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outlineLvl w:val="0"/>
        <w:rPr>
          <w:rFonts w:ascii="Times New Roman" w:hAnsi="Times New Roman" w:cs="Times New Roman"/>
          <w:b/>
          <w:bCs/>
          <w:sz w:val="30"/>
          <w:szCs w:val="30"/>
        </w:rPr>
      </w:pPr>
      <w:r>
        <w:rPr>
          <w:rFonts w:ascii="Times New Roman" w:hAnsi="Times New Roman" w:cs="Times New Roman"/>
          <w:b/>
          <w:bCs/>
          <w:sz w:val="30"/>
          <w:szCs w:val="30"/>
        </w:rPr>
        <w:t>商务英语专业人才培养方案（202</w:t>
      </w:r>
      <w:r>
        <w:rPr>
          <w:rFonts w:hint="eastAsia" w:ascii="Times New Roman" w:hAnsi="Times New Roman" w:cs="Times New Roman"/>
          <w:b/>
          <w:bCs/>
          <w:sz w:val="30"/>
          <w:szCs w:val="30"/>
          <w:lang w:val="en-US" w:eastAsia="zh-CN"/>
        </w:rPr>
        <w:t>3</w:t>
      </w:r>
      <w:r>
        <w:rPr>
          <w:rFonts w:ascii="Times New Roman" w:hAnsi="Times New Roman" w:cs="Times New Roman"/>
          <w:b/>
          <w:bCs/>
          <w:sz w:val="30"/>
          <w:szCs w:val="30"/>
        </w:rPr>
        <w:t>级）</w:t>
      </w:r>
    </w:p>
    <w:p>
      <w:pPr>
        <w:spacing w:line="360" w:lineRule="auto"/>
        <w:jc w:val="center"/>
        <w:rPr>
          <w:rFonts w:ascii="Times New Roman" w:hAnsi="Times New Roman" w:cs="Times New Roman"/>
          <w:b/>
          <w:szCs w:val="21"/>
        </w:rPr>
      </w:pPr>
      <w:r>
        <w:rPr>
          <w:rFonts w:ascii="Times New Roman" w:hAnsi="Times New Roman" w:cs="Times New Roman"/>
          <w:b/>
          <w:szCs w:val="21"/>
        </w:rPr>
        <w:t>（专业代码：050262）</w:t>
      </w:r>
    </w:p>
    <w:p>
      <w:pPr>
        <w:spacing w:before="156" w:beforeLines="50" w:after="156" w:afterLines="50" w:line="460" w:lineRule="exact"/>
        <w:rPr>
          <w:rFonts w:ascii="Times New Roman" w:hAnsi="Times New Roman" w:cs="Times New Roman"/>
          <w:b/>
          <w:sz w:val="24"/>
          <w:szCs w:val="24"/>
        </w:rPr>
      </w:pPr>
      <w:r>
        <w:rPr>
          <w:rFonts w:ascii="Times New Roman" w:hAnsi="Times New Roman" w:cs="Times New Roman"/>
          <w:b/>
          <w:sz w:val="24"/>
          <w:szCs w:val="24"/>
        </w:rPr>
        <w:t>一、专业介绍</w:t>
      </w:r>
    </w:p>
    <w:p>
      <w:pPr>
        <w:pStyle w:val="88"/>
        <w:spacing w:line="460" w:lineRule="exact"/>
        <w:ind w:firstLine="422"/>
        <w:rPr>
          <w:rFonts w:eastAsiaTheme="minorEastAsia"/>
          <w:bCs/>
          <w:szCs w:val="21"/>
        </w:rPr>
      </w:pPr>
      <w:r>
        <w:rPr>
          <w:rFonts w:eastAsiaTheme="minorEastAsia"/>
          <w:b/>
          <w:bCs/>
          <w:szCs w:val="21"/>
        </w:rPr>
        <w:t>简介：</w:t>
      </w:r>
      <w:r>
        <w:rPr>
          <w:rFonts w:eastAsiaTheme="minorEastAsia"/>
          <w:bCs/>
          <w:szCs w:val="21"/>
        </w:rPr>
        <w:t>商务英语专业（Business English Program）</w:t>
      </w:r>
      <w:r>
        <w:rPr>
          <w:rFonts w:hint="eastAsia" w:eastAsiaTheme="minorEastAsia"/>
          <w:bCs/>
          <w:szCs w:val="21"/>
        </w:rPr>
        <w:t>隶属于外国语言文学学科</w:t>
      </w:r>
      <w:r>
        <w:rPr>
          <w:rFonts w:eastAsiaTheme="minorEastAsia"/>
          <w:bCs/>
          <w:szCs w:val="21"/>
        </w:rPr>
        <w:t>，课程体系以英语与商务知识和能力课程的有机交叉融合为</w:t>
      </w:r>
      <w:r>
        <w:rPr>
          <w:rFonts w:hint="eastAsia" w:eastAsiaTheme="minorEastAsia"/>
          <w:bCs/>
          <w:szCs w:val="21"/>
        </w:rPr>
        <w:t>核心</w:t>
      </w:r>
      <w:r>
        <w:rPr>
          <w:rFonts w:eastAsiaTheme="minorEastAsia"/>
          <w:bCs/>
          <w:szCs w:val="21"/>
        </w:rPr>
        <w:t>，具有跨学科特点。常州大学商务英语专业是在2000年我院设立英语专业的基础上、于2016年经教育部审批同意开始招生，学制四年。专业采用</w:t>
      </w:r>
      <w:r>
        <w:rPr>
          <w:rFonts w:asciiTheme="minorEastAsia" w:hAnsiTheme="minorEastAsia" w:eastAsiaTheme="minorEastAsia"/>
          <w:bCs/>
          <w:szCs w:val="21"/>
        </w:rPr>
        <w:t>“英语+商务+人文素养+创新创业”</w:t>
      </w:r>
      <w:r>
        <w:rPr>
          <w:rFonts w:eastAsiaTheme="minorEastAsia"/>
          <w:bCs/>
          <w:szCs w:val="21"/>
        </w:rPr>
        <w:t>的复合型人才培养模式，以英语技能与中外文化为根本，以国际商务、国际贸易、国际营销为特色，培育具有良好跨文化交际能力、国际商务实践能力</w:t>
      </w:r>
      <w:r>
        <w:rPr>
          <w:rFonts w:hint="eastAsia" w:eastAsiaTheme="minorEastAsia"/>
          <w:bCs/>
          <w:szCs w:val="21"/>
        </w:rPr>
        <w:t>及</w:t>
      </w:r>
      <w:r>
        <w:rPr>
          <w:rFonts w:eastAsiaTheme="minorEastAsia"/>
          <w:bCs/>
          <w:szCs w:val="21"/>
        </w:rPr>
        <w:t>创新精神的专业人才。主干课程包括：听、说、读、写、译等</w:t>
      </w:r>
      <w:r>
        <w:rPr>
          <w:rFonts w:hint="eastAsia" w:eastAsiaTheme="minorEastAsia"/>
          <w:bCs/>
          <w:szCs w:val="21"/>
        </w:rPr>
        <w:t>英语</w:t>
      </w:r>
      <w:r>
        <w:rPr>
          <w:rFonts w:eastAsiaTheme="minorEastAsia"/>
          <w:bCs/>
          <w:szCs w:val="21"/>
        </w:rPr>
        <w:t>知识与技能类课程；国际商务、国际营销、国际贸易等国际商务方向课程；人文素养、科技文化、跨文化交流类综合课程；以及创新创业教育相关理论与实践课程。毕业生</w:t>
      </w:r>
      <w:r>
        <w:rPr>
          <w:rFonts w:hint="eastAsia" w:eastAsiaTheme="minorEastAsia"/>
          <w:bCs/>
          <w:szCs w:val="21"/>
        </w:rPr>
        <w:t>的主要就业方向是</w:t>
      </w:r>
      <w:r>
        <w:rPr>
          <w:rFonts w:eastAsiaTheme="minorEastAsia"/>
          <w:bCs/>
          <w:szCs w:val="21"/>
        </w:rPr>
        <w:t>在涉外</w:t>
      </w:r>
      <w:r>
        <w:rPr>
          <w:rFonts w:hint="eastAsia" w:eastAsiaTheme="minorEastAsia"/>
          <w:bCs/>
          <w:szCs w:val="21"/>
        </w:rPr>
        <w:t>领域</w:t>
      </w:r>
      <w:r>
        <w:rPr>
          <w:rFonts w:eastAsiaTheme="minorEastAsia"/>
          <w:bCs/>
          <w:szCs w:val="21"/>
        </w:rPr>
        <w:t>从事</w:t>
      </w:r>
      <w:r>
        <w:rPr>
          <w:rFonts w:hint="eastAsia" w:eastAsiaTheme="minorEastAsia"/>
          <w:bCs/>
          <w:szCs w:val="21"/>
        </w:rPr>
        <w:t>国际贸易、营销、销售、谈判、</w:t>
      </w:r>
      <w:r>
        <w:rPr>
          <w:rFonts w:eastAsiaTheme="minorEastAsia"/>
          <w:bCs/>
          <w:szCs w:val="21"/>
        </w:rPr>
        <w:t>翻译、涉外文秘</w:t>
      </w:r>
      <w:r>
        <w:rPr>
          <w:rFonts w:hint="eastAsia" w:eastAsiaTheme="minorEastAsia"/>
          <w:bCs/>
          <w:szCs w:val="21"/>
        </w:rPr>
        <w:t>以及</w:t>
      </w:r>
      <w:r>
        <w:rPr>
          <w:rFonts w:eastAsiaTheme="minorEastAsia"/>
          <w:bCs/>
          <w:szCs w:val="21"/>
        </w:rPr>
        <w:t>商务管理与服务等工作，还可以选择留学、考研、自主创业或</w:t>
      </w:r>
      <w:r>
        <w:rPr>
          <w:rFonts w:hint="eastAsia" w:eastAsiaTheme="minorEastAsia"/>
          <w:bCs/>
          <w:szCs w:val="21"/>
        </w:rPr>
        <w:t>海外</w:t>
      </w:r>
      <w:r>
        <w:rPr>
          <w:rFonts w:eastAsiaTheme="minorEastAsia"/>
          <w:bCs/>
          <w:szCs w:val="21"/>
        </w:rPr>
        <w:t>就业。</w:t>
      </w:r>
    </w:p>
    <w:p>
      <w:pPr>
        <w:autoSpaceDE w:val="0"/>
        <w:autoSpaceDN w:val="0"/>
        <w:adjustRightInd w:val="0"/>
        <w:spacing w:line="460" w:lineRule="exact"/>
        <w:ind w:firstLine="422" w:firstLineChars="200"/>
        <w:rPr>
          <w:rFonts w:eastAsia="汉仪书宋二简"/>
          <w:b/>
          <w:color w:val="000000" w:themeColor="text1"/>
          <w:spacing w:val="-2"/>
          <w:kern w:val="0"/>
          <w:szCs w:val="21"/>
          <w:highlight w:val="yellow"/>
          <w14:textFill>
            <w14:solidFill>
              <w14:schemeClr w14:val="tx1"/>
            </w14:solidFill>
          </w14:textFill>
        </w:rPr>
      </w:pPr>
      <w:r>
        <w:rPr>
          <w:rFonts w:eastAsiaTheme="minorEastAsia"/>
          <w:b/>
          <w:bCs/>
          <w:szCs w:val="21"/>
        </w:rPr>
        <w:t>办学定位：</w:t>
      </w:r>
      <w:r>
        <w:rPr>
          <w:rFonts w:hint="eastAsia" w:ascii="宋体" w:hAnsi="宋体" w:eastAsia="宋体" w:cs="宋体"/>
          <w:color w:val="000000" w:themeColor="text1"/>
          <w:spacing w:val="-2"/>
          <w:kern w:val="0"/>
          <w:szCs w:val="21"/>
          <w14:textFill>
            <w14:solidFill>
              <w14:schemeClr w14:val="tx1"/>
            </w14:solidFill>
          </w14:textFill>
        </w:rPr>
        <w:t>根</w:t>
      </w:r>
      <w:r>
        <w:rPr>
          <w:rFonts w:hint="eastAsia" w:ascii="宋体" w:hAnsi="宋体" w:eastAsia="宋体" w:cs="宋体"/>
          <w:color w:val="000000" w:themeColor="text1"/>
          <w:kern w:val="0"/>
          <w:szCs w:val="21"/>
          <w14:textFill>
            <w14:solidFill>
              <w14:schemeClr w14:val="tx1"/>
            </w14:solidFill>
          </w14:textFill>
        </w:rPr>
        <w:t>据学校办学定位与社会实际需要，本专业立足长三角地区</w:t>
      </w:r>
      <w:r>
        <w:rPr>
          <w:rFonts w:hint="eastAsia" w:ascii="宋体" w:hAnsi="宋体" w:eastAsia="宋体" w:cs="宋体"/>
          <w:color w:val="000000" w:themeColor="text1"/>
          <w:kern w:val="0"/>
          <w:szCs w:val="21"/>
          <w:lang w:eastAsia="zh-CN"/>
          <w14:textFill>
            <w14:solidFill>
              <w14:schemeClr w14:val="tx1"/>
            </w14:solidFill>
          </w14:textFill>
        </w:rPr>
        <w:t>、放眼全国</w:t>
      </w:r>
      <w:r>
        <w:rPr>
          <w:rFonts w:hint="eastAsia" w:ascii="宋体" w:hAnsi="宋体" w:eastAsia="宋体" w:cs="宋体"/>
          <w:color w:val="000000" w:themeColor="text1"/>
          <w:kern w:val="0"/>
          <w:szCs w:val="21"/>
          <w14:textFill>
            <w14:solidFill>
              <w14:schemeClr w14:val="tx1"/>
            </w14:solidFill>
          </w14:textFill>
        </w:rPr>
        <w:t>社会经济发展，为社会培养具有</w:t>
      </w:r>
      <w:r>
        <w:rPr>
          <w:rFonts w:hint="eastAsia" w:ascii="宋体" w:hAnsi="宋体" w:eastAsia="宋体" w:cs="宋体"/>
          <w:color w:val="000000" w:themeColor="text1"/>
          <w:kern w:val="0"/>
          <w:szCs w:val="21"/>
          <w:lang w:eastAsia="zh-CN"/>
          <w14:textFill>
            <w14:solidFill>
              <w14:schemeClr w14:val="tx1"/>
            </w14:solidFill>
          </w14:textFill>
        </w:rPr>
        <w:t>英</w:t>
      </w:r>
      <w:r>
        <w:rPr>
          <w:rFonts w:hint="eastAsia" w:ascii="宋体" w:hAnsi="宋体" w:eastAsia="宋体" w:cs="宋体"/>
          <w:color w:val="000000" w:themeColor="text1"/>
          <w:kern w:val="0"/>
          <w:szCs w:val="21"/>
          <w14:textFill>
            <w14:solidFill>
              <w14:schemeClr w14:val="tx1"/>
            </w14:solidFill>
          </w14:textFill>
        </w:rPr>
        <w:t>语语言知识和语言应用能力、具备国际商务活动的基本知识和能力、兼具中国情怀与国际视野的复合型、应用型</w:t>
      </w:r>
      <w:r>
        <w:rPr>
          <w:rFonts w:hint="eastAsia" w:ascii="宋体" w:hAnsi="宋体" w:eastAsia="宋体" w:cs="宋体"/>
          <w:color w:val="000000" w:themeColor="text1"/>
          <w:kern w:val="0"/>
          <w:szCs w:val="21"/>
          <w:lang w:eastAsia="zh-CN"/>
          <w14:textFill>
            <w14:solidFill>
              <w14:schemeClr w14:val="tx1"/>
            </w14:solidFill>
          </w14:textFill>
        </w:rPr>
        <w:t>英</w:t>
      </w:r>
      <w:r>
        <w:rPr>
          <w:rFonts w:hint="eastAsia" w:ascii="宋体" w:hAnsi="宋体" w:eastAsia="宋体" w:cs="宋体"/>
          <w:color w:val="000000" w:themeColor="text1"/>
          <w:kern w:val="0"/>
          <w:szCs w:val="21"/>
          <w14:textFill>
            <w14:solidFill>
              <w14:schemeClr w14:val="tx1"/>
            </w14:solidFill>
          </w14:textFill>
        </w:rPr>
        <w:t>语人才。</w:t>
      </w:r>
    </w:p>
    <w:p>
      <w:pPr>
        <w:pStyle w:val="88"/>
        <w:spacing w:line="460" w:lineRule="exact"/>
        <w:ind w:firstLine="422"/>
        <w:rPr>
          <w:rFonts w:eastAsiaTheme="minorEastAsia"/>
          <w:bCs/>
          <w:szCs w:val="21"/>
        </w:rPr>
      </w:pPr>
    </w:p>
    <w:p>
      <w:pPr>
        <w:spacing w:before="156" w:beforeLines="50" w:after="156" w:afterLines="50" w:line="460" w:lineRule="exact"/>
        <w:rPr>
          <w:rFonts w:ascii="Times New Roman" w:hAnsi="Times New Roman" w:cs="Times New Roman"/>
          <w:b/>
          <w:sz w:val="24"/>
          <w:szCs w:val="24"/>
        </w:rPr>
      </w:pPr>
      <w:r>
        <w:rPr>
          <w:rFonts w:ascii="Times New Roman" w:hAnsi="Times New Roman" w:cs="Times New Roman"/>
          <w:b/>
          <w:sz w:val="24"/>
          <w:szCs w:val="24"/>
        </w:rPr>
        <w:t>二、培养要求</w:t>
      </w:r>
    </w:p>
    <w:p>
      <w:pPr>
        <w:pStyle w:val="88"/>
        <w:spacing w:line="460" w:lineRule="exact"/>
        <w:ind w:firstLine="422"/>
        <w:rPr>
          <w:rFonts w:hint="eastAsia" w:eastAsiaTheme="minorEastAsia"/>
        </w:rPr>
      </w:pPr>
      <w:r>
        <w:rPr>
          <w:rFonts w:eastAsiaTheme="minorEastAsia"/>
          <w:b/>
        </w:rPr>
        <w:t>1．培养目标</w:t>
      </w:r>
    </w:p>
    <w:p>
      <w:pPr>
        <w:spacing w:line="460" w:lineRule="exact"/>
        <w:ind w:firstLine="412" w:firstLineChars="200"/>
        <w:rPr>
          <w:rFonts w:hint="eastAsia" w:ascii="宋体" w:hAnsi="宋体" w:eastAsia="宋体" w:cs="宋体"/>
          <w:color w:val="000000" w:themeColor="text1"/>
          <w:spacing w:val="-2"/>
          <w:kern w:val="0"/>
          <w:szCs w:val="21"/>
          <w:highlight w:val="yellow"/>
          <w14:textFill>
            <w14:solidFill>
              <w14:schemeClr w14:val="tx1"/>
            </w14:solidFill>
          </w14:textFill>
        </w:rPr>
      </w:pPr>
      <w:r>
        <w:rPr>
          <w:rFonts w:hint="eastAsia" w:ascii="宋体" w:hAnsi="宋体" w:eastAsia="宋体" w:cs="宋体"/>
          <w:color w:val="000000" w:themeColor="text1"/>
          <w:spacing w:val="-2"/>
          <w:kern w:val="0"/>
          <w:szCs w:val="21"/>
          <w14:textFill>
            <w14:solidFill>
              <w14:schemeClr w14:val="tx1"/>
            </w14:solidFill>
          </w14:textFill>
        </w:rPr>
        <w:t>本专业旨在立德树人，培养德智体美劳全面发展的社会主义建设者和接班人。根据国家社会的发展需求，本专业培养具有良好的人文与科学素养，具备扎实的</w:t>
      </w:r>
      <w:r>
        <w:rPr>
          <w:rFonts w:hint="eastAsia" w:ascii="宋体" w:hAnsi="宋体" w:eastAsia="宋体" w:cs="宋体"/>
          <w:color w:val="000000" w:themeColor="text1"/>
          <w:spacing w:val="-2"/>
          <w:kern w:val="0"/>
          <w:szCs w:val="21"/>
          <w:lang w:eastAsia="zh-CN"/>
          <w14:textFill>
            <w14:solidFill>
              <w14:schemeClr w14:val="tx1"/>
            </w14:solidFill>
          </w14:textFill>
        </w:rPr>
        <w:t>英</w:t>
      </w:r>
      <w:r>
        <w:rPr>
          <w:rFonts w:hint="eastAsia" w:ascii="宋体" w:hAnsi="宋体" w:eastAsia="宋体" w:cs="宋体"/>
          <w:color w:val="000000" w:themeColor="text1"/>
          <w:spacing w:val="-2"/>
          <w:kern w:val="0"/>
          <w:szCs w:val="21"/>
          <w14:textFill>
            <w14:solidFill>
              <w14:schemeClr w14:val="tx1"/>
            </w14:solidFill>
          </w14:textFill>
        </w:rPr>
        <w:t>语语言基础，熟悉商务基本知识和操作流程，具有较强的实践能力和良好的职业道德的复合型、应用型</w:t>
      </w:r>
      <w:r>
        <w:rPr>
          <w:rFonts w:hint="eastAsia" w:ascii="宋体" w:hAnsi="宋体" w:eastAsia="宋体" w:cs="宋体"/>
          <w:color w:val="000000" w:themeColor="text1"/>
          <w:spacing w:val="-2"/>
          <w:kern w:val="0"/>
          <w:szCs w:val="21"/>
          <w:lang w:eastAsia="zh-CN"/>
          <w14:textFill>
            <w14:solidFill>
              <w14:schemeClr w14:val="tx1"/>
            </w14:solidFill>
          </w14:textFill>
        </w:rPr>
        <w:t>英</w:t>
      </w:r>
      <w:r>
        <w:rPr>
          <w:rFonts w:hint="eastAsia" w:ascii="宋体" w:hAnsi="宋体" w:eastAsia="宋体" w:cs="宋体"/>
          <w:color w:val="000000" w:themeColor="text1"/>
          <w:spacing w:val="-2"/>
          <w:kern w:val="0"/>
          <w:szCs w:val="21"/>
          <w14:textFill>
            <w14:solidFill>
              <w14:schemeClr w14:val="tx1"/>
            </w14:solidFill>
          </w14:textFill>
        </w:rPr>
        <w:t>语人才。本专业毕业生能适应新形势下市场对</w:t>
      </w:r>
      <w:r>
        <w:rPr>
          <w:rFonts w:hint="eastAsia" w:ascii="宋体" w:hAnsi="宋体" w:eastAsia="宋体" w:cs="宋体"/>
          <w:color w:val="000000" w:themeColor="text1"/>
          <w:spacing w:val="-2"/>
          <w:kern w:val="0"/>
          <w:szCs w:val="21"/>
          <w:lang w:eastAsia="zh-CN"/>
          <w14:textFill>
            <w14:solidFill>
              <w14:schemeClr w14:val="tx1"/>
            </w14:solidFill>
          </w14:textFill>
        </w:rPr>
        <w:t>英</w:t>
      </w:r>
      <w:r>
        <w:rPr>
          <w:rFonts w:hint="eastAsia" w:ascii="宋体" w:hAnsi="宋体" w:eastAsia="宋体" w:cs="宋体"/>
          <w:color w:val="000000" w:themeColor="text1"/>
          <w:spacing w:val="-2"/>
          <w:kern w:val="0"/>
          <w:szCs w:val="21"/>
          <w14:textFill>
            <w14:solidFill>
              <w14:schemeClr w14:val="tx1"/>
            </w14:solidFill>
          </w14:textFill>
        </w:rPr>
        <w:t>语专业人才的需求，在外事、外贸、文化、旅游、教育培训、新闻出版等部门从事与</w:t>
      </w:r>
      <w:r>
        <w:rPr>
          <w:rFonts w:hint="eastAsia" w:ascii="宋体" w:hAnsi="宋体" w:eastAsia="宋体" w:cs="宋体"/>
          <w:color w:val="000000" w:themeColor="text1"/>
          <w:spacing w:val="-2"/>
          <w:kern w:val="0"/>
          <w:szCs w:val="21"/>
          <w:lang w:eastAsia="zh-CN"/>
          <w14:textFill>
            <w14:solidFill>
              <w14:schemeClr w14:val="tx1"/>
            </w14:solidFill>
          </w14:textFill>
        </w:rPr>
        <w:t>英</w:t>
      </w:r>
      <w:r>
        <w:rPr>
          <w:rFonts w:hint="eastAsia" w:ascii="宋体" w:hAnsi="宋体" w:eastAsia="宋体" w:cs="宋体"/>
          <w:color w:val="000000" w:themeColor="text1"/>
          <w:spacing w:val="-2"/>
          <w:kern w:val="0"/>
          <w:szCs w:val="21"/>
          <w14:textFill>
            <w14:solidFill>
              <w14:schemeClr w14:val="tx1"/>
            </w14:solidFill>
          </w14:textFill>
        </w:rPr>
        <w:t>语和商务相关工作。</w:t>
      </w:r>
    </w:p>
    <w:p>
      <w:pPr>
        <w:pStyle w:val="88"/>
        <w:spacing w:line="460" w:lineRule="exact"/>
        <w:ind w:firstLine="420"/>
        <w:rPr>
          <w:rFonts w:hint="eastAsia" w:eastAsiaTheme="minorEastAsia"/>
        </w:rPr>
      </w:pPr>
    </w:p>
    <w:p>
      <w:pPr>
        <w:pStyle w:val="88"/>
        <w:spacing w:line="460" w:lineRule="exact"/>
        <w:ind w:firstLine="422"/>
        <w:rPr>
          <w:rFonts w:eastAsiaTheme="minorEastAsia"/>
          <w:b/>
        </w:rPr>
      </w:pPr>
      <w:r>
        <w:rPr>
          <w:rFonts w:eastAsiaTheme="minorEastAsia"/>
          <w:b/>
        </w:rPr>
        <w:t>2．毕业要求</w:t>
      </w:r>
    </w:p>
    <w:p>
      <w:pPr>
        <w:pStyle w:val="88"/>
        <w:spacing w:line="460" w:lineRule="exact"/>
        <w:ind w:firstLine="420"/>
        <w:rPr>
          <w:rFonts w:eastAsiaTheme="minorEastAsia"/>
        </w:rPr>
      </w:pPr>
      <w:r>
        <w:rPr>
          <w:rFonts w:eastAsiaTheme="minorEastAsia"/>
        </w:rPr>
        <w:t>本专业立足地方及江苏周边地区，面向区域社会经济发展需求，培养德智体美劳全面发展，理想信念坚定、爱国情怀深厚、品德修养高尚、科学研究能力强、创新意识强、国际视野宽，能在工商、外贸、外事、文化、旅游、教育、传媒、出版、法律等行业从事行政、管理、营销、销售、运营、翻译、教学等专业相关工作，尤其在国际商务、对外贸易、跨境电</w:t>
      </w:r>
      <w:r>
        <w:rPr>
          <w:rFonts w:hint="eastAsia" w:eastAsiaTheme="minorEastAsia"/>
        </w:rPr>
        <w:t>子商务</w:t>
      </w:r>
      <w:r>
        <w:rPr>
          <w:rFonts w:eastAsiaTheme="minorEastAsia"/>
        </w:rPr>
        <w:t>、教育培训等领域具有竞争优势的高素质创新型英语人才。</w:t>
      </w:r>
    </w:p>
    <w:p>
      <w:pPr>
        <w:pStyle w:val="88"/>
        <w:spacing w:line="460" w:lineRule="exact"/>
        <w:ind w:firstLine="420"/>
        <w:rPr>
          <w:rFonts w:eastAsiaTheme="minorEastAsia"/>
        </w:rPr>
      </w:pPr>
      <w:r>
        <w:rPr>
          <w:rFonts w:eastAsiaTheme="minorEastAsia"/>
        </w:rPr>
        <w:t>本专业学生毕业后五年左右预期能够具有如下能力：</w:t>
      </w:r>
    </w:p>
    <w:p>
      <w:pPr>
        <w:pStyle w:val="88"/>
        <w:spacing w:line="460" w:lineRule="exact"/>
        <w:ind w:firstLine="420"/>
        <w:rPr>
          <w:rFonts w:eastAsiaTheme="minorEastAsia"/>
        </w:rPr>
      </w:pPr>
      <w:r>
        <w:rPr>
          <w:rFonts w:eastAsiaTheme="minorEastAsia"/>
        </w:rPr>
        <w:t>目标1（职业素养，由毕业要求1、10支撑）：具有良好的身心素质、人文素养、职业道德和敬业精神，自觉践行社会主义核心价值观。</w:t>
      </w:r>
    </w:p>
    <w:p>
      <w:pPr>
        <w:pStyle w:val="88"/>
        <w:spacing w:line="460" w:lineRule="exact"/>
        <w:ind w:firstLine="420"/>
        <w:rPr>
          <w:rFonts w:eastAsiaTheme="minorEastAsia"/>
        </w:rPr>
      </w:pPr>
      <w:r>
        <w:rPr>
          <w:rFonts w:eastAsiaTheme="minorEastAsia"/>
        </w:rPr>
        <w:t>目标2（业务能力，由毕业要求2、3、4、5、8）：具备较强的英语语言和跨文化交际能力，能胜任国际商务、国际营销、国际贸易等领域的工作，能创造性地解决国际商务沟通、国际项目运营与管理、高级语言服务等方面的实际问题。</w:t>
      </w:r>
    </w:p>
    <w:p>
      <w:pPr>
        <w:pStyle w:val="88"/>
        <w:spacing w:line="460" w:lineRule="exact"/>
        <w:ind w:firstLine="420"/>
        <w:rPr>
          <w:rFonts w:eastAsiaTheme="minorEastAsia"/>
        </w:rPr>
      </w:pPr>
      <w:r>
        <w:rPr>
          <w:rFonts w:eastAsiaTheme="minorEastAsia"/>
        </w:rPr>
        <w:t>目标3（</w:t>
      </w:r>
      <w:r>
        <w:rPr>
          <w:rFonts w:hint="eastAsia" w:eastAsiaTheme="minorEastAsia"/>
          <w:lang w:eastAsia="zh-CN"/>
        </w:rPr>
        <w:t>团队</w:t>
      </w:r>
      <w:r>
        <w:rPr>
          <w:rFonts w:eastAsiaTheme="minorEastAsia"/>
        </w:rPr>
        <w:t>合作能力，由毕业要求7支撑）：具有较强团队协作和管理能力，成为所从事领域的业务骨干。</w:t>
      </w:r>
    </w:p>
    <w:p>
      <w:pPr>
        <w:pStyle w:val="88"/>
        <w:spacing w:line="460" w:lineRule="exact"/>
        <w:ind w:firstLine="420"/>
        <w:rPr>
          <w:rFonts w:eastAsiaTheme="minorEastAsia"/>
        </w:rPr>
      </w:pPr>
      <w:r>
        <w:rPr>
          <w:rFonts w:eastAsiaTheme="minorEastAsia"/>
        </w:rPr>
        <w:t>目标4（</w:t>
      </w:r>
      <w:r>
        <w:rPr>
          <w:rFonts w:hint="eastAsia" w:eastAsiaTheme="minorEastAsia"/>
          <w:lang w:eastAsia="zh-CN"/>
        </w:rPr>
        <w:t>职业规划</w:t>
      </w:r>
      <w:r>
        <w:rPr>
          <w:rFonts w:eastAsiaTheme="minorEastAsia"/>
        </w:rPr>
        <w:t>能力，由毕业要求6、9支撑）：具有国际视野，通过终身学习渠道提升自我能力，适应职业发展。</w:t>
      </w:r>
    </w:p>
    <w:p>
      <w:pPr>
        <w:pStyle w:val="88"/>
        <w:spacing w:line="460" w:lineRule="exact"/>
        <w:ind w:firstLine="420"/>
        <w:rPr>
          <w:rFonts w:eastAsiaTheme="minorEastAsia"/>
        </w:rPr>
      </w:pPr>
      <w:r>
        <w:rPr>
          <w:rFonts w:eastAsiaTheme="minorEastAsia"/>
        </w:rPr>
        <w:t>具体毕业要求如下：</w:t>
      </w:r>
    </w:p>
    <w:p>
      <w:pPr>
        <w:pStyle w:val="88"/>
        <w:spacing w:line="460" w:lineRule="exact"/>
        <w:ind w:firstLine="420"/>
        <w:rPr>
          <w:rFonts w:eastAsiaTheme="minorEastAsia"/>
        </w:rPr>
      </w:pPr>
      <w:r>
        <w:rPr>
          <w:rFonts w:eastAsiaTheme="minorEastAsia"/>
        </w:rPr>
        <w:t>要求1：家国情怀与人文科学素养：富有爱国主义、集体主义、社会主义精神，自觉践行社会主义核心价值观，不断增强对中国共产党领导和中国特色社会主义的思想认同、政治认同、理论认同和情感认同；具备人文关怀，崇尚科学精神，注重道德自律，勇于承担责任。</w:t>
      </w:r>
    </w:p>
    <w:p>
      <w:pPr>
        <w:pStyle w:val="88"/>
        <w:spacing w:line="460" w:lineRule="exact"/>
        <w:ind w:firstLine="420"/>
        <w:rPr>
          <w:rFonts w:eastAsiaTheme="minorEastAsia"/>
        </w:rPr>
      </w:pPr>
      <w:r>
        <w:rPr>
          <w:rFonts w:eastAsiaTheme="minorEastAsia"/>
        </w:rPr>
        <w:t>要求2：英语语言知识与能力：具有扎实的英语语言基础知识和较好的英语听、说、读、写、译等基本技能，有较好的英语学习能力、语言组织能力、语言运用能力。</w:t>
      </w:r>
    </w:p>
    <w:p>
      <w:pPr>
        <w:pStyle w:val="88"/>
        <w:spacing w:line="460" w:lineRule="exact"/>
        <w:ind w:firstLine="420"/>
        <w:rPr>
          <w:rFonts w:eastAsiaTheme="minorEastAsia"/>
        </w:rPr>
      </w:pPr>
      <w:r>
        <w:rPr>
          <w:rFonts w:eastAsiaTheme="minorEastAsia"/>
        </w:rPr>
        <w:t>要求3：商务知识与实践能力：掌握基本商务知识和通用商务技能，掌握国际贸易、国际商务管理等相关知识，了解国际商务礼仪，具备从事国际商务活动的基本能力。</w:t>
      </w:r>
    </w:p>
    <w:p>
      <w:pPr>
        <w:pStyle w:val="88"/>
        <w:spacing w:line="460" w:lineRule="exact"/>
        <w:ind w:firstLine="420"/>
        <w:rPr>
          <w:rFonts w:eastAsiaTheme="minorEastAsia"/>
        </w:rPr>
      </w:pPr>
      <w:r>
        <w:rPr>
          <w:rFonts w:eastAsiaTheme="minorEastAsia"/>
        </w:rPr>
        <w:t>要求4：思辨与创新创业能力：具备理解、推理、评价、分析等认知能力、分析解决问题能力与思辨能力，并具备情感调适能力、创新创业意识和创新创业能力。</w:t>
      </w:r>
    </w:p>
    <w:p>
      <w:pPr>
        <w:pStyle w:val="88"/>
        <w:spacing w:line="460" w:lineRule="exact"/>
        <w:ind w:firstLine="420"/>
        <w:rPr>
          <w:rFonts w:eastAsiaTheme="minorEastAsia"/>
        </w:rPr>
      </w:pPr>
      <w:r>
        <w:rPr>
          <w:rFonts w:eastAsiaTheme="minorEastAsia"/>
        </w:rPr>
        <w:t>要求5：母语表达及本族文化传播能力：具备较好的中国语言文化知识和沟通表达能力；了解中国历史及经济、文化、科技、外交等发展情况，了解我国的对外政策和法律法规，能够使用外语较准确地传播推广本国语言文化。</w:t>
      </w:r>
    </w:p>
    <w:p>
      <w:pPr>
        <w:pStyle w:val="88"/>
        <w:spacing w:line="460" w:lineRule="exact"/>
        <w:ind w:firstLine="420"/>
        <w:rPr>
          <w:rFonts w:eastAsiaTheme="minorEastAsia"/>
        </w:rPr>
      </w:pPr>
      <w:r>
        <w:rPr>
          <w:rFonts w:eastAsiaTheme="minorEastAsia"/>
        </w:rPr>
        <w:t>要求6：国际视野与跨文化沟通能力：了解国际动态，关注全球性问题，理解和尊重世界不同文化的差异性和多样性；着重了解英语国家的历史及经济、文化、科技等发展情况；具有跨文化思维能力、跨文化适应能力、跨文化对话能力以及跨文化商务交际能力。学习一门第二外语，具有基本的听、说、读、写、译等能力。</w:t>
      </w:r>
    </w:p>
    <w:p>
      <w:pPr>
        <w:pStyle w:val="88"/>
        <w:spacing w:line="460" w:lineRule="exact"/>
        <w:ind w:firstLine="420"/>
        <w:rPr>
          <w:rFonts w:eastAsiaTheme="minorEastAsia"/>
        </w:rPr>
      </w:pPr>
      <w:r>
        <w:rPr>
          <w:rFonts w:eastAsiaTheme="minorEastAsia"/>
        </w:rPr>
        <w:t>要求7：职业规范与团队合作能力：具有法律意识，能够在商务实践中理解并遵守职业道德规范，爱岗敬业；具备沟通协作意识，能够在多学科背景下的团队中承担个体、团队成员以及负责人的角色。</w:t>
      </w:r>
    </w:p>
    <w:p>
      <w:pPr>
        <w:pStyle w:val="88"/>
        <w:spacing w:line="460" w:lineRule="exact"/>
        <w:ind w:firstLine="420"/>
        <w:rPr>
          <w:rFonts w:eastAsiaTheme="minorEastAsia"/>
        </w:rPr>
      </w:pPr>
      <w:r>
        <w:rPr>
          <w:rFonts w:eastAsiaTheme="minorEastAsia"/>
        </w:rPr>
        <w:t>要求8：现代信息技术应用能力：掌握计算机基础知识和基本技能，了解人工智能、大数据等新一代信息技术在专业实践中的应用，能够利用现代信息技术进行文秘办公及商务管理、交易活动；掌握基本的商务管理研究方法、资料查询和运用现代信息技术获取相关信息的基本方法。</w:t>
      </w:r>
    </w:p>
    <w:p>
      <w:pPr>
        <w:pStyle w:val="88"/>
        <w:spacing w:line="460" w:lineRule="exact"/>
        <w:ind w:firstLine="420"/>
        <w:rPr>
          <w:rFonts w:eastAsiaTheme="minorEastAsia"/>
        </w:rPr>
      </w:pPr>
      <w:r>
        <w:rPr>
          <w:rFonts w:eastAsiaTheme="minorEastAsia"/>
        </w:rPr>
        <w:t>要求9：自主学习与职业发展</w:t>
      </w:r>
      <w:r>
        <w:rPr>
          <w:rFonts w:hint="eastAsia" w:eastAsiaTheme="minorEastAsia"/>
        </w:rPr>
        <w:t>能力</w:t>
      </w:r>
      <w:r>
        <w:rPr>
          <w:rFonts w:eastAsiaTheme="minorEastAsia"/>
        </w:rPr>
        <w:t>：具有终身学习意识和自我管理、自主学习能力，能够通过不断学习，适应社会和个人可持续发展；关注</w:t>
      </w:r>
      <w:r>
        <w:rPr>
          <w:rFonts w:hint="eastAsia" w:eastAsiaTheme="minorEastAsia"/>
        </w:rPr>
        <w:t>社会经济发展</w:t>
      </w:r>
      <w:r>
        <w:rPr>
          <w:rFonts w:eastAsiaTheme="minorEastAsia"/>
        </w:rPr>
        <w:t>动向，在职业素质的基础上不断增强和开发职业能力，以适应经济与环境的发展要求。</w:t>
      </w:r>
    </w:p>
    <w:p>
      <w:pPr>
        <w:pStyle w:val="88"/>
        <w:spacing w:line="460" w:lineRule="exact"/>
        <w:ind w:firstLine="420"/>
        <w:rPr>
          <w:b/>
          <w:sz w:val="24"/>
        </w:rPr>
        <w:sectPr>
          <w:footerReference r:id="rId3" w:type="default"/>
          <w:pgSz w:w="11906" w:h="16838"/>
          <w:pgMar w:top="1440" w:right="1800" w:bottom="1440" w:left="1800" w:header="851" w:footer="992" w:gutter="0"/>
          <w:cols w:space="425" w:num="1"/>
          <w:docGrid w:type="lines" w:linePitch="312" w:charSpace="0"/>
        </w:sectPr>
      </w:pPr>
      <w:r>
        <w:rPr>
          <w:rFonts w:eastAsiaTheme="minorEastAsia"/>
        </w:rPr>
        <w:t>要求10：劳动、审美与身心素养：具有知行合一、注重实践的劳动参与意识，会使用现代劳动工具，掌握现代劳动技能；具有善于发现、理解和欣赏美的能力，以及健康向上的审美趣味；具有强健体魄、健康心态，拥有拼搏精神和健全人格。</w:t>
      </w:r>
    </w:p>
    <w:p>
      <w:pPr>
        <w:spacing w:before="156" w:beforeLines="50" w:after="156" w:afterLines="50" w:line="460" w:lineRule="exact"/>
        <w:rPr>
          <w:rFonts w:ascii="Times New Roman" w:hAnsi="Times New Roman" w:cs="Times New Roman"/>
          <w:b/>
          <w:sz w:val="24"/>
          <w:szCs w:val="24"/>
        </w:rPr>
      </w:pPr>
      <w:r>
        <w:rPr>
          <w:rFonts w:ascii="Times New Roman" w:hAnsi="Times New Roman" w:cs="Times New Roman"/>
          <w:b/>
          <w:sz w:val="24"/>
          <w:szCs w:val="24"/>
        </w:rPr>
        <w:t>三、课程体系</w:t>
      </w:r>
    </w:p>
    <w:tbl>
      <w:tblPr>
        <w:tblStyle w:val="32"/>
        <w:tblW w:w="8373" w:type="dxa"/>
        <w:tblInd w:w="0" w:type="dxa"/>
        <w:tblLayout w:type="fixed"/>
        <w:tblCellMar>
          <w:top w:w="0" w:type="dxa"/>
          <w:left w:w="108" w:type="dxa"/>
          <w:bottom w:w="0" w:type="dxa"/>
          <w:right w:w="108" w:type="dxa"/>
        </w:tblCellMar>
      </w:tblPr>
      <w:tblGrid>
        <w:gridCol w:w="959"/>
        <w:gridCol w:w="2835"/>
        <w:gridCol w:w="652"/>
        <w:gridCol w:w="951"/>
        <w:gridCol w:w="2268"/>
        <w:gridCol w:w="33"/>
        <w:gridCol w:w="675"/>
      </w:tblGrid>
      <w:tr>
        <w:tblPrEx>
          <w:tblCellMar>
            <w:top w:w="0" w:type="dxa"/>
            <w:left w:w="108" w:type="dxa"/>
            <w:bottom w:w="0" w:type="dxa"/>
            <w:right w:w="108" w:type="dxa"/>
          </w:tblCellMar>
        </w:tblPrEx>
        <w:trPr>
          <w:trHeight w:val="284" w:hRule="exact"/>
        </w:trPr>
        <w:tc>
          <w:tcPr>
            <w:tcW w:w="4446" w:type="dxa"/>
            <w:gridSpan w:val="3"/>
            <w:vAlign w:val="center"/>
          </w:tcPr>
          <w:p>
            <w:pPr>
              <w:pStyle w:val="88"/>
              <w:spacing w:line="240" w:lineRule="auto"/>
              <w:ind w:firstLine="0" w:firstLineChars="0"/>
              <w:rPr>
                <w:rFonts w:eastAsiaTheme="minorEastAsia"/>
                <w:b/>
                <w:sz w:val="16"/>
              </w:rPr>
            </w:pPr>
            <w:r>
              <w:rPr>
                <w:rFonts w:eastAsiaTheme="minorEastAsia"/>
                <w:b/>
                <w:sz w:val="16"/>
              </w:rPr>
              <w:t>（一）通识课程（共43.5学分）</w:t>
            </w:r>
          </w:p>
        </w:tc>
        <w:tc>
          <w:tcPr>
            <w:tcW w:w="3927" w:type="dxa"/>
            <w:gridSpan w:val="4"/>
            <w:vAlign w:val="center"/>
          </w:tcPr>
          <w:p>
            <w:pPr>
              <w:pStyle w:val="88"/>
              <w:spacing w:line="240" w:lineRule="auto"/>
              <w:ind w:firstLine="0" w:firstLineChars="0"/>
              <w:rPr>
                <w:rFonts w:eastAsiaTheme="minorEastAsia"/>
                <w:b/>
                <w:sz w:val="16"/>
              </w:rPr>
            </w:pPr>
            <w:r>
              <w:rPr>
                <w:rFonts w:eastAsiaTheme="minorEastAsia"/>
                <w:b/>
                <w:sz w:val="16"/>
              </w:rPr>
              <w:t>（三）专业</w:t>
            </w:r>
            <w:r>
              <w:rPr>
                <w:rFonts w:hint="eastAsia" w:eastAsiaTheme="minorEastAsia"/>
                <w:b/>
                <w:sz w:val="16"/>
              </w:rPr>
              <w:t>方向</w:t>
            </w:r>
            <w:r>
              <w:rPr>
                <w:rFonts w:eastAsiaTheme="minorEastAsia"/>
                <w:b/>
                <w:sz w:val="16"/>
              </w:rPr>
              <w:t>课程（共30学分）</w:t>
            </w:r>
          </w:p>
        </w:tc>
      </w:tr>
      <w:tr>
        <w:tblPrEx>
          <w:tblCellMar>
            <w:top w:w="0" w:type="dxa"/>
            <w:left w:w="108" w:type="dxa"/>
            <w:bottom w:w="0" w:type="dxa"/>
            <w:right w:w="108" w:type="dxa"/>
          </w:tblCellMar>
        </w:tblPrEx>
        <w:trPr>
          <w:trHeight w:val="284" w:hRule="exact"/>
        </w:trPr>
        <w:tc>
          <w:tcPr>
            <w:tcW w:w="4446" w:type="dxa"/>
            <w:gridSpan w:val="3"/>
            <w:vAlign w:val="center"/>
          </w:tcPr>
          <w:p>
            <w:pPr>
              <w:pStyle w:val="88"/>
              <w:spacing w:line="240" w:lineRule="auto"/>
              <w:ind w:firstLine="0" w:firstLineChars="0"/>
              <w:rPr>
                <w:rFonts w:eastAsiaTheme="minorEastAsia"/>
                <w:b/>
                <w:sz w:val="16"/>
              </w:rPr>
            </w:pPr>
            <w:r>
              <w:rPr>
                <w:rFonts w:eastAsiaTheme="minorEastAsia"/>
                <w:b/>
                <w:sz w:val="16"/>
              </w:rPr>
              <w:t>1. 通识必修课（必修37.5学分）</w:t>
            </w:r>
          </w:p>
        </w:tc>
        <w:tc>
          <w:tcPr>
            <w:tcW w:w="3927" w:type="dxa"/>
            <w:gridSpan w:val="4"/>
            <w:vAlign w:val="center"/>
          </w:tcPr>
          <w:p>
            <w:pPr>
              <w:pStyle w:val="88"/>
              <w:spacing w:line="240" w:lineRule="auto"/>
              <w:ind w:firstLine="0" w:firstLineChars="0"/>
              <w:rPr>
                <w:rFonts w:eastAsiaTheme="minorEastAsia"/>
                <w:b/>
                <w:sz w:val="16"/>
              </w:rPr>
            </w:pPr>
            <w:r>
              <w:rPr>
                <w:rFonts w:eastAsiaTheme="minorEastAsia"/>
                <w:b/>
                <w:sz w:val="16"/>
              </w:rPr>
              <w:t>1. 专业</w:t>
            </w:r>
            <w:r>
              <w:rPr>
                <w:rFonts w:hint="eastAsia" w:eastAsiaTheme="minorEastAsia"/>
                <w:b/>
                <w:sz w:val="16"/>
              </w:rPr>
              <w:t>方向</w:t>
            </w:r>
            <w:r>
              <w:rPr>
                <w:rFonts w:eastAsiaTheme="minorEastAsia"/>
                <w:b/>
                <w:sz w:val="16"/>
              </w:rPr>
              <w:t>必修课（必修24学分）</w:t>
            </w:r>
          </w:p>
        </w:tc>
      </w:tr>
      <w:tr>
        <w:tblPrEx>
          <w:tblCellMar>
            <w:top w:w="0" w:type="dxa"/>
            <w:left w:w="108" w:type="dxa"/>
            <w:bottom w:w="0" w:type="dxa"/>
            <w:right w:w="108" w:type="dxa"/>
          </w:tblCellMar>
        </w:tblPrEx>
        <w:trPr>
          <w:trHeight w:val="255" w:hRule="exact"/>
        </w:trPr>
        <w:tc>
          <w:tcPr>
            <w:tcW w:w="959" w:type="dxa"/>
            <w:vAlign w:val="center"/>
          </w:tcPr>
          <w:p>
            <w:pPr>
              <w:pStyle w:val="88"/>
              <w:spacing w:line="240" w:lineRule="auto"/>
              <w:ind w:firstLine="0" w:firstLineChars="0"/>
              <w:rPr>
                <w:rFonts w:eastAsiaTheme="minorEastAsia"/>
                <w:sz w:val="16"/>
              </w:rPr>
            </w:pPr>
            <w:r>
              <w:rPr>
                <w:rFonts w:eastAsiaTheme="minorEastAsia"/>
                <w:sz w:val="16"/>
              </w:rPr>
              <w:t>72410061</w:t>
            </w:r>
          </w:p>
        </w:tc>
        <w:tc>
          <w:tcPr>
            <w:tcW w:w="2835" w:type="dxa"/>
            <w:vAlign w:val="center"/>
          </w:tcPr>
          <w:p>
            <w:pPr>
              <w:pStyle w:val="88"/>
              <w:spacing w:line="240" w:lineRule="auto"/>
              <w:ind w:firstLine="0" w:firstLineChars="0"/>
              <w:rPr>
                <w:rFonts w:eastAsiaTheme="minorEastAsia"/>
                <w:sz w:val="16"/>
              </w:rPr>
            </w:pPr>
            <w:r>
              <w:rPr>
                <w:rFonts w:eastAsiaTheme="minorEastAsia"/>
                <w:sz w:val="16"/>
              </w:rPr>
              <w:t>思想道德与法治</w:t>
            </w:r>
          </w:p>
        </w:tc>
        <w:tc>
          <w:tcPr>
            <w:tcW w:w="652" w:type="dxa"/>
            <w:vAlign w:val="center"/>
          </w:tcPr>
          <w:p>
            <w:pPr>
              <w:pStyle w:val="88"/>
              <w:spacing w:line="240" w:lineRule="auto"/>
              <w:ind w:firstLine="0" w:firstLineChars="0"/>
              <w:rPr>
                <w:rFonts w:eastAsiaTheme="minorEastAsia"/>
                <w:sz w:val="16"/>
              </w:rPr>
            </w:pPr>
            <w:r>
              <w:rPr>
                <w:rFonts w:eastAsiaTheme="minorEastAsia"/>
                <w:sz w:val="16"/>
              </w:rPr>
              <w:t>2.5</w:t>
            </w:r>
          </w:p>
        </w:tc>
        <w:tc>
          <w:tcPr>
            <w:tcW w:w="951" w:type="dxa"/>
            <w:vAlign w:val="center"/>
          </w:tcPr>
          <w:p>
            <w:pPr>
              <w:pStyle w:val="88"/>
              <w:spacing w:line="240" w:lineRule="auto"/>
              <w:ind w:firstLine="0" w:firstLineChars="0"/>
              <w:rPr>
                <w:rFonts w:eastAsiaTheme="minorEastAsia"/>
                <w:sz w:val="16"/>
              </w:rPr>
            </w:pPr>
            <w:r>
              <w:rPr>
                <w:rFonts w:eastAsiaTheme="minorEastAsia"/>
                <w:sz w:val="16"/>
              </w:rPr>
              <w:t>76401-2#</w:t>
            </w:r>
          </w:p>
        </w:tc>
        <w:tc>
          <w:tcPr>
            <w:tcW w:w="2301" w:type="dxa"/>
            <w:gridSpan w:val="2"/>
            <w:vAlign w:val="center"/>
          </w:tcPr>
          <w:p>
            <w:pPr>
              <w:pStyle w:val="88"/>
              <w:spacing w:line="240" w:lineRule="auto"/>
              <w:ind w:firstLine="0" w:firstLineChars="0"/>
              <w:rPr>
                <w:rFonts w:eastAsiaTheme="minorEastAsia"/>
                <w:sz w:val="16"/>
              </w:rPr>
            </w:pPr>
            <w:r>
              <w:rPr>
                <w:rFonts w:eastAsiaTheme="minorEastAsia"/>
                <w:sz w:val="16"/>
              </w:rPr>
              <w:t>高级英语</w:t>
            </w:r>
          </w:p>
        </w:tc>
        <w:tc>
          <w:tcPr>
            <w:tcW w:w="675" w:type="dxa"/>
            <w:vAlign w:val="center"/>
          </w:tcPr>
          <w:p>
            <w:pPr>
              <w:pStyle w:val="88"/>
              <w:spacing w:line="240" w:lineRule="auto"/>
              <w:ind w:firstLine="0" w:firstLineChars="0"/>
              <w:rPr>
                <w:rFonts w:eastAsiaTheme="minorEastAsia"/>
                <w:sz w:val="16"/>
              </w:rPr>
            </w:pPr>
            <w:r>
              <w:rPr>
                <w:rFonts w:eastAsiaTheme="minorEastAsia"/>
                <w:sz w:val="16"/>
              </w:rPr>
              <w:t>7.0</w:t>
            </w:r>
          </w:p>
        </w:tc>
      </w:tr>
      <w:tr>
        <w:tblPrEx>
          <w:tblCellMar>
            <w:top w:w="0" w:type="dxa"/>
            <w:left w:w="108" w:type="dxa"/>
            <w:bottom w:w="0" w:type="dxa"/>
            <w:right w:w="108" w:type="dxa"/>
          </w:tblCellMar>
        </w:tblPrEx>
        <w:trPr>
          <w:trHeight w:val="255" w:hRule="exact"/>
        </w:trPr>
        <w:tc>
          <w:tcPr>
            <w:tcW w:w="959" w:type="dxa"/>
            <w:vAlign w:val="center"/>
          </w:tcPr>
          <w:p>
            <w:pPr>
              <w:pStyle w:val="88"/>
              <w:spacing w:line="240" w:lineRule="auto"/>
              <w:ind w:firstLine="0" w:firstLineChars="0"/>
              <w:rPr>
                <w:rFonts w:eastAsiaTheme="minorEastAsia"/>
                <w:sz w:val="16"/>
              </w:rPr>
            </w:pPr>
            <w:r>
              <w:rPr>
                <w:rFonts w:eastAsiaTheme="minorEastAsia"/>
                <w:sz w:val="16"/>
              </w:rPr>
              <w:t>72500061</w:t>
            </w:r>
          </w:p>
        </w:tc>
        <w:tc>
          <w:tcPr>
            <w:tcW w:w="2835" w:type="dxa"/>
            <w:vAlign w:val="center"/>
          </w:tcPr>
          <w:p>
            <w:pPr>
              <w:pStyle w:val="88"/>
              <w:spacing w:line="240" w:lineRule="auto"/>
              <w:ind w:firstLine="0" w:firstLineChars="0"/>
              <w:rPr>
                <w:rFonts w:eastAsiaTheme="minorEastAsia"/>
                <w:sz w:val="16"/>
              </w:rPr>
            </w:pPr>
            <w:r>
              <w:rPr>
                <w:rFonts w:eastAsiaTheme="minorEastAsia"/>
                <w:sz w:val="16"/>
              </w:rPr>
              <w:t>中国近现代史纲要</w:t>
            </w:r>
          </w:p>
        </w:tc>
        <w:tc>
          <w:tcPr>
            <w:tcW w:w="652" w:type="dxa"/>
            <w:vAlign w:val="center"/>
          </w:tcPr>
          <w:p>
            <w:pPr>
              <w:pStyle w:val="88"/>
              <w:spacing w:line="240" w:lineRule="auto"/>
              <w:ind w:firstLine="0" w:firstLineChars="0"/>
              <w:rPr>
                <w:rFonts w:eastAsiaTheme="minorEastAsia"/>
                <w:sz w:val="16"/>
              </w:rPr>
            </w:pPr>
            <w:r>
              <w:rPr>
                <w:rFonts w:eastAsiaTheme="minorEastAsia"/>
                <w:sz w:val="16"/>
              </w:rPr>
              <w:t>2.5</w:t>
            </w:r>
          </w:p>
        </w:tc>
        <w:tc>
          <w:tcPr>
            <w:tcW w:w="951" w:type="dxa"/>
            <w:vAlign w:val="center"/>
          </w:tcPr>
          <w:p>
            <w:pPr>
              <w:pStyle w:val="88"/>
              <w:spacing w:line="240" w:lineRule="auto"/>
              <w:ind w:firstLine="0" w:firstLineChars="0"/>
              <w:rPr>
                <w:rFonts w:eastAsiaTheme="minorEastAsia"/>
                <w:sz w:val="16"/>
              </w:rPr>
            </w:pPr>
            <w:r>
              <w:rPr>
                <w:rFonts w:eastAsiaTheme="minorEastAsia"/>
                <w:sz w:val="16"/>
              </w:rPr>
              <w:t>76201-2#</w:t>
            </w:r>
          </w:p>
        </w:tc>
        <w:tc>
          <w:tcPr>
            <w:tcW w:w="2301" w:type="dxa"/>
            <w:gridSpan w:val="2"/>
            <w:vAlign w:val="center"/>
          </w:tcPr>
          <w:p>
            <w:pPr>
              <w:pStyle w:val="88"/>
              <w:spacing w:line="240" w:lineRule="auto"/>
              <w:ind w:firstLine="0" w:firstLineChars="0"/>
              <w:rPr>
                <w:rFonts w:eastAsiaTheme="minorEastAsia"/>
                <w:sz w:val="16"/>
              </w:rPr>
            </w:pPr>
            <w:r>
              <w:rPr>
                <w:rFonts w:eastAsiaTheme="minorEastAsia"/>
                <w:sz w:val="16"/>
              </w:rPr>
              <w:t>商务英语口译</w:t>
            </w:r>
          </w:p>
        </w:tc>
        <w:tc>
          <w:tcPr>
            <w:tcW w:w="675" w:type="dxa"/>
            <w:vAlign w:val="center"/>
          </w:tcPr>
          <w:p>
            <w:pPr>
              <w:pStyle w:val="88"/>
              <w:spacing w:line="240" w:lineRule="auto"/>
              <w:ind w:firstLine="0" w:firstLineChars="0"/>
              <w:rPr>
                <w:rFonts w:eastAsiaTheme="minorEastAsia"/>
                <w:sz w:val="16"/>
              </w:rPr>
            </w:pPr>
            <w:r>
              <w:rPr>
                <w:rFonts w:eastAsiaTheme="minorEastAsia"/>
                <w:sz w:val="16"/>
              </w:rPr>
              <w:t>4.0</w:t>
            </w:r>
          </w:p>
        </w:tc>
      </w:tr>
      <w:tr>
        <w:tblPrEx>
          <w:tblCellMar>
            <w:top w:w="0" w:type="dxa"/>
            <w:left w:w="108" w:type="dxa"/>
            <w:bottom w:w="0" w:type="dxa"/>
            <w:right w:w="108" w:type="dxa"/>
          </w:tblCellMar>
        </w:tblPrEx>
        <w:trPr>
          <w:trHeight w:val="255" w:hRule="exact"/>
        </w:trPr>
        <w:tc>
          <w:tcPr>
            <w:tcW w:w="959" w:type="dxa"/>
            <w:vAlign w:val="center"/>
          </w:tcPr>
          <w:p>
            <w:pPr>
              <w:pStyle w:val="88"/>
              <w:spacing w:line="240" w:lineRule="auto"/>
              <w:ind w:firstLine="0" w:firstLineChars="0"/>
              <w:rPr>
                <w:rFonts w:eastAsiaTheme="minorEastAsia"/>
                <w:sz w:val="16"/>
              </w:rPr>
            </w:pPr>
            <w:r>
              <w:rPr>
                <w:rFonts w:eastAsiaTheme="minorEastAsia"/>
                <w:sz w:val="16"/>
              </w:rPr>
              <w:t>72330061</w:t>
            </w:r>
          </w:p>
        </w:tc>
        <w:tc>
          <w:tcPr>
            <w:tcW w:w="2835" w:type="dxa"/>
            <w:vAlign w:val="center"/>
          </w:tcPr>
          <w:p>
            <w:pPr>
              <w:pStyle w:val="88"/>
              <w:spacing w:line="240" w:lineRule="auto"/>
              <w:ind w:firstLine="0" w:firstLineChars="0"/>
              <w:rPr>
                <w:rFonts w:eastAsiaTheme="minorEastAsia"/>
                <w:sz w:val="16"/>
              </w:rPr>
            </w:pPr>
            <w:r>
              <w:rPr>
                <w:rFonts w:eastAsiaTheme="minorEastAsia"/>
                <w:sz w:val="16"/>
              </w:rPr>
              <w:t>马克思主义基本原理</w:t>
            </w:r>
          </w:p>
        </w:tc>
        <w:tc>
          <w:tcPr>
            <w:tcW w:w="652" w:type="dxa"/>
            <w:vAlign w:val="center"/>
          </w:tcPr>
          <w:p>
            <w:pPr>
              <w:pStyle w:val="88"/>
              <w:spacing w:line="240" w:lineRule="auto"/>
              <w:ind w:firstLine="0" w:firstLineChars="0"/>
              <w:rPr>
                <w:rFonts w:eastAsiaTheme="minorEastAsia"/>
                <w:sz w:val="16"/>
              </w:rPr>
            </w:pPr>
            <w:r>
              <w:rPr>
                <w:rFonts w:eastAsiaTheme="minorEastAsia"/>
                <w:sz w:val="16"/>
              </w:rPr>
              <w:t>2.5</w:t>
            </w:r>
          </w:p>
        </w:tc>
        <w:tc>
          <w:tcPr>
            <w:tcW w:w="951" w:type="dxa"/>
            <w:vAlign w:val="center"/>
          </w:tcPr>
          <w:p>
            <w:pPr>
              <w:pStyle w:val="88"/>
              <w:spacing w:line="240" w:lineRule="auto"/>
              <w:ind w:firstLine="0" w:firstLineChars="0"/>
              <w:rPr>
                <w:rFonts w:eastAsiaTheme="minorEastAsia"/>
                <w:sz w:val="16"/>
              </w:rPr>
            </w:pPr>
            <w:r>
              <w:rPr>
                <w:rFonts w:eastAsiaTheme="minorEastAsia"/>
                <w:sz w:val="16"/>
              </w:rPr>
              <w:t>76320041</w:t>
            </w:r>
          </w:p>
        </w:tc>
        <w:tc>
          <w:tcPr>
            <w:tcW w:w="2301" w:type="dxa"/>
            <w:gridSpan w:val="2"/>
            <w:vAlign w:val="center"/>
          </w:tcPr>
          <w:p>
            <w:pPr>
              <w:pStyle w:val="88"/>
              <w:spacing w:line="240" w:lineRule="auto"/>
              <w:ind w:firstLine="0" w:firstLineChars="0"/>
              <w:rPr>
                <w:rFonts w:eastAsiaTheme="minorEastAsia"/>
                <w:sz w:val="16"/>
                <w:szCs w:val="16"/>
              </w:rPr>
            </w:pPr>
            <w:r>
              <w:rPr>
                <w:rFonts w:eastAsiaTheme="minorEastAsia"/>
                <w:sz w:val="16"/>
              </w:rPr>
              <w:t>英语语言学导论</w:t>
            </w:r>
          </w:p>
        </w:tc>
        <w:tc>
          <w:tcPr>
            <w:tcW w:w="675" w:type="dxa"/>
            <w:vAlign w:val="center"/>
          </w:tcPr>
          <w:p>
            <w:pPr>
              <w:pStyle w:val="88"/>
              <w:spacing w:line="240" w:lineRule="auto"/>
              <w:ind w:firstLine="0" w:firstLineChars="0"/>
              <w:rPr>
                <w:rFonts w:eastAsiaTheme="minorEastAsia"/>
                <w:sz w:val="16"/>
              </w:rPr>
            </w:pPr>
            <w:r>
              <w:rPr>
                <w:rFonts w:eastAsiaTheme="minorEastAsia"/>
                <w:sz w:val="16"/>
              </w:rPr>
              <w:t>2.0</w:t>
            </w:r>
          </w:p>
        </w:tc>
      </w:tr>
      <w:tr>
        <w:tblPrEx>
          <w:tblCellMar>
            <w:top w:w="0" w:type="dxa"/>
            <w:left w:w="108" w:type="dxa"/>
            <w:bottom w:w="0" w:type="dxa"/>
            <w:right w:w="108" w:type="dxa"/>
          </w:tblCellMar>
        </w:tblPrEx>
        <w:trPr>
          <w:trHeight w:val="255" w:hRule="exact"/>
        </w:trPr>
        <w:tc>
          <w:tcPr>
            <w:tcW w:w="959" w:type="dxa"/>
            <w:vAlign w:val="center"/>
          </w:tcPr>
          <w:p>
            <w:pPr>
              <w:pStyle w:val="88"/>
              <w:spacing w:line="240" w:lineRule="auto"/>
              <w:ind w:firstLine="0" w:firstLineChars="0"/>
              <w:rPr>
                <w:rFonts w:eastAsiaTheme="minorEastAsia"/>
                <w:sz w:val="16"/>
              </w:rPr>
            </w:pPr>
            <w:r>
              <w:rPr>
                <w:rFonts w:eastAsiaTheme="minorEastAsia"/>
                <w:sz w:val="16"/>
              </w:rPr>
              <w:t>72370091</w:t>
            </w:r>
          </w:p>
        </w:tc>
        <w:tc>
          <w:tcPr>
            <w:tcW w:w="2835" w:type="dxa"/>
            <w:tcFitText/>
          </w:tcPr>
          <w:p>
            <w:pPr>
              <w:pStyle w:val="88"/>
              <w:spacing w:line="240" w:lineRule="auto"/>
              <w:ind w:firstLine="0" w:firstLineChars="0"/>
              <w:rPr>
                <w:rFonts w:eastAsiaTheme="minorEastAsia"/>
                <w:spacing w:val="0"/>
                <w:sz w:val="16"/>
              </w:rPr>
            </w:pPr>
            <w:r>
              <w:rPr>
                <w:rFonts w:eastAsiaTheme="minorEastAsia"/>
                <w:spacing w:val="0"/>
                <w:w w:val="81"/>
                <w:kern w:val="0"/>
                <w:sz w:val="16"/>
              </w:rPr>
              <w:t>毛泽东思想和中国特色社会主义理论体系概论</w:t>
            </w:r>
          </w:p>
        </w:tc>
        <w:tc>
          <w:tcPr>
            <w:tcW w:w="652" w:type="dxa"/>
            <w:vAlign w:val="center"/>
          </w:tcPr>
          <w:p>
            <w:pPr>
              <w:pStyle w:val="88"/>
              <w:spacing w:line="240" w:lineRule="auto"/>
              <w:ind w:firstLine="0" w:firstLineChars="0"/>
              <w:rPr>
                <w:rFonts w:eastAsiaTheme="minorEastAsia"/>
                <w:sz w:val="16"/>
              </w:rPr>
            </w:pPr>
            <w:r>
              <w:rPr>
                <w:rFonts w:eastAsiaTheme="minorEastAsia"/>
                <w:sz w:val="16"/>
              </w:rPr>
              <w:t>2.5</w:t>
            </w:r>
          </w:p>
        </w:tc>
        <w:tc>
          <w:tcPr>
            <w:tcW w:w="951" w:type="dxa"/>
            <w:vAlign w:val="center"/>
          </w:tcPr>
          <w:p>
            <w:pPr>
              <w:pStyle w:val="88"/>
              <w:spacing w:line="240" w:lineRule="auto"/>
              <w:ind w:firstLine="0" w:firstLineChars="0"/>
              <w:rPr>
                <w:rFonts w:eastAsiaTheme="minorEastAsia"/>
                <w:sz w:val="16"/>
              </w:rPr>
            </w:pPr>
            <w:r>
              <w:rPr>
                <w:rFonts w:eastAsiaTheme="minorEastAsia"/>
                <w:sz w:val="16"/>
              </w:rPr>
              <w:t>76540041</w:t>
            </w:r>
          </w:p>
        </w:tc>
        <w:tc>
          <w:tcPr>
            <w:tcW w:w="2301" w:type="dxa"/>
            <w:gridSpan w:val="2"/>
            <w:vAlign w:val="center"/>
          </w:tcPr>
          <w:p>
            <w:pPr>
              <w:pStyle w:val="88"/>
              <w:spacing w:line="240" w:lineRule="auto"/>
              <w:ind w:firstLine="0" w:firstLineChars="0"/>
              <w:rPr>
                <w:rFonts w:eastAsiaTheme="minorEastAsia"/>
                <w:sz w:val="16"/>
              </w:rPr>
            </w:pPr>
            <w:r>
              <w:rPr>
                <w:rFonts w:eastAsiaTheme="minorEastAsia"/>
                <w:sz w:val="16"/>
              </w:rPr>
              <w:t>英美文学导论</w:t>
            </w:r>
          </w:p>
        </w:tc>
        <w:tc>
          <w:tcPr>
            <w:tcW w:w="675" w:type="dxa"/>
            <w:vAlign w:val="center"/>
          </w:tcPr>
          <w:p>
            <w:pPr>
              <w:pStyle w:val="88"/>
              <w:spacing w:line="240" w:lineRule="auto"/>
              <w:ind w:firstLine="0" w:firstLineChars="0"/>
              <w:rPr>
                <w:rFonts w:eastAsiaTheme="minorEastAsia"/>
                <w:sz w:val="16"/>
              </w:rPr>
            </w:pPr>
            <w:r>
              <w:rPr>
                <w:rFonts w:eastAsiaTheme="minorEastAsia"/>
                <w:sz w:val="16"/>
              </w:rPr>
              <w:t>2.0</w:t>
            </w:r>
          </w:p>
        </w:tc>
      </w:tr>
      <w:tr>
        <w:tblPrEx>
          <w:tblCellMar>
            <w:top w:w="0" w:type="dxa"/>
            <w:left w:w="108" w:type="dxa"/>
            <w:bottom w:w="0" w:type="dxa"/>
            <w:right w:w="108" w:type="dxa"/>
          </w:tblCellMar>
        </w:tblPrEx>
        <w:trPr>
          <w:trHeight w:val="255" w:hRule="exact"/>
        </w:trPr>
        <w:tc>
          <w:tcPr>
            <w:tcW w:w="959" w:type="dxa"/>
            <w:vAlign w:val="center"/>
          </w:tcPr>
          <w:p>
            <w:pPr>
              <w:pStyle w:val="88"/>
              <w:spacing w:line="240" w:lineRule="auto"/>
              <w:ind w:firstLine="0" w:firstLineChars="0"/>
              <w:rPr>
                <w:rFonts w:eastAsiaTheme="minorEastAsia"/>
                <w:sz w:val="16"/>
              </w:rPr>
            </w:pPr>
            <w:r>
              <w:rPr>
                <w:rFonts w:eastAsiaTheme="minorEastAsia"/>
                <w:sz w:val="16"/>
              </w:rPr>
              <w:t>7M030061</w:t>
            </w:r>
          </w:p>
        </w:tc>
        <w:tc>
          <w:tcPr>
            <w:tcW w:w="2835" w:type="dxa"/>
            <w:vAlign w:val="center"/>
          </w:tcPr>
          <w:p>
            <w:pPr>
              <w:pStyle w:val="88"/>
              <w:spacing w:line="240" w:lineRule="auto"/>
              <w:ind w:firstLine="0" w:firstLineChars="0"/>
              <w:rPr>
                <w:rFonts w:eastAsiaTheme="minorEastAsia"/>
                <w:sz w:val="16"/>
              </w:rPr>
            </w:pPr>
            <w:r>
              <w:rPr>
                <w:rFonts w:eastAsiaTheme="minorEastAsia"/>
                <w:spacing w:val="1"/>
                <w:w w:val="81"/>
                <w:kern w:val="0"/>
                <w:sz w:val="16"/>
              </w:rPr>
              <w:t>习近平新时代中国特色社会主义理论体系概论</w:t>
            </w:r>
          </w:p>
        </w:tc>
        <w:tc>
          <w:tcPr>
            <w:tcW w:w="652" w:type="dxa"/>
            <w:vAlign w:val="center"/>
          </w:tcPr>
          <w:p>
            <w:pPr>
              <w:pStyle w:val="88"/>
              <w:spacing w:line="240" w:lineRule="auto"/>
              <w:ind w:firstLine="0" w:firstLineChars="0"/>
              <w:jc w:val="left"/>
              <w:rPr>
                <w:rFonts w:eastAsiaTheme="minorEastAsia"/>
                <w:sz w:val="16"/>
              </w:rPr>
            </w:pPr>
            <w:r>
              <w:rPr>
                <w:rFonts w:eastAsiaTheme="minorEastAsia"/>
                <w:sz w:val="16"/>
              </w:rPr>
              <w:t>3.0</w:t>
            </w:r>
          </w:p>
        </w:tc>
        <w:tc>
          <w:tcPr>
            <w:tcW w:w="951" w:type="dxa"/>
            <w:vAlign w:val="center"/>
          </w:tcPr>
          <w:p>
            <w:pPr>
              <w:pStyle w:val="88"/>
              <w:spacing w:line="240" w:lineRule="auto"/>
              <w:ind w:firstLine="0" w:firstLineChars="0"/>
              <w:rPr>
                <w:rFonts w:eastAsiaTheme="minorEastAsia"/>
                <w:sz w:val="16"/>
              </w:rPr>
            </w:pPr>
            <w:r>
              <w:rPr>
                <w:rFonts w:eastAsiaTheme="minorEastAsia"/>
                <w:sz w:val="16"/>
              </w:rPr>
              <w:t>61200061</w:t>
            </w:r>
          </w:p>
        </w:tc>
        <w:tc>
          <w:tcPr>
            <w:tcW w:w="2301" w:type="dxa"/>
            <w:gridSpan w:val="2"/>
            <w:vAlign w:val="center"/>
          </w:tcPr>
          <w:p>
            <w:pPr>
              <w:pStyle w:val="88"/>
              <w:spacing w:line="240" w:lineRule="auto"/>
              <w:ind w:firstLine="0" w:firstLineChars="0"/>
              <w:rPr>
                <w:rFonts w:eastAsiaTheme="minorEastAsia"/>
                <w:sz w:val="16"/>
              </w:rPr>
            </w:pPr>
            <w:r>
              <w:rPr>
                <w:rFonts w:eastAsiaTheme="minorEastAsia"/>
                <w:sz w:val="16"/>
              </w:rPr>
              <w:t>国际贸易理论与实务</w:t>
            </w:r>
          </w:p>
        </w:tc>
        <w:tc>
          <w:tcPr>
            <w:tcW w:w="675" w:type="dxa"/>
            <w:vAlign w:val="center"/>
          </w:tcPr>
          <w:p>
            <w:pPr>
              <w:pStyle w:val="88"/>
              <w:spacing w:line="240" w:lineRule="auto"/>
              <w:ind w:firstLine="0" w:firstLineChars="0"/>
              <w:rPr>
                <w:rFonts w:eastAsiaTheme="minorEastAsia"/>
                <w:sz w:val="16"/>
              </w:rPr>
            </w:pPr>
            <w:r>
              <w:rPr>
                <w:rFonts w:eastAsiaTheme="minorEastAsia"/>
                <w:sz w:val="16"/>
              </w:rPr>
              <w:t>2.0</w:t>
            </w:r>
          </w:p>
        </w:tc>
      </w:tr>
      <w:tr>
        <w:tblPrEx>
          <w:tblCellMar>
            <w:top w:w="0" w:type="dxa"/>
            <w:left w:w="108" w:type="dxa"/>
            <w:bottom w:w="0" w:type="dxa"/>
            <w:right w:w="108" w:type="dxa"/>
          </w:tblCellMar>
        </w:tblPrEx>
        <w:trPr>
          <w:trHeight w:val="255" w:hRule="exact"/>
        </w:trPr>
        <w:tc>
          <w:tcPr>
            <w:tcW w:w="959" w:type="dxa"/>
            <w:vAlign w:val="center"/>
          </w:tcPr>
          <w:p>
            <w:pPr>
              <w:pStyle w:val="88"/>
              <w:spacing w:line="240" w:lineRule="auto"/>
              <w:ind w:firstLine="0" w:firstLineChars="0"/>
              <w:rPr>
                <w:rFonts w:eastAsiaTheme="minorEastAsia"/>
                <w:sz w:val="16"/>
              </w:rPr>
            </w:pPr>
            <w:r>
              <w:rPr>
                <w:rFonts w:eastAsiaTheme="minorEastAsia"/>
                <w:sz w:val="16"/>
              </w:rPr>
              <w:t>72451-8#</w:t>
            </w:r>
          </w:p>
        </w:tc>
        <w:tc>
          <w:tcPr>
            <w:tcW w:w="2835" w:type="dxa"/>
            <w:vAlign w:val="center"/>
          </w:tcPr>
          <w:p>
            <w:pPr>
              <w:pStyle w:val="88"/>
              <w:spacing w:line="240" w:lineRule="auto"/>
              <w:ind w:firstLine="0" w:firstLineChars="0"/>
              <w:rPr>
                <w:rFonts w:eastAsiaTheme="minorEastAsia"/>
                <w:sz w:val="16"/>
              </w:rPr>
            </w:pPr>
            <w:r>
              <w:rPr>
                <w:rFonts w:eastAsiaTheme="minorEastAsia"/>
                <w:sz w:val="16"/>
              </w:rPr>
              <w:t>形势与政策</w:t>
            </w:r>
          </w:p>
        </w:tc>
        <w:tc>
          <w:tcPr>
            <w:tcW w:w="652" w:type="dxa"/>
            <w:vAlign w:val="center"/>
          </w:tcPr>
          <w:p>
            <w:pPr>
              <w:pStyle w:val="88"/>
              <w:spacing w:line="240" w:lineRule="auto"/>
              <w:ind w:firstLine="0" w:firstLineChars="0"/>
              <w:rPr>
                <w:rFonts w:eastAsiaTheme="minorEastAsia"/>
                <w:sz w:val="16"/>
              </w:rPr>
            </w:pPr>
            <w:r>
              <w:rPr>
                <w:rFonts w:eastAsiaTheme="minorEastAsia"/>
                <w:sz w:val="16"/>
              </w:rPr>
              <w:t>2.0</w:t>
            </w:r>
          </w:p>
        </w:tc>
        <w:tc>
          <w:tcPr>
            <w:tcW w:w="951" w:type="dxa"/>
            <w:vAlign w:val="center"/>
          </w:tcPr>
          <w:p>
            <w:pPr>
              <w:pStyle w:val="88"/>
              <w:spacing w:line="240" w:lineRule="auto"/>
              <w:ind w:firstLine="0" w:firstLineChars="0"/>
              <w:rPr>
                <w:rFonts w:eastAsiaTheme="minorEastAsia"/>
                <w:sz w:val="16"/>
              </w:rPr>
            </w:pPr>
            <w:r>
              <w:rPr>
                <w:rFonts w:eastAsiaTheme="minorEastAsia"/>
                <w:sz w:val="16"/>
              </w:rPr>
              <w:t>7I340061</w:t>
            </w:r>
          </w:p>
        </w:tc>
        <w:tc>
          <w:tcPr>
            <w:tcW w:w="2301" w:type="dxa"/>
            <w:gridSpan w:val="2"/>
            <w:vAlign w:val="center"/>
          </w:tcPr>
          <w:p>
            <w:pPr>
              <w:pStyle w:val="88"/>
              <w:spacing w:line="240" w:lineRule="auto"/>
              <w:ind w:firstLine="0" w:firstLineChars="0"/>
              <w:rPr>
                <w:rFonts w:eastAsiaTheme="minorEastAsia"/>
                <w:sz w:val="16"/>
              </w:rPr>
            </w:pPr>
            <w:r>
              <w:rPr>
                <w:rFonts w:eastAsiaTheme="minorEastAsia"/>
                <w:sz w:val="16"/>
              </w:rPr>
              <w:t>国际市场营销</w:t>
            </w:r>
          </w:p>
        </w:tc>
        <w:tc>
          <w:tcPr>
            <w:tcW w:w="675" w:type="dxa"/>
            <w:vAlign w:val="center"/>
          </w:tcPr>
          <w:p>
            <w:pPr>
              <w:pStyle w:val="88"/>
              <w:spacing w:line="240" w:lineRule="auto"/>
              <w:ind w:firstLine="0" w:firstLineChars="0"/>
              <w:rPr>
                <w:rFonts w:eastAsiaTheme="minorEastAsia"/>
                <w:sz w:val="16"/>
              </w:rPr>
            </w:pPr>
            <w:r>
              <w:rPr>
                <w:rFonts w:eastAsiaTheme="minorEastAsia"/>
                <w:sz w:val="16"/>
              </w:rPr>
              <w:t>2.0</w:t>
            </w:r>
          </w:p>
        </w:tc>
      </w:tr>
      <w:tr>
        <w:tblPrEx>
          <w:tblCellMar>
            <w:top w:w="0" w:type="dxa"/>
            <w:left w:w="108" w:type="dxa"/>
            <w:bottom w:w="0" w:type="dxa"/>
            <w:right w:w="108" w:type="dxa"/>
          </w:tblCellMar>
        </w:tblPrEx>
        <w:trPr>
          <w:trHeight w:val="255" w:hRule="exact"/>
        </w:trPr>
        <w:tc>
          <w:tcPr>
            <w:tcW w:w="959" w:type="dxa"/>
            <w:vAlign w:val="center"/>
          </w:tcPr>
          <w:p>
            <w:pPr>
              <w:pStyle w:val="88"/>
              <w:spacing w:line="240" w:lineRule="auto"/>
              <w:ind w:firstLine="0" w:firstLineChars="0"/>
              <w:rPr>
                <w:rFonts w:eastAsiaTheme="minorEastAsia"/>
                <w:sz w:val="16"/>
              </w:rPr>
            </w:pPr>
            <w:r>
              <w:rPr>
                <w:rFonts w:eastAsiaTheme="minorEastAsia"/>
                <w:sz w:val="16"/>
              </w:rPr>
              <w:t>72460021</w:t>
            </w:r>
          </w:p>
        </w:tc>
        <w:tc>
          <w:tcPr>
            <w:tcW w:w="2835" w:type="dxa"/>
            <w:vAlign w:val="center"/>
          </w:tcPr>
          <w:p>
            <w:pPr>
              <w:pStyle w:val="88"/>
              <w:spacing w:line="240" w:lineRule="auto"/>
              <w:ind w:firstLine="0" w:firstLineChars="0"/>
              <w:rPr>
                <w:rFonts w:eastAsiaTheme="minorEastAsia"/>
                <w:sz w:val="16"/>
              </w:rPr>
            </w:pPr>
            <w:r>
              <w:rPr>
                <w:rFonts w:eastAsiaTheme="minorEastAsia"/>
                <w:sz w:val="16"/>
              </w:rPr>
              <w:t>就业指导</w:t>
            </w:r>
          </w:p>
        </w:tc>
        <w:tc>
          <w:tcPr>
            <w:tcW w:w="652" w:type="dxa"/>
            <w:vAlign w:val="center"/>
          </w:tcPr>
          <w:p>
            <w:pPr>
              <w:pStyle w:val="88"/>
              <w:spacing w:line="240" w:lineRule="auto"/>
              <w:ind w:firstLine="0" w:firstLineChars="0"/>
              <w:rPr>
                <w:rFonts w:eastAsiaTheme="minorEastAsia"/>
                <w:sz w:val="16"/>
              </w:rPr>
            </w:pPr>
            <w:r>
              <w:rPr>
                <w:rFonts w:eastAsiaTheme="minorEastAsia"/>
                <w:sz w:val="16"/>
              </w:rPr>
              <w:t>1.0</w:t>
            </w:r>
          </w:p>
        </w:tc>
        <w:tc>
          <w:tcPr>
            <w:tcW w:w="951" w:type="dxa"/>
            <w:vAlign w:val="center"/>
          </w:tcPr>
          <w:p>
            <w:pPr>
              <w:pStyle w:val="88"/>
              <w:spacing w:line="240" w:lineRule="auto"/>
              <w:ind w:firstLine="0" w:firstLineChars="0"/>
              <w:rPr>
                <w:rFonts w:eastAsiaTheme="minorEastAsia"/>
                <w:sz w:val="16"/>
              </w:rPr>
            </w:pPr>
            <w:r>
              <w:rPr>
                <w:rFonts w:eastAsiaTheme="minorEastAsia"/>
                <w:sz w:val="16"/>
              </w:rPr>
              <w:t>64340041</w:t>
            </w:r>
          </w:p>
        </w:tc>
        <w:tc>
          <w:tcPr>
            <w:tcW w:w="2301" w:type="dxa"/>
            <w:gridSpan w:val="2"/>
            <w:vAlign w:val="center"/>
          </w:tcPr>
          <w:p>
            <w:pPr>
              <w:pStyle w:val="88"/>
              <w:spacing w:line="240" w:lineRule="auto"/>
              <w:ind w:firstLine="0" w:firstLineChars="0"/>
              <w:rPr>
                <w:rFonts w:eastAsiaTheme="minorEastAsia"/>
                <w:sz w:val="16"/>
              </w:rPr>
            </w:pPr>
            <w:r>
              <w:rPr>
                <w:rFonts w:eastAsiaTheme="minorEastAsia"/>
                <w:sz w:val="16"/>
              </w:rPr>
              <w:t>国际商务谈判</w:t>
            </w:r>
          </w:p>
        </w:tc>
        <w:tc>
          <w:tcPr>
            <w:tcW w:w="675" w:type="dxa"/>
            <w:vAlign w:val="center"/>
          </w:tcPr>
          <w:p>
            <w:pPr>
              <w:pStyle w:val="88"/>
              <w:spacing w:line="240" w:lineRule="auto"/>
              <w:ind w:firstLine="0" w:firstLineChars="0"/>
              <w:rPr>
                <w:rFonts w:eastAsiaTheme="minorEastAsia"/>
                <w:sz w:val="16"/>
              </w:rPr>
            </w:pPr>
            <w:r>
              <w:rPr>
                <w:rFonts w:eastAsiaTheme="minorEastAsia"/>
                <w:sz w:val="16"/>
              </w:rPr>
              <w:t>2.0</w:t>
            </w:r>
          </w:p>
        </w:tc>
      </w:tr>
      <w:tr>
        <w:tblPrEx>
          <w:tblCellMar>
            <w:top w:w="0" w:type="dxa"/>
            <w:left w:w="108" w:type="dxa"/>
            <w:bottom w:w="0" w:type="dxa"/>
            <w:right w:w="108" w:type="dxa"/>
          </w:tblCellMar>
        </w:tblPrEx>
        <w:trPr>
          <w:trHeight w:val="255" w:hRule="exact"/>
        </w:trPr>
        <w:tc>
          <w:tcPr>
            <w:tcW w:w="959" w:type="dxa"/>
            <w:vAlign w:val="center"/>
          </w:tcPr>
          <w:p>
            <w:pPr>
              <w:pStyle w:val="88"/>
              <w:spacing w:line="240" w:lineRule="auto"/>
              <w:ind w:firstLine="0" w:firstLineChars="0"/>
              <w:rPr>
                <w:rFonts w:eastAsiaTheme="minorEastAsia"/>
                <w:sz w:val="16"/>
              </w:rPr>
            </w:pPr>
            <w:r>
              <w:rPr>
                <w:rFonts w:eastAsiaTheme="minorEastAsia"/>
                <w:sz w:val="16"/>
              </w:rPr>
              <w:t>40010031</w:t>
            </w:r>
          </w:p>
        </w:tc>
        <w:tc>
          <w:tcPr>
            <w:tcW w:w="2835" w:type="dxa"/>
            <w:vAlign w:val="center"/>
          </w:tcPr>
          <w:p>
            <w:pPr>
              <w:pStyle w:val="88"/>
              <w:spacing w:line="240" w:lineRule="auto"/>
              <w:ind w:firstLine="0" w:firstLineChars="0"/>
              <w:rPr>
                <w:rFonts w:eastAsiaTheme="minorEastAsia"/>
                <w:sz w:val="16"/>
              </w:rPr>
            </w:pPr>
            <w:r>
              <w:rPr>
                <w:rFonts w:eastAsiaTheme="minorEastAsia"/>
                <w:sz w:val="16"/>
              </w:rPr>
              <w:t>大学计算机基础</w:t>
            </w:r>
          </w:p>
        </w:tc>
        <w:tc>
          <w:tcPr>
            <w:tcW w:w="652" w:type="dxa"/>
            <w:vAlign w:val="center"/>
          </w:tcPr>
          <w:p>
            <w:pPr>
              <w:pStyle w:val="88"/>
              <w:spacing w:line="240" w:lineRule="auto"/>
              <w:ind w:firstLine="0" w:firstLineChars="0"/>
              <w:rPr>
                <w:rFonts w:eastAsiaTheme="minorEastAsia"/>
                <w:sz w:val="16"/>
              </w:rPr>
            </w:pPr>
            <w:r>
              <w:rPr>
                <w:rFonts w:eastAsiaTheme="minorEastAsia"/>
                <w:sz w:val="16"/>
              </w:rPr>
              <w:t>1.5</w:t>
            </w:r>
          </w:p>
        </w:tc>
        <w:tc>
          <w:tcPr>
            <w:tcW w:w="951" w:type="dxa"/>
            <w:vAlign w:val="center"/>
          </w:tcPr>
          <w:p>
            <w:pPr>
              <w:pStyle w:val="88"/>
              <w:spacing w:line="240" w:lineRule="auto"/>
              <w:ind w:firstLine="0" w:firstLineChars="0"/>
              <w:rPr>
                <w:rFonts w:eastAsiaTheme="minorEastAsia"/>
                <w:sz w:val="16"/>
              </w:rPr>
            </w:pPr>
            <w:r>
              <w:rPr>
                <w:rFonts w:eastAsiaTheme="minorEastAsia"/>
                <w:sz w:val="16"/>
              </w:rPr>
              <w:t>70350041</w:t>
            </w:r>
          </w:p>
        </w:tc>
        <w:tc>
          <w:tcPr>
            <w:tcW w:w="2301" w:type="dxa"/>
            <w:gridSpan w:val="2"/>
            <w:vAlign w:val="center"/>
          </w:tcPr>
          <w:p>
            <w:pPr>
              <w:pStyle w:val="88"/>
              <w:spacing w:line="240" w:lineRule="auto"/>
              <w:ind w:firstLine="0" w:firstLineChars="0"/>
              <w:rPr>
                <w:rFonts w:eastAsiaTheme="minorEastAsia"/>
                <w:sz w:val="16"/>
              </w:rPr>
            </w:pPr>
            <w:r>
              <w:rPr>
                <w:rFonts w:eastAsiaTheme="minorEastAsia"/>
                <w:sz w:val="16"/>
              </w:rPr>
              <w:t>国际商法</w:t>
            </w:r>
          </w:p>
        </w:tc>
        <w:tc>
          <w:tcPr>
            <w:tcW w:w="675" w:type="dxa"/>
            <w:vAlign w:val="center"/>
          </w:tcPr>
          <w:p>
            <w:pPr>
              <w:pStyle w:val="88"/>
              <w:spacing w:line="240" w:lineRule="auto"/>
              <w:ind w:firstLine="0" w:firstLineChars="0"/>
              <w:rPr>
                <w:rFonts w:eastAsiaTheme="minorEastAsia"/>
                <w:sz w:val="16"/>
              </w:rPr>
            </w:pPr>
            <w:r>
              <w:rPr>
                <w:rFonts w:eastAsiaTheme="minorEastAsia"/>
                <w:sz w:val="16"/>
              </w:rPr>
              <w:t>2.0</w:t>
            </w:r>
          </w:p>
        </w:tc>
      </w:tr>
      <w:tr>
        <w:tblPrEx>
          <w:tblCellMar>
            <w:top w:w="0" w:type="dxa"/>
            <w:left w:w="108" w:type="dxa"/>
            <w:bottom w:w="0" w:type="dxa"/>
            <w:right w:w="108" w:type="dxa"/>
          </w:tblCellMar>
        </w:tblPrEx>
        <w:trPr>
          <w:trHeight w:val="255" w:hRule="exact"/>
        </w:trPr>
        <w:tc>
          <w:tcPr>
            <w:tcW w:w="959" w:type="dxa"/>
            <w:vAlign w:val="center"/>
          </w:tcPr>
          <w:p>
            <w:pPr>
              <w:pStyle w:val="88"/>
              <w:spacing w:line="240" w:lineRule="auto"/>
              <w:ind w:firstLine="0" w:firstLineChars="0"/>
              <w:rPr>
                <w:rFonts w:eastAsiaTheme="minorEastAsia"/>
                <w:sz w:val="16"/>
              </w:rPr>
            </w:pPr>
            <w:r>
              <w:rPr>
                <w:rFonts w:eastAsiaTheme="minorEastAsia"/>
                <w:sz w:val="16"/>
              </w:rPr>
              <w:t>77701-3#</w:t>
            </w:r>
          </w:p>
        </w:tc>
        <w:tc>
          <w:tcPr>
            <w:tcW w:w="2835" w:type="dxa"/>
            <w:vAlign w:val="center"/>
          </w:tcPr>
          <w:p>
            <w:pPr>
              <w:pStyle w:val="88"/>
              <w:spacing w:line="240" w:lineRule="auto"/>
              <w:ind w:firstLine="0" w:firstLineChars="0"/>
              <w:rPr>
                <w:rFonts w:eastAsiaTheme="minorEastAsia"/>
                <w:sz w:val="16"/>
              </w:rPr>
            </w:pPr>
            <w:r>
              <w:rPr>
                <w:rFonts w:eastAsiaTheme="minorEastAsia"/>
                <w:sz w:val="16"/>
              </w:rPr>
              <w:t>第二外语（日语/西班牙语/法语）</w:t>
            </w:r>
          </w:p>
        </w:tc>
        <w:tc>
          <w:tcPr>
            <w:tcW w:w="652" w:type="dxa"/>
            <w:vAlign w:val="center"/>
          </w:tcPr>
          <w:p>
            <w:pPr>
              <w:pStyle w:val="88"/>
              <w:spacing w:line="240" w:lineRule="auto"/>
              <w:ind w:firstLine="0" w:firstLineChars="0"/>
              <w:rPr>
                <w:rFonts w:eastAsiaTheme="minorEastAsia"/>
                <w:sz w:val="16"/>
              </w:rPr>
            </w:pPr>
            <w:r>
              <w:rPr>
                <w:rFonts w:eastAsiaTheme="minorEastAsia"/>
                <w:sz w:val="16"/>
              </w:rPr>
              <w:t>6.0</w:t>
            </w:r>
          </w:p>
        </w:tc>
        <w:tc>
          <w:tcPr>
            <w:tcW w:w="951" w:type="dxa"/>
            <w:vAlign w:val="center"/>
          </w:tcPr>
          <w:p>
            <w:pPr>
              <w:pStyle w:val="88"/>
              <w:spacing w:line="240" w:lineRule="auto"/>
              <w:ind w:firstLine="0" w:firstLineChars="0"/>
              <w:rPr>
                <w:rFonts w:eastAsiaTheme="minorEastAsia"/>
                <w:sz w:val="16"/>
              </w:rPr>
            </w:pPr>
            <w:r>
              <w:rPr>
                <w:rFonts w:eastAsiaTheme="minorEastAsia"/>
                <w:sz w:val="16"/>
              </w:rPr>
              <w:t>76530021</w:t>
            </w:r>
          </w:p>
        </w:tc>
        <w:tc>
          <w:tcPr>
            <w:tcW w:w="2301" w:type="dxa"/>
            <w:gridSpan w:val="2"/>
            <w:vAlign w:val="center"/>
          </w:tcPr>
          <w:p>
            <w:pPr>
              <w:pStyle w:val="88"/>
              <w:spacing w:line="240" w:lineRule="auto"/>
              <w:ind w:firstLine="0" w:firstLineChars="0"/>
              <w:rPr>
                <w:rFonts w:eastAsiaTheme="minorEastAsia"/>
                <w:sz w:val="16"/>
              </w:rPr>
            </w:pPr>
            <w:r>
              <w:rPr>
                <w:rFonts w:eastAsiaTheme="minorEastAsia"/>
                <w:sz w:val="16"/>
              </w:rPr>
              <w:t>论文写作指导</w:t>
            </w:r>
          </w:p>
        </w:tc>
        <w:tc>
          <w:tcPr>
            <w:tcW w:w="675" w:type="dxa"/>
            <w:vAlign w:val="center"/>
          </w:tcPr>
          <w:p>
            <w:pPr>
              <w:pStyle w:val="88"/>
              <w:spacing w:line="240" w:lineRule="auto"/>
              <w:ind w:firstLine="0" w:firstLineChars="0"/>
              <w:rPr>
                <w:rFonts w:eastAsiaTheme="minorEastAsia"/>
                <w:sz w:val="16"/>
              </w:rPr>
            </w:pPr>
            <w:r>
              <w:rPr>
                <w:rFonts w:eastAsiaTheme="minorEastAsia"/>
                <w:sz w:val="16"/>
              </w:rPr>
              <w:t>1.0</w:t>
            </w:r>
          </w:p>
        </w:tc>
      </w:tr>
      <w:tr>
        <w:tblPrEx>
          <w:tblCellMar>
            <w:top w:w="0" w:type="dxa"/>
            <w:left w:w="108" w:type="dxa"/>
            <w:bottom w:w="0" w:type="dxa"/>
            <w:right w:w="108" w:type="dxa"/>
          </w:tblCellMar>
        </w:tblPrEx>
        <w:trPr>
          <w:trHeight w:val="255" w:hRule="exact"/>
        </w:trPr>
        <w:tc>
          <w:tcPr>
            <w:tcW w:w="959" w:type="dxa"/>
            <w:vAlign w:val="center"/>
          </w:tcPr>
          <w:p>
            <w:pPr>
              <w:pStyle w:val="88"/>
              <w:spacing w:line="240" w:lineRule="auto"/>
              <w:ind w:firstLine="0" w:firstLineChars="0"/>
              <w:rPr>
                <w:rFonts w:eastAsiaTheme="minorEastAsia"/>
                <w:sz w:val="16"/>
              </w:rPr>
            </w:pPr>
            <w:r>
              <w:rPr>
                <w:rFonts w:eastAsiaTheme="minorEastAsia"/>
                <w:sz w:val="16"/>
              </w:rPr>
              <w:t>99011-4#</w:t>
            </w:r>
          </w:p>
        </w:tc>
        <w:tc>
          <w:tcPr>
            <w:tcW w:w="2835" w:type="dxa"/>
            <w:vAlign w:val="center"/>
          </w:tcPr>
          <w:p>
            <w:pPr>
              <w:pStyle w:val="88"/>
              <w:spacing w:line="240" w:lineRule="auto"/>
              <w:ind w:firstLine="0" w:firstLineChars="0"/>
              <w:rPr>
                <w:rFonts w:eastAsiaTheme="minorEastAsia"/>
                <w:sz w:val="16"/>
              </w:rPr>
            </w:pPr>
            <w:r>
              <w:rPr>
                <w:rFonts w:eastAsiaTheme="minorEastAsia"/>
                <w:sz w:val="16"/>
              </w:rPr>
              <w:t>体育</w:t>
            </w:r>
          </w:p>
        </w:tc>
        <w:tc>
          <w:tcPr>
            <w:tcW w:w="652" w:type="dxa"/>
            <w:vAlign w:val="center"/>
          </w:tcPr>
          <w:p>
            <w:pPr>
              <w:pStyle w:val="88"/>
              <w:spacing w:line="240" w:lineRule="auto"/>
              <w:ind w:firstLine="0" w:firstLineChars="0"/>
              <w:rPr>
                <w:rFonts w:eastAsiaTheme="minorEastAsia"/>
                <w:sz w:val="16"/>
              </w:rPr>
            </w:pPr>
            <w:r>
              <w:rPr>
                <w:rFonts w:eastAsiaTheme="minorEastAsia"/>
                <w:sz w:val="16"/>
              </w:rPr>
              <w:t>4.0</w:t>
            </w:r>
          </w:p>
        </w:tc>
        <w:tc>
          <w:tcPr>
            <w:tcW w:w="3927" w:type="dxa"/>
            <w:gridSpan w:val="4"/>
            <w:vAlign w:val="center"/>
          </w:tcPr>
          <w:p>
            <w:pPr>
              <w:pStyle w:val="88"/>
              <w:spacing w:line="240" w:lineRule="auto"/>
              <w:ind w:firstLine="0" w:firstLineChars="0"/>
              <w:rPr>
                <w:rFonts w:eastAsiaTheme="minorEastAsia"/>
                <w:sz w:val="16"/>
              </w:rPr>
            </w:pPr>
            <w:r>
              <w:rPr>
                <w:rFonts w:eastAsiaTheme="minorEastAsia"/>
                <w:b/>
                <w:sz w:val="16"/>
              </w:rPr>
              <w:t>2. 专业</w:t>
            </w:r>
            <w:r>
              <w:rPr>
                <w:rFonts w:hint="eastAsia" w:eastAsiaTheme="minorEastAsia"/>
                <w:b/>
                <w:sz w:val="16"/>
              </w:rPr>
              <w:t>方向</w:t>
            </w:r>
            <w:r>
              <w:rPr>
                <w:rFonts w:eastAsiaTheme="minorEastAsia"/>
                <w:b/>
                <w:sz w:val="16"/>
              </w:rPr>
              <w:t>选修课（选修6.0学分）</w:t>
            </w:r>
          </w:p>
        </w:tc>
      </w:tr>
      <w:tr>
        <w:tblPrEx>
          <w:tblCellMar>
            <w:top w:w="0" w:type="dxa"/>
            <w:left w:w="108" w:type="dxa"/>
            <w:bottom w:w="0" w:type="dxa"/>
            <w:right w:w="108" w:type="dxa"/>
          </w:tblCellMar>
        </w:tblPrEx>
        <w:trPr>
          <w:trHeight w:val="255" w:hRule="exact"/>
        </w:trPr>
        <w:tc>
          <w:tcPr>
            <w:tcW w:w="959" w:type="dxa"/>
            <w:vAlign w:val="center"/>
          </w:tcPr>
          <w:p>
            <w:pPr>
              <w:pStyle w:val="88"/>
              <w:spacing w:line="240" w:lineRule="auto"/>
              <w:ind w:firstLine="0" w:firstLineChars="0"/>
              <w:rPr>
                <w:rFonts w:eastAsiaTheme="minorEastAsia"/>
                <w:sz w:val="16"/>
              </w:rPr>
            </w:pPr>
            <w:r>
              <w:rPr>
                <w:rFonts w:eastAsiaTheme="minorEastAsia"/>
                <w:sz w:val="16"/>
              </w:rPr>
              <w:t>73400041</w:t>
            </w:r>
          </w:p>
        </w:tc>
        <w:tc>
          <w:tcPr>
            <w:tcW w:w="2835" w:type="dxa"/>
            <w:vAlign w:val="center"/>
          </w:tcPr>
          <w:p>
            <w:pPr>
              <w:pStyle w:val="88"/>
              <w:spacing w:line="240" w:lineRule="auto"/>
              <w:ind w:firstLine="0" w:firstLineChars="0"/>
              <w:rPr>
                <w:rFonts w:eastAsiaTheme="minorEastAsia"/>
                <w:sz w:val="16"/>
              </w:rPr>
            </w:pPr>
            <w:r>
              <w:rPr>
                <w:rFonts w:eastAsiaTheme="minorEastAsia"/>
                <w:sz w:val="16"/>
              </w:rPr>
              <w:t>大学语文</w:t>
            </w:r>
          </w:p>
        </w:tc>
        <w:tc>
          <w:tcPr>
            <w:tcW w:w="652" w:type="dxa"/>
            <w:vAlign w:val="center"/>
          </w:tcPr>
          <w:p>
            <w:pPr>
              <w:pStyle w:val="88"/>
              <w:spacing w:line="240" w:lineRule="auto"/>
              <w:ind w:firstLine="0" w:firstLineChars="0"/>
              <w:rPr>
                <w:rFonts w:eastAsiaTheme="minorEastAsia"/>
                <w:sz w:val="16"/>
              </w:rPr>
            </w:pPr>
            <w:r>
              <w:rPr>
                <w:rFonts w:eastAsiaTheme="minorEastAsia"/>
                <w:sz w:val="16"/>
              </w:rPr>
              <w:t>2.0</w:t>
            </w:r>
          </w:p>
        </w:tc>
        <w:tc>
          <w:tcPr>
            <w:tcW w:w="951" w:type="dxa"/>
            <w:vAlign w:val="center"/>
          </w:tcPr>
          <w:p>
            <w:pPr>
              <w:pStyle w:val="88"/>
              <w:spacing w:line="240" w:lineRule="auto"/>
              <w:ind w:firstLine="0" w:firstLineChars="0"/>
              <w:rPr>
                <w:rFonts w:eastAsiaTheme="minorEastAsia"/>
                <w:sz w:val="16"/>
              </w:rPr>
            </w:pPr>
            <w:r>
              <w:rPr>
                <w:rFonts w:eastAsiaTheme="minorEastAsia"/>
                <w:sz w:val="16"/>
              </w:rPr>
              <w:t>76440041</w:t>
            </w:r>
          </w:p>
        </w:tc>
        <w:tc>
          <w:tcPr>
            <w:tcW w:w="2301" w:type="dxa"/>
            <w:gridSpan w:val="2"/>
            <w:vAlign w:val="center"/>
          </w:tcPr>
          <w:p>
            <w:pPr>
              <w:pStyle w:val="88"/>
              <w:spacing w:line="240" w:lineRule="auto"/>
              <w:ind w:firstLine="0" w:firstLineChars="0"/>
              <w:rPr>
                <w:rFonts w:eastAsiaTheme="minorEastAsia"/>
                <w:sz w:val="16"/>
              </w:rPr>
            </w:pPr>
            <w:r>
              <w:rPr>
                <w:rFonts w:eastAsiaTheme="minorEastAsia"/>
                <w:sz w:val="16"/>
              </w:rPr>
              <w:t xml:space="preserve">语篇分析 </w:t>
            </w:r>
          </w:p>
        </w:tc>
        <w:tc>
          <w:tcPr>
            <w:tcW w:w="675" w:type="dxa"/>
            <w:vAlign w:val="center"/>
          </w:tcPr>
          <w:p>
            <w:pPr>
              <w:pStyle w:val="88"/>
              <w:spacing w:line="240" w:lineRule="auto"/>
              <w:ind w:firstLine="0" w:firstLineChars="0"/>
              <w:rPr>
                <w:rFonts w:eastAsiaTheme="minorEastAsia"/>
                <w:sz w:val="16"/>
              </w:rPr>
            </w:pPr>
            <w:r>
              <w:rPr>
                <w:rFonts w:eastAsiaTheme="minorEastAsia"/>
                <w:sz w:val="16"/>
              </w:rPr>
              <w:t>2.0</w:t>
            </w:r>
          </w:p>
        </w:tc>
      </w:tr>
      <w:tr>
        <w:tblPrEx>
          <w:tblCellMar>
            <w:top w:w="0" w:type="dxa"/>
            <w:left w:w="108" w:type="dxa"/>
            <w:bottom w:w="0" w:type="dxa"/>
            <w:right w:w="108" w:type="dxa"/>
          </w:tblCellMar>
        </w:tblPrEx>
        <w:trPr>
          <w:trHeight w:val="255" w:hRule="exact"/>
        </w:trPr>
        <w:tc>
          <w:tcPr>
            <w:tcW w:w="959" w:type="dxa"/>
            <w:vAlign w:val="center"/>
          </w:tcPr>
          <w:p>
            <w:pPr>
              <w:pStyle w:val="88"/>
              <w:spacing w:line="240" w:lineRule="auto"/>
              <w:ind w:firstLine="0" w:firstLineChars="0"/>
              <w:rPr>
                <w:rFonts w:eastAsiaTheme="minorEastAsia"/>
                <w:sz w:val="16"/>
              </w:rPr>
            </w:pPr>
            <w:r>
              <w:rPr>
                <w:rFonts w:eastAsiaTheme="minorEastAsia"/>
                <w:sz w:val="16"/>
              </w:rPr>
              <w:t>99510041</w:t>
            </w:r>
          </w:p>
        </w:tc>
        <w:tc>
          <w:tcPr>
            <w:tcW w:w="2835" w:type="dxa"/>
            <w:vAlign w:val="center"/>
          </w:tcPr>
          <w:p>
            <w:pPr>
              <w:pStyle w:val="88"/>
              <w:spacing w:line="240" w:lineRule="auto"/>
              <w:ind w:firstLine="0" w:firstLineChars="0"/>
              <w:rPr>
                <w:rFonts w:eastAsiaTheme="minorEastAsia"/>
                <w:sz w:val="16"/>
              </w:rPr>
            </w:pPr>
            <w:r>
              <w:rPr>
                <w:rFonts w:eastAsiaTheme="minorEastAsia"/>
                <w:sz w:val="16"/>
              </w:rPr>
              <w:t>军事理论</w:t>
            </w:r>
          </w:p>
        </w:tc>
        <w:tc>
          <w:tcPr>
            <w:tcW w:w="652" w:type="dxa"/>
            <w:vAlign w:val="center"/>
          </w:tcPr>
          <w:p>
            <w:pPr>
              <w:pStyle w:val="88"/>
              <w:spacing w:line="240" w:lineRule="auto"/>
              <w:ind w:firstLine="0" w:firstLineChars="0"/>
              <w:rPr>
                <w:rFonts w:eastAsiaTheme="minorEastAsia"/>
                <w:sz w:val="16"/>
              </w:rPr>
            </w:pPr>
            <w:r>
              <w:rPr>
                <w:rFonts w:eastAsiaTheme="minorEastAsia"/>
                <w:sz w:val="16"/>
              </w:rPr>
              <w:t>2.0</w:t>
            </w:r>
          </w:p>
        </w:tc>
        <w:tc>
          <w:tcPr>
            <w:tcW w:w="951" w:type="dxa"/>
            <w:vAlign w:val="center"/>
          </w:tcPr>
          <w:p>
            <w:pPr>
              <w:pStyle w:val="88"/>
              <w:spacing w:line="240" w:lineRule="auto"/>
              <w:ind w:firstLine="0" w:firstLineChars="0"/>
              <w:rPr>
                <w:rFonts w:eastAsiaTheme="minorEastAsia"/>
                <w:sz w:val="16"/>
              </w:rPr>
            </w:pPr>
            <w:r>
              <w:rPr>
                <w:rFonts w:eastAsiaTheme="minorEastAsia"/>
                <w:sz w:val="16"/>
              </w:rPr>
              <w:t>7H200041</w:t>
            </w:r>
          </w:p>
        </w:tc>
        <w:tc>
          <w:tcPr>
            <w:tcW w:w="2301" w:type="dxa"/>
            <w:gridSpan w:val="2"/>
            <w:vAlign w:val="center"/>
          </w:tcPr>
          <w:p>
            <w:pPr>
              <w:pStyle w:val="88"/>
              <w:spacing w:line="240" w:lineRule="auto"/>
              <w:ind w:firstLine="0" w:firstLineChars="0"/>
              <w:rPr>
                <w:rFonts w:eastAsiaTheme="minorEastAsia"/>
                <w:sz w:val="16"/>
              </w:rPr>
            </w:pPr>
            <w:r>
              <w:rPr>
                <w:rFonts w:eastAsiaTheme="minorEastAsia"/>
                <w:sz w:val="16"/>
              </w:rPr>
              <w:t>外国文学作品导读</w:t>
            </w:r>
          </w:p>
        </w:tc>
        <w:tc>
          <w:tcPr>
            <w:tcW w:w="675" w:type="dxa"/>
            <w:vAlign w:val="center"/>
          </w:tcPr>
          <w:p>
            <w:pPr>
              <w:pStyle w:val="88"/>
              <w:spacing w:line="240" w:lineRule="auto"/>
              <w:ind w:firstLine="0" w:firstLineChars="0"/>
              <w:rPr>
                <w:rFonts w:eastAsiaTheme="minorEastAsia"/>
                <w:sz w:val="16"/>
              </w:rPr>
            </w:pPr>
            <w:r>
              <w:rPr>
                <w:rFonts w:eastAsiaTheme="minorEastAsia"/>
                <w:sz w:val="16"/>
              </w:rPr>
              <w:t>2.0</w:t>
            </w:r>
          </w:p>
        </w:tc>
      </w:tr>
      <w:tr>
        <w:tblPrEx>
          <w:tblCellMar>
            <w:top w:w="0" w:type="dxa"/>
            <w:left w:w="108" w:type="dxa"/>
            <w:bottom w:w="0" w:type="dxa"/>
            <w:right w:w="108" w:type="dxa"/>
          </w:tblCellMar>
        </w:tblPrEx>
        <w:trPr>
          <w:trHeight w:val="255" w:hRule="exact"/>
        </w:trPr>
        <w:tc>
          <w:tcPr>
            <w:tcW w:w="959" w:type="dxa"/>
            <w:vAlign w:val="center"/>
          </w:tcPr>
          <w:p>
            <w:pPr>
              <w:pStyle w:val="88"/>
              <w:spacing w:line="240" w:lineRule="auto"/>
              <w:ind w:firstLine="0" w:firstLineChars="0"/>
              <w:rPr>
                <w:rFonts w:eastAsiaTheme="minorEastAsia"/>
                <w:sz w:val="16"/>
              </w:rPr>
            </w:pPr>
            <w:r>
              <w:rPr>
                <w:rFonts w:eastAsiaTheme="minorEastAsia"/>
                <w:sz w:val="16"/>
              </w:rPr>
              <w:t>6G281-2#</w:t>
            </w:r>
          </w:p>
        </w:tc>
        <w:tc>
          <w:tcPr>
            <w:tcW w:w="2835" w:type="dxa"/>
            <w:vAlign w:val="center"/>
          </w:tcPr>
          <w:p>
            <w:pPr>
              <w:pStyle w:val="88"/>
              <w:spacing w:line="240" w:lineRule="auto"/>
              <w:ind w:firstLine="0" w:firstLineChars="0"/>
              <w:rPr>
                <w:rFonts w:eastAsiaTheme="minorEastAsia"/>
                <w:sz w:val="16"/>
              </w:rPr>
            </w:pPr>
            <w:r>
              <w:rPr>
                <w:rFonts w:eastAsiaTheme="minorEastAsia"/>
                <w:sz w:val="16"/>
              </w:rPr>
              <w:t>创新创业理论与实践</w:t>
            </w:r>
          </w:p>
        </w:tc>
        <w:tc>
          <w:tcPr>
            <w:tcW w:w="652" w:type="dxa"/>
            <w:vAlign w:val="center"/>
          </w:tcPr>
          <w:p>
            <w:pPr>
              <w:pStyle w:val="88"/>
              <w:spacing w:line="240" w:lineRule="auto"/>
              <w:ind w:firstLine="0" w:firstLineChars="0"/>
              <w:rPr>
                <w:rFonts w:eastAsiaTheme="minorEastAsia"/>
                <w:sz w:val="16"/>
              </w:rPr>
            </w:pPr>
            <w:r>
              <w:rPr>
                <w:rFonts w:eastAsiaTheme="minorEastAsia"/>
                <w:sz w:val="16"/>
              </w:rPr>
              <w:t>2.0</w:t>
            </w:r>
          </w:p>
        </w:tc>
        <w:tc>
          <w:tcPr>
            <w:tcW w:w="951" w:type="dxa"/>
            <w:vAlign w:val="center"/>
          </w:tcPr>
          <w:p>
            <w:pPr>
              <w:pStyle w:val="88"/>
              <w:spacing w:line="240" w:lineRule="auto"/>
              <w:ind w:firstLine="0" w:firstLineChars="0"/>
              <w:rPr>
                <w:rFonts w:eastAsiaTheme="minorEastAsia"/>
                <w:sz w:val="16"/>
              </w:rPr>
            </w:pPr>
            <w:r>
              <w:rPr>
                <w:rFonts w:eastAsiaTheme="minorEastAsia"/>
                <w:sz w:val="16"/>
              </w:rPr>
              <w:t>11131041</w:t>
            </w:r>
          </w:p>
        </w:tc>
        <w:tc>
          <w:tcPr>
            <w:tcW w:w="2301" w:type="dxa"/>
            <w:gridSpan w:val="2"/>
            <w:vAlign w:val="center"/>
          </w:tcPr>
          <w:p>
            <w:pPr>
              <w:pStyle w:val="88"/>
              <w:spacing w:line="240" w:lineRule="auto"/>
              <w:ind w:firstLine="0" w:firstLineChars="0"/>
              <w:rPr>
                <w:rFonts w:eastAsiaTheme="minorEastAsia"/>
                <w:sz w:val="16"/>
              </w:rPr>
            </w:pPr>
            <w:r>
              <w:rPr>
                <w:rFonts w:eastAsiaTheme="minorEastAsia"/>
                <w:sz w:val="16"/>
              </w:rPr>
              <w:t>能源行业英语</w:t>
            </w:r>
          </w:p>
        </w:tc>
        <w:tc>
          <w:tcPr>
            <w:tcW w:w="675" w:type="dxa"/>
            <w:vAlign w:val="center"/>
          </w:tcPr>
          <w:p>
            <w:pPr>
              <w:pStyle w:val="88"/>
              <w:spacing w:line="240" w:lineRule="auto"/>
              <w:ind w:firstLine="0" w:firstLineChars="0"/>
              <w:rPr>
                <w:rFonts w:eastAsiaTheme="minorEastAsia"/>
                <w:sz w:val="16"/>
              </w:rPr>
            </w:pPr>
            <w:r>
              <w:rPr>
                <w:rFonts w:eastAsiaTheme="minorEastAsia"/>
                <w:sz w:val="16"/>
              </w:rPr>
              <w:t>2.0</w:t>
            </w:r>
          </w:p>
        </w:tc>
      </w:tr>
      <w:tr>
        <w:tblPrEx>
          <w:tblCellMar>
            <w:top w:w="0" w:type="dxa"/>
            <w:left w:w="108" w:type="dxa"/>
            <w:bottom w:w="0" w:type="dxa"/>
            <w:right w:w="108" w:type="dxa"/>
          </w:tblCellMar>
        </w:tblPrEx>
        <w:trPr>
          <w:trHeight w:val="255" w:hRule="exact"/>
        </w:trPr>
        <w:tc>
          <w:tcPr>
            <w:tcW w:w="959" w:type="dxa"/>
            <w:vAlign w:val="center"/>
          </w:tcPr>
          <w:p>
            <w:pPr>
              <w:pStyle w:val="88"/>
              <w:spacing w:line="240" w:lineRule="auto"/>
              <w:ind w:firstLine="0" w:firstLineChars="0"/>
              <w:rPr>
                <w:rFonts w:eastAsiaTheme="minorEastAsia"/>
                <w:sz w:val="16"/>
              </w:rPr>
            </w:pPr>
            <w:r>
              <w:rPr>
                <w:rFonts w:eastAsiaTheme="minorEastAsia"/>
                <w:sz w:val="16"/>
              </w:rPr>
              <w:t>72430043</w:t>
            </w:r>
          </w:p>
        </w:tc>
        <w:tc>
          <w:tcPr>
            <w:tcW w:w="2835" w:type="dxa"/>
            <w:vAlign w:val="center"/>
          </w:tcPr>
          <w:p>
            <w:pPr>
              <w:pStyle w:val="88"/>
              <w:spacing w:line="240" w:lineRule="auto"/>
              <w:ind w:firstLine="0" w:firstLineChars="0"/>
              <w:rPr>
                <w:rFonts w:eastAsiaTheme="minorEastAsia"/>
                <w:sz w:val="16"/>
              </w:rPr>
            </w:pPr>
            <w:r>
              <w:rPr>
                <w:rFonts w:eastAsiaTheme="minorEastAsia"/>
                <w:sz w:val="16"/>
              </w:rPr>
              <w:t>大学生心理健康教育</w:t>
            </w:r>
          </w:p>
        </w:tc>
        <w:tc>
          <w:tcPr>
            <w:tcW w:w="652" w:type="dxa"/>
            <w:vAlign w:val="center"/>
          </w:tcPr>
          <w:p>
            <w:pPr>
              <w:pStyle w:val="88"/>
              <w:spacing w:line="240" w:lineRule="auto"/>
              <w:ind w:firstLine="0" w:firstLineChars="0"/>
              <w:rPr>
                <w:rFonts w:eastAsiaTheme="minorEastAsia"/>
                <w:sz w:val="16"/>
              </w:rPr>
            </w:pPr>
            <w:r>
              <w:rPr>
                <w:rFonts w:eastAsiaTheme="minorEastAsia"/>
                <w:sz w:val="16"/>
              </w:rPr>
              <w:t>2.0</w:t>
            </w:r>
          </w:p>
        </w:tc>
        <w:tc>
          <w:tcPr>
            <w:tcW w:w="951" w:type="dxa"/>
            <w:vAlign w:val="center"/>
          </w:tcPr>
          <w:p>
            <w:pPr>
              <w:pStyle w:val="88"/>
              <w:spacing w:line="240" w:lineRule="auto"/>
              <w:ind w:firstLine="0" w:firstLineChars="0"/>
              <w:rPr>
                <w:rFonts w:eastAsiaTheme="minorEastAsia"/>
                <w:sz w:val="16"/>
              </w:rPr>
            </w:pPr>
            <w:r>
              <w:rPr>
                <w:rFonts w:eastAsiaTheme="minorEastAsia"/>
                <w:sz w:val="16"/>
              </w:rPr>
              <w:t>61160041</w:t>
            </w:r>
          </w:p>
        </w:tc>
        <w:tc>
          <w:tcPr>
            <w:tcW w:w="2301" w:type="dxa"/>
            <w:gridSpan w:val="2"/>
            <w:vAlign w:val="center"/>
          </w:tcPr>
          <w:p>
            <w:pPr>
              <w:pStyle w:val="88"/>
              <w:spacing w:line="240" w:lineRule="auto"/>
              <w:ind w:firstLine="0" w:firstLineChars="0"/>
              <w:rPr>
                <w:rFonts w:eastAsiaTheme="minorEastAsia"/>
                <w:sz w:val="16"/>
              </w:rPr>
            </w:pPr>
            <w:r>
              <w:rPr>
                <w:rFonts w:eastAsiaTheme="minorEastAsia"/>
                <w:sz w:val="16"/>
              </w:rPr>
              <w:t>消费者行为学</w:t>
            </w:r>
          </w:p>
        </w:tc>
        <w:tc>
          <w:tcPr>
            <w:tcW w:w="675" w:type="dxa"/>
            <w:vAlign w:val="center"/>
          </w:tcPr>
          <w:p>
            <w:pPr>
              <w:pStyle w:val="88"/>
              <w:spacing w:line="240" w:lineRule="auto"/>
              <w:ind w:firstLine="0" w:firstLineChars="0"/>
              <w:rPr>
                <w:rFonts w:eastAsiaTheme="minorEastAsia"/>
                <w:sz w:val="16"/>
              </w:rPr>
            </w:pPr>
            <w:r>
              <w:rPr>
                <w:rFonts w:eastAsiaTheme="minorEastAsia"/>
                <w:sz w:val="16"/>
              </w:rPr>
              <w:t>2.0</w:t>
            </w:r>
          </w:p>
        </w:tc>
      </w:tr>
      <w:tr>
        <w:tblPrEx>
          <w:tblCellMar>
            <w:top w:w="0" w:type="dxa"/>
            <w:left w:w="108" w:type="dxa"/>
            <w:bottom w:w="0" w:type="dxa"/>
            <w:right w:w="108" w:type="dxa"/>
          </w:tblCellMar>
        </w:tblPrEx>
        <w:trPr>
          <w:trHeight w:val="255" w:hRule="exact"/>
        </w:trPr>
        <w:tc>
          <w:tcPr>
            <w:tcW w:w="959" w:type="dxa"/>
            <w:vAlign w:val="center"/>
          </w:tcPr>
          <w:p>
            <w:pPr>
              <w:pStyle w:val="88"/>
              <w:spacing w:line="240" w:lineRule="auto"/>
              <w:ind w:firstLine="0" w:firstLineChars="0"/>
              <w:rPr>
                <w:rFonts w:eastAsiaTheme="minorEastAsia"/>
                <w:sz w:val="16"/>
              </w:rPr>
            </w:pPr>
            <w:r>
              <w:rPr>
                <w:rFonts w:eastAsiaTheme="minorEastAsia"/>
                <w:sz w:val="16"/>
              </w:rPr>
              <w:t>94010021</w:t>
            </w:r>
          </w:p>
        </w:tc>
        <w:tc>
          <w:tcPr>
            <w:tcW w:w="2835" w:type="dxa"/>
            <w:vAlign w:val="center"/>
          </w:tcPr>
          <w:p>
            <w:pPr>
              <w:pStyle w:val="88"/>
              <w:spacing w:line="240" w:lineRule="auto"/>
              <w:ind w:firstLine="0" w:firstLineChars="0"/>
              <w:rPr>
                <w:rFonts w:eastAsiaTheme="minorEastAsia"/>
                <w:sz w:val="16"/>
              </w:rPr>
            </w:pPr>
            <w:r>
              <w:rPr>
                <w:rFonts w:eastAsiaTheme="minorEastAsia"/>
                <w:sz w:val="16"/>
              </w:rPr>
              <w:t>国家安全教育</w:t>
            </w:r>
          </w:p>
        </w:tc>
        <w:tc>
          <w:tcPr>
            <w:tcW w:w="652" w:type="dxa"/>
            <w:vAlign w:val="center"/>
          </w:tcPr>
          <w:p>
            <w:pPr>
              <w:pStyle w:val="88"/>
              <w:spacing w:line="240" w:lineRule="auto"/>
              <w:ind w:firstLine="0" w:firstLineChars="0"/>
              <w:rPr>
                <w:rFonts w:eastAsiaTheme="minorEastAsia"/>
                <w:sz w:val="16"/>
              </w:rPr>
            </w:pPr>
            <w:r>
              <w:rPr>
                <w:rFonts w:eastAsiaTheme="minorEastAsia"/>
                <w:sz w:val="16"/>
              </w:rPr>
              <w:t>1.0</w:t>
            </w:r>
          </w:p>
        </w:tc>
        <w:tc>
          <w:tcPr>
            <w:tcW w:w="951" w:type="dxa"/>
            <w:vAlign w:val="center"/>
          </w:tcPr>
          <w:p>
            <w:pPr>
              <w:pStyle w:val="88"/>
              <w:spacing w:line="240" w:lineRule="auto"/>
              <w:ind w:firstLine="0" w:firstLineChars="0"/>
              <w:rPr>
                <w:rFonts w:eastAsiaTheme="minorEastAsia"/>
                <w:sz w:val="16"/>
              </w:rPr>
            </w:pPr>
            <w:r>
              <w:rPr>
                <w:rFonts w:eastAsiaTheme="minorEastAsia"/>
                <w:sz w:val="16"/>
              </w:rPr>
              <w:t>62010061</w:t>
            </w:r>
          </w:p>
        </w:tc>
        <w:tc>
          <w:tcPr>
            <w:tcW w:w="2301" w:type="dxa"/>
            <w:gridSpan w:val="2"/>
            <w:vAlign w:val="center"/>
          </w:tcPr>
          <w:p>
            <w:pPr>
              <w:pStyle w:val="88"/>
              <w:spacing w:line="240" w:lineRule="auto"/>
              <w:ind w:firstLine="0" w:firstLineChars="0"/>
              <w:rPr>
                <w:rFonts w:eastAsiaTheme="minorEastAsia"/>
                <w:sz w:val="16"/>
              </w:rPr>
            </w:pPr>
            <w:r>
              <w:rPr>
                <w:rFonts w:eastAsiaTheme="minorEastAsia"/>
                <w:sz w:val="16"/>
              </w:rPr>
              <w:t>会计学</w:t>
            </w:r>
          </w:p>
        </w:tc>
        <w:tc>
          <w:tcPr>
            <w:tcW w:w="675" w:type="dxa"/>
            <w:vAlign w:val="center"/>
          </w:tcPr>
          <w:p>
            <w:pPr>
              <w:pStyle w:val="88"/>
              <w:spacing w:line="240" w:lineRule="auto"/>
              <w:ind w:firstLine="0" w:firstLineChars="0"/>
              <w:rPr>
                <w:rFonts w:eastAsiaTheme="minorEastAsia"/>
                <w:sz w:val="16"/>
              </w:rPr>
            </w:pPr>
            <w:r>
              <w:rPr>
                <w:rFonts w:eastAsiaTheme="minorEastAsia"/>
                <w:sz w:val="16"/>
              </w:rPr>
              <w:t>2.0</w:t>
            </w:r>
          </w:p>
        </w:tc>
      </w:tr>
      <w:tr>
        <w:tblPrEx>
          <w:tblCellMar>
            <w:top w:w="0" w:type="dxa"/>
            <w:left w:w="108" w:type="dxa"/>
            <w:bottom w:w="0" w:type="dxa"/>
            <w:right w:w="108" w:type="dxa"/>
          </w:tblCellMar>
        </w:tblPrEx>
        <w:trPr>
          <w:trHeight w:val="255" w:hRule="exact"/>
        </w:trPr>
        <w:tc>
          <w:tcPr>
            <w:tcW w:w="959" w:type="dxa"/>
            <w:vAlign w:val="center"/>
          </w:tcPr>
          <w:p>
            <w:pPr>
              <w:pStyle w:val="88"/>
              <w:spacing w:line="240" w:lineRule="auto"/>
              <w:ind w:firstLine="0" w:firstLineChars="0"/>
              <w:rPr>
                <w:rFonts w:eastAsiaTheme="minorEastAsia"/>
                <w:sz w:val="16"/>
              </w:rPr>
            </w:pPr>
            <w:r>
              <w:rPr>
                <w:rFonts w:eastAsiaTheme="minorEastAsia"/>
                <w:sz w:val="16"/>
              </w:rPr>
              <w:t>94020021</w:t>
            </w:r>
          </w:p>
        </w:tc>
        <w:tc>
          <w:tcPr>
            <w:tcW w:w="2835" w:type="dxa"/>
            <w:vAlign w:val="center"/>
          </w:tcPr>
          <w:p>
            <w:pPr>
              <w:pStyle w:val="88"/>
              <w:spacing w:line="240" w:lineRule="auto"/>
              <w:ind w:firstLine="0" w:firstLineChars="0"/>
              <w:rPr>
                <w:rFonts w:eastAsiaTheme="minorEastAsia"/>
                <w:sz w:val="16"/>
              </w:rPr>
            </w:pPr>
            <w:r>
              <w:rPr>
                <w:rFonts w:eastAsiaTheme="minorEastAsia"/>
                <w:sz w:val="16"/>
              </w:rPr>
              <w:t>劳动教育</w:t>
            </w:r>
          </w:p>
        </w:tc>
        <w:tc>
          <w:tcPr>
            <w:tcW w:w="652" w:type="dxa"/>
            <w:vAlign w:val="center"/>
          </w:tcPr>
          <w:p>
            <w:pPr>
              <w:pStyle w:val="88"/>
              <w:spacing w:line="240" w:lineRule="auto"/>
              <w:ind w:firstLine="0" w:firstLineChars="0"/>
              <w:rPr>
                <w:rFonts w:eastAsiaTheme="minorEastAsia"/>
                <w:sz w:val="16"/>
              </w:rPr>
            </w:pPr>
            <w:r>
              <w:rPr>
                <w:rFonts w:eastAsiaTheme="minorEastAsia"/>
                <w:sz w:val="16"/>
              </w:rPr>
              <w:t>1.0</w:t>
            </w:r>
          </w:p>
        </w:tc>
        <w:tc>
          <w:tcPr>
            <w:tcW w:w="951" w:type="dxa"/>
            <w:vAlign w:val="center"/>
          </w:tcPr>
          <w:p>
            <w:pPr>
              <w:pStyle w:val="88"/>
              <w:spacing w:line="240" w:lineRule="auto"/>
              <w:ind w:firstLine="0" w:firstLineChars="0"/>
              <w:rPr>
                <w:rFonts w:eastAsiaTheme="minorEastAsia"/>
                <w:sz w:val="16"/>
              </w:rPr>
            </w:pPr>
            <w:r>
              <w:rPr>
                <w:rFonts w:eastAsiaTheme="minorEastAsia"/>
                <w:sz w:val="16"/>
              </w:rPr>
              <w:t>7I380041</w:t>
            </w:r>
          </w:p>
        </w:tc>
        <w:tc>
          <w:tcPr>
            <w:tcW w:w="2301" w:type="dxa"/>
            <w:gridSpan w:val="2"/>
            <w:vAlign w:val="center"/>
          </w:tcPr>
          <w:p>
            <w:pPr>
              <w:pStyle w:val="88"/>
              <w:spacing w:line="240" w:lineRule="auto"/>
              <w:ind w:firstLine="0" w:firstLineChars="0"/>
              <w:rPr>
                <w:rFonts w:eastAsiaTheme="minorEastAsia"/>
                <w:sz w:val="16"/>
              </w:rPr>
            </w:pPr>
            <w:r>
              <w:rPr>
                <w:rFonts w:eastAsiaTheme="minorEastAsia"/>
                <w:sz w:val="16"/>
              </w:rPr>
              <w:t>战略品牌管理</w:t>
            </w:r>
          </w:p>
        </w:tc>
        <w:tc>
          <w:tcPr>
            <w:tcW w:w="675" w:type="dxa"/>
            <w:vAlign w:val="center"/>
          </w:tcPr>
          <w:p>
            <w:pPr>
              <w:pStyle w:val="88"/>
              <w:spacing w:line="240" w:lineRule="auto"/>
              <w:ind w:firstLine="0" w:firstLineChars="0"/>
              <w:rPr>
                <w:rFonts w:eastAsiaTheme="minorEastAsia"/>
                <w:sz w:val="16"/>
              </w:rPr>
            </w:pPr>
            <w:r>
              <w:rPr>
                <w:rFonts w:eastAsiaTheme="minorEastAsia"/>
                <w:sz w:val="16"/>
              </w:rPr>
              <w:t>2.0</w:t>
            </w:r>
          </w:p>
        </w:tc>
      </w:tr>
      <w:tr>
        <w:tblPrEx>
          <w:tblCellMar>
            <w:top w:w="0" w:type="dxa"/>
            <w:left w:w="108" w:type="dxa"/>
            <w:bottom w:w="0" w:type="dxa"/>
            <w:right w:w="108" w:type="dxa"/>
          </w:tblCellMar>
        </w:tblPrEx>
        <w:trPr>
          <w:trHeight w:val="255" w:hRule="exact"/>
        </w:trPr>
        <w:tc>
          <w:tcPr>
            <w:tcW w:w="4446" w:type="dxa"/>
            <w:gridSpan w:val="3"/>
            <w:vAlign w:val="center"/>
          </w:tcPr>
          <w:p>
            <w:pPr>
              <w:pStyle w:val="88"/>
              <w:spacing w:line="240" w:lineRule="auto"/>
              <w:ind w:firstLine="0" w:firstLineChars="0"/>
              <w:rPr>
                <w:rFonts w:eastAsiaTheme="minorEastAsia"/>
                <w:b/>
                <w:sz w:val="16"/>
              </w:rPr>
            </w:pPr>
            <w:r>
              <w:rPr>
                <w:rFonts w:eastAsiaTheme="minorEastAsia"/>
                <w:b/>
                <w:sz w:val="16"/>
              </w:rPr>
              <w:t>2. 通识选修课（选修6.0学分）</w:t>
            </w:r>
          </w:p>
        </w:tc>
        <w:tc>
          <w:tcPr>
            <w:tcW w:w="951" w:type="dxa"/>
            <w:vAlign w:val="center"/>
          </w:tcPr>
          <w:p>
            <w:pPr>
              <w:pStyle w:val="88"/>
              <w:spacing w:line="240" w:lineRule="auto"/>
              <w:ind w:firstLine="0" w:firstLineChars="0"/>
              <w:rPr>
                <w:rFonts w:eastAsiaTheme="minorEastAsia"/>
                <w:sz w:val="16"/>
              </w:rPr>
            </w:pPr>
            <w:r>
              <w:rPr>
                <w:rFonts w:eastAsiaTheme="minorEastAsia"/>
                <w:sz w:val="16"/>
              </w:rPr>
              <w:t>7I390041</w:t>
            </w:r>
          </w:p>
        </w:tc>
        <w:tc>
          <w:tcPr>
            <w:tcW w:w="2301" w:type="dxa"/>
            <w:gridSpan w:val="2"/>
            <w:vAlign w:val="center"/>
          </w:tcPr>
          <w:p>
            <w:pPr>
              <w:pStyle w:val="88"/>
              <w:spacing w:line="240" w:lineRule="auto"/>
              <w:ind w:firstLine="0" w:firstLineChars="0"/>
              <w:rPr>
                <w:rFonts w:eastAsiaTheme="minorEastAsia"/>
                <w:sz w:val="16"/>
              </w:rPr>
            </w:pPr>
            <w:r>
              <w:rPr>
                <w:rFonts w:eastAsiaTheme="minorEastAsia"/>
                <w:sz w:val="16"/>
              </w:rPr>
              <w:t>国际营销案例研究</w:t>
            </w:r>
          </w:p>
        </w:tc>
        <w:tc>
          <w:tcPr>
            <w:tcW w:w="675" w:type="dxa"/>
            <w:vAlign w:val="center"/>
          </w:tcPr>
          <w:p>
            <w:pPr>
              <w:pStyle w:val="88"/>
              <w:spacing w:line="240" w:lineRule="auto"/>
              <w:ind w:firstLine="0" w:firstLineChars="0"/>
              <w:rPr>
                <w:rFonts w:eastAsiaTheme="minorEastAsia"/>
                <w:sz w:val="16"/>
              </w:rPr>
            </w:pPr>
            <w:r>
              <w:rPr>
                <w:rFonts w:hint="eastAsia" w:eastAsiaTheme="minorEastAsia"/>
                <w:sz w:val="16"/>
              </w:rPr>
              <w:t>2.0</w:t>
            </w:r>
          </w:p>
        </w:tc>
      </w:tr>
      <w:tr>
        <w:tblPrEx>
          <w:tblCellMar>
            <w:top w:w="0" w:type="dxa"/>
            <w:left w:w="108" w:type="dxa"/>
            <w:bottom w:w="0" w:type="dxa"/>
            <w:right w:w="108" w:type="dxa"/>
          </w:tblCellMar>
        </w:tblPrEx>
        <w:trPr>
          <w:trHeight w:val="255" w:hRule="exact"/>
        </w:trPr>
        <w:tc>
          <w:tcPr>
            <w:tcW w:w="959" w:type="dxa"/>
            <w:vAlign w:val="center"/>
          </w:tcPr>
          <w:p>
            <w:pPr>
              <w:pStyle w:val="88"/>
              <w:spacing w:line="240" w:lineRule="auto"/>
              <w:ind w:firstLine="0" w:firstLineChars="0"/>
              <w:rPr>
                <w:rFonts w:eastAsiaTheme="minorEastAsia"/>
                <w:sz w:val="16"/>
              </w:rPr>
            </w:pPr>
          </w:p>
        </w:tc>
        <w:tc>
          <w:tcPr>
            <w:tcW w:w="2835" w:type="dxa"/>
            <w:vAlign w:val="center"/>
          </w:tcPr>
          <w:p>
            <w:pPr>
              <w:pStyle w:val="88"/>
              <w:spacing w:line="240" w:lineRule="auto"/>
              <w:ind w:firstLine="0" w:firstLineChars="0"/>
              <w:rPr>
                <w:rFonts w:eastAsiaTheme="minorEastAsia"/>
                <w:sz w:val="16"/>
              </w:rPr>
            </w:pPr>
            <w:r>
              <w:rPr>
                <w:rFonts w:eastAsiaTheme="minorEastAsia"/>
                <w:sz w:val="16"/>
              </w:rPr>
              <w:t>人文素养类</w:t>
            </w:r>
          </w:p>
        </w:tc>
        <w:tc>
          <w:tcPr>
            <w:tcW w:w="652" w:type="dxa"/>
            <w:vAlign w:val="center"/>
          </w:tcPr>
          <w:p>
            <w:pPr>
              <w:pStyle w:val="88"/>
              <w:spacing w:line="240" w:lineRule="auto"/>
              <w:ind w:firstLine="0" w:firstLineChars="0"/>
              <w:rPr>
                <w:rFonts w:eastAsiaTheme="minorEastAsia"/>
                <w:sz w:val="16"/>
              </w:rPr>
            </w:pPr>
            <w:r>
              <w:rPr>
                <w:rFonts w:eastAsiaTheme="minorEastAsia"/>
                <w:sz w:val="16"/>
              </w:rPr>
              <w:t>1.0</w:t>
            </w:r>
          </w:p>
        </w:tc>
        <w:tc>
          <w:tcPr>
            <w:tcW w:w="3927" w:type="dxa"/>
            <w:gridSpan w:val="4"/>
            <w:vAlign w:val="center"/>
          </w:tcPr>
          <w:p>
            <w:pPr>
              <w:pStyle w:val="88"/>
              <w:spacing w:line="240" w:lineRule="auto"/>
              <w:ind w:firstLine="0" w:firstLineChars="0"/>
              <w:rPr>
                <w:rFonts w:eastAsiaTheme="minorEastAsia"/>
                <w:sz w:val="16"/>
              </w:rPr>
            </w:pPr>
            <w:r>
              <w:rPr>
                <w:rFonts w:eastAsiaTheme="minorEastAsia"/>
                <w:b/>
                <w:sz w:val="16"/>
              </w:rPr>
              <w:t>（四）实践环节（31.5学分）</w:t>
            </w:r>
          </w:p>
        </w:tc>
      </w:tr>
      <w:tr>
        <w:tblPrEx>
          <w:tblCellMar>
            <w:top w:w="0" w:type="dxa"/>
            <w:left w:w="108" w:type="dxa"/>
            <w:bottom w:w="0" w:type="dxa"/>
            <w:right w:w="108" w:type="dxa"/>
          </w:tblCellMar>
        </w:tblPrEx>
        <w:trPr>
          <w:trHeight w:val="255" w:hRule="exact"/>
        </w:trPr>
        <w:tc>
          <w:tcPr>
            <w:tcW w:w="959" w:type="dxa"/>
            <w:vAlign w:val="center"/>
          </w:tcPr>
          <w:p>
            <w:pPr>
              <w:pStyle w:val="88"/>
              <w:spacing w:line="240" w:lineRule="auto"/>
              <w:ind w:firstLine="0" w:firstLineChars="0"/>
              <w:rPr>
                <w:rFonts w:eastAsiaTheme="minorEastAsia"/>
                <w:sz w:val="16"/>
              </w:rPr>
            </w:pPr>
          </w:p>
        </w:tc>
        <w:tc>
          <w:tcPr>
            <w:tcW w:w="2835" w:type="dxa"/>
            <w:vAlign w:val="center"/>
          </w:tcPr>
          <w:p>
            <w:pPr>
              <w:pStyle w:val="88"/>
              <w:spacing w:line="240" w:lineRule="auto"/>
              <w:ind w:firstLine="0" w:firstLineChars="0"/>
              <w:rPr>
                <w:rFonts w:eastAsiaTheme="minorEastAsia"/>
                <w:sz w:val="16"/>
              </w:rPr>
            </w:pPr>
            <w:r>
              <w:rPr>
                <w:rFonts w:eastAsiaTheme="minorEastAsia"/>
                <w:sz w:val="16"/>
              </w:rPr>
              <w:t>科学素养类</w:t>
            </w:r>
          </w:p>
        </w:tc>
        <w:tc>
          <w:tcPr>
            <w:tcW w:w="652" w:type="dxa"/>
            <w:vAlign w:val="center"/>
          </w:tcPr>
          <w:p>
            <w:pPr>
              <w:pStyle w:val="88"/>
              <w:spacing w:line="240" w:lineRule="auto"/>
              <w:ind w:firstLine="0" w:firstLineChars="0"/>
              <w:rPr>
                <w:rFonts w:eastAsiaTheme="minorEastAsia"/>
                <w:sz w:val="16"/>
              </w:rPr>
            </w:pPr>
            <w:r>
              <w:rPr>
                <w:rFonts w:eastAsiaTheme="minorEastAsia"/>
                <w:sz w:val="16"/>
              </w:rPr>
              <w:t>1.0</w:t>
            </w:r>
          </w:p>
        </w:tc>
        <w:tc>
          <w:tcPr>
            <w:tcW w:w="951" w:type="dxa"/>
            <w:vAlign w:val="center"/>
          </w:tcPr>
          <w:p>
            <w:pPr>
              <w:pStyle w:val="88"/>
              <w:spacing w:line="240" w:lineRule="auto"/>
              <w:ind w:firstLine="0" w:firstLineChars="0"/>
              <w:rPr>
                <w:rFonts w:eastAsiaTheme="minorEastAsia"/>
                <w:sz w:val="16"/>
              </w:rPr>
            </w:pPr>
            <w:r>
              <w:rPr>
                <w:rFonts w:eastAsiaTheme="minorEastAsia"/>
                <w:sz w:val="16"/>
              </w:rPr>
              <w:t>99520057</w:t>
            </w:r>
          </w:p>
        </w:tc>
        <w:tc>
          <w:tcPr>
            <w:tcW w:w="2301" w:type="dxa"/>
            <w:gridSpan w:val="2"/>
            <w:vAlign w:val="center"/>
          </w:tcPr>
          <w:p>
            <w:pPr>
              <w:pStyle w:val="88"/>
              <w:spacing w:line="240" w:lineRule="auto"/>
              <w:ind w:firstLine="0" w:firstLineChars="0"/>
              <w:rPr>
                <w:rFonts w:eastAsiaTheme="minorEastAsia"/>
                <w:sz w:val="16"/>
              </w:rPr>
            </w:pPr>
            <w:r>
              <w:rPr>
                <w:rFonts w:eastAsiaTheme="minorEastAsia"/>
                <w:sz w:val="16"/>
              </w:rPr>
              <w:t>军训</w:t>
            </w:r>
          </w:p>
        </w:tc>
        <w:tc>
          <w:tcPr>
            <w:tcW w:w="675" w:type="dxa"/>
            <w:vAlign w:val="center"/>
          </w:tcPr>
          <w:p>
            <w:pPr>
              <w:pStyle w:val="88"/>
              <w:spacing w:line="240" w:lineRule="auto"/>
              <w:ind w:firstLine="0" w:firstLineChars="0"/>
              <w:rPr>
                <w:rFonts w:eastAsiaTheme="minorEastAsia"/>
                <w:sz w:val="16"/>
              </w:rPr>
            </w:pPr>
            <w:r>
              <w:rPr>
                <w:rFonts w:eastAsiaTheme="minorEastAsia"/>
                <w:sz w:val="16"/>
              </w:rPr>
              <w:t>2.0</w:t>
            </w:r>
          </w:p>
        </w:tc>
      </w:tr>
      <w:tr>
        <w:tblPrEx>
          <w:tblCellMar>
            <w:top w:w="0" w:type="dxa"/>
            <w:left w:w="108" w:type="dxa"/>
            <w:bottom w:w="0" w:type="dxa"/>
            <w:right w:w="108" w:type="dxa"/>
          </w:tblCellMar>
        </w:tblPrEx>
        <w:trPr>
          <w:trHeight w:val="255" w:hRule="exact"/>
        </w:trPr>
        <w:tc>
          <w:tcPr>
            <w:tcW w:w="959" w:type="dxa"/>
            <w:vAlign w:val="center"/>
          </w:tcPr>
          <w:p>
            <w:pPr>
              <w:pStyle w:val="88"/>
              <w:spacing w:line="240" w:lineRule="auto"/>
              <w:ind w:firstLine="0" w:firstLineChars="0"/>
              <w:rPr>
                <w:rFonts w:eastAsiaTheme="minorEastAsia"/>
                <w:sz w:val="16"/>
              </w:rPr>
            </w:pPr>
          </w:p>
        </w:tc>
        <w:tc>
          <w:tcPr>
            <w:tcW w:w="2835" w:type="dxa"/>
            <w:vAlign w:val="center"/>
          </w:tcPr>
          <w:p>
            <w:pPr>
              <w:pStyle w:val="88"/>
              <w:spacing w:line="240" w:lineRule="auto"/>
              <w:ind w:firstLine="0" w:firstLineChars="0"/>
              <w:rPr>
                <w:rFonts w:eastAsiaTheme="minorEastAsia"/>
                <w:sz w:val="16"/>
              </w:rPr>
            </w:pPr>
            <w:r>
              <w:rPr>
                <w:rFonts w:eastAsiaTheme="minorEastAsia"/>
                <w:sz w:val="16"/>
              </w:rPr>
              <w:t>安全与法律类</w:t>
            </w:r>
          </w:p>
        </w:tc>
        <w:tc>
          <w:tcPr>
            <w:tcW w:w="652" w:type="dxa"/>
            <w:vAlign w:val="center"/>
          </w:tcPr>
          <w:p>
            <w:pPr>
              <w:pStyle w:val="88"/>
              <w:spacing w:line="240" w:lineRule="auto"/>
              <w:ind w:firstLine="0" w:firstLineChars="0"/>
              <w:rPr>
                <w:rFonts w:eastAsiaTheme="minorEastAsia"/>
                <w:sz w:val="16"/>
              </w:rPr>
            </w:pPr>
            <w:r>
              <w:rPr>
                <w:rFonts w:eastAsiaTheme="minorEastAsia"/>
                <w:sz w:val="16"/>
              </w:rPr>
              <w:t>1.0</w:t>
            </w:r>
          </w:p>
        </w:tc>
        <w:tc>
          <w:tcPr>
            <w:tcW w:w="951" w:type="dxa"/>
            <w:vAlign w:val="center"/>
          </w:tcPr>
          <w:p>
            <w:pPr>
              <w:pStyle w:val="88"/>
              <w:spacing w:line="240" w:lineRule="auto"/>
              <w:ind w:firstLine="0" w:firstLineChars="0"/>
              <w:rPr>
                <w:rFonts w:eastAsiaTheme="minorEastAsia"/>
                <w:sz w:val="16"/>
              </w:rPr>
            </w:pPr>
            <w:r>
              <w:rPr>
                <w:rFonts w:eastAsiaTheme="minorEastAsia"/>
                <w:sz w:val="16"/>
              </w:rPr>
              <w:t>7I130017</w:t>
            </w:r>
          </w:p>
        </w:tc>
        <w:tc>
          <w:tcPr>
            <w:tcW w:w="2301" w:type="dxa"/>
            <w:gridSpan w:val="2"/>
            <w:vAlign w:val="center"/>
          </w:tcPr>
          <w:p>
            <w:pPr>
              <w:pStyle w:val="88"/>
              <w:spacing w:line="240" w:lineRule="auto"/>
              <w:ind w:firstLine="0" w:firstLineChars="0"/>
              <w:rPr>
                <w:rFonts w:eastAsiaTheme="minorEastAsia"/>
                <w:sz w:val="16"/>
              </w:rPr>
            </w:pPr>
            <w:r>
              <w:rPr>
                <w:rFonts w:eastAsiaTheme="minorEastAsia"/>
                <w:sz w:val="16"/>
              </w:rPr>
              <w:t>商务英语专业</w:t>
            </w:r>
            <w:r>
              <w:rPr>
                <w:rFonts w:hint="eastAsia" w:eastAsiaTheme="minorEastAsia"/>
                <w:sz w:val="16"/>
              </w:rPr>
              <w:t>导论</w:t>
            </w:r>
          </w:p>
        </w:tc>
        <w:tc>
          <w:tcPr>
            <w:tcW w:w="675" w:type="dxa"/>
            <w:vAlign w:val="center"/>
          </w:tcPr>
          <w:p>
            <w:pPr>
              <w:pStyle w:val="88"/>
              <w:spacing w:line="240" w:lineRule="auto"/>
              <w:ind w:firstLine="0" w:firstLineChars="0"/>
              <w:rPr>
                <w:rFonts w:eastAsiaTheme="minorEastAsia"/>
                <w:sz w:val="16"/>
              </w:rPr>
            </w:pPr>
            <w:r>
              <w:rPr>
                <w:rFonts w:eastAsiaTheme="minorEastAsia"/>
                <w:sz w:val="16"/>
              </w:rPr>
              <w:t>0.5</w:t>
            </w:r>
          </w:p>
        </w:tc>
      </w:tr>
      <w:tr>
        <w:tblPrEx>
          <w:tblCellMar>
            <w:top w:w="0" w:type="dxa"/>
            <w:left w:w="108" w:type="dxa"/>
            <w:bottom w:w="0" w:type="dxa"/>
            <w:right w:w="108" w:type="dxa"/>
          </w:tblCellMar>
        </w:tblPrEx>
        <w:trPr>
          <w:trHeight w:val="255" w:hRule="exact"/>
        </w:trPr>
        <w:tc>
          <w:tcPr>
            <w:tcW w:w="959" w:type="dxa"/>
            <w:vAlign w:val="center"/>
          </w:tcPr>
          <w:p>
            <w:pPr>
              <w:pStyle w:val="88"/>
              <w:spacing w:line="240" w:lineRule="auto"/>
              <w:ind w:firstLine="0" w:firstLineChars="0"/>
              <w:rPr>
                <w:rFonts w:eastAsiaTheme="minorEastAsia"/>
                <w:sz w:val="16"/>
              </w:rPr>
            </w:pPr>
          </w:p>
        </w:tc>
        <w:tc>
          <w:tcPr>
            <w:tcW w:w="2835" w:type="dxa"/>
            <w:vAlign w:val="center"/>
          </w:tcPr>
          <w:p>
            <w:pPr>
              <w:pStyle w:val="88"/>
              <w:spacing w:line="240" w:lineRule="auto"/>
              <w:ind w:firstLine="0" w:firstLineChars="0"/>
              <w:rPr>
                <w:rFonts w:eastAsiaTheme="minorEastAsia"/>
                <w:sz w:val="16"/>
              </w:rPr>
            </w:pPr>
            <w:r>
              <w:rPr>
                <w:rFonts w:eastAsiaTheme="minorEastAsia"/>
                <w:sz w:val="16"/>
              </w:rPr>
              <w:t>艺术素养类（限选）</w:t>
            </w:r>
          </w:p>
        </w:tc>
        <w:tc>
          <w:tcPr>
            <w:tcW w:w="652" w:type="dxa"/>
            <w:vAlign w:val="center"/>
          </w:tcPr>
          <w:p>
            <w:pPr>
              <w:pStyle w:val="88"/>
              <w:spacing w:line="240" w:lineRule="auto"/>
              <w:ind w:firstLine="0" w:firstLineChars="0"/>
              <w:rPr>
                <w:rFonts w:eastAsiaTheme="minorEastAsia"/>
                <w:sz w:val="16"/>
              </w:rPr>
            </w:pPr>
            <w:r>
              <w:rPr>
                <w:rFonts w:eastAsiaTheme="minorEastAsia"/>
                <w:sz w:val="16"/>
              </w:rPr>
              <w:t>2.0</w:t>
            </w:r>
          </w:p>
        </w:tc>
        <w:tc>
          <w:tcPr>
            <w:tcW w:w="951" w:type="dxa"/>
            <w:vAlign w:val="center"/>
          </w:tcPr>
          <w:p>
            <w:pPr>
              <w:pStyle w:val="88"/>
              <w:spacing w:line="240" w:lineRule="auto"/>
              <w:ind w:firstLine="0" w:firstLineChars="0"/>
              <w:rPr>
                <w:rFonts w:eastAsiaTheme="minorEastAsia"/>
                <w:sz w:val="16"/>
              </w:rPr>
            </w:pPr>
            <w:r>
              <w:rPr>
                <w:rFonts w:eastAsiaTheme="minorEastAsia"/>
                <w:sz w:val="16"/>
              </w:rPr>
              <w:t>7I780027</w:t>
            </w:r>
          </w:p>
        </w:tc>
        <w:tc>
          <w:tcPr>
            <w:tcW w:w="2301" w:type="dxa"/>
            <w:gridSpan w:val="2"/>
            <w:vAlign w:val="center"/>
          </w:tcPr>
          <w:p>
            <w:pPr>
              <w:pStyle w:val="88"/>
              <w:spacing w:line="240" w:lineRule="auto"/>
              <w:ind w:firstLine="0" w:firstLineChars="0"/>
              <w:rPr>
                <w:rFonts w:eastAsiaTheme="minorEastAsia"/>
                <w:sz w:val="16"/>
              </w:rPr>
            </w:pPr>
            <w:r>
              <w:rPr>
                <w:rFonts w:eastAsiaTheme="minorEastAsia"/>
                <w:sz w:val="16"/>
              </w:rPr>
              <w:t>英语语音实训</w:t>
            </w:r>
          </w:p>
        </w:tc>
        <w:tc>
          <w:tcPr>
            <w:tcW w:w="675" w:type="dxa"/>
            <w:vAlign w:val="center"/>
          </w:tcPr>
          <w:p>
            <w:pPr>
              <w:pStyle w:val="88"/>
              <w:spacing w:line="240" w:lineRule="auto"/>
              <w:ind w:firstLine="0" w:firstLineChars="0"/>
              <w:rPr>
                <w:rFonts w:eastAsiaTheme="minorEastAsia"/>
                <w:sz w:val="16"/>
              </w:rPr>
            </w:pPr>
            <w:r>
              <w:rPr>
                <w:rFonts w:eastAsiaTheme="minorEastAsia"/>
                <w:sz w:val="16"/>
              </w:rPr>
              <w:t>1.0</w:t>
            </w:r>
          </w:p>
        </w:tc>
      </w:tr>
      <w:tr>
        <w:tblPrEx>
          <w:tblCellMar>
            <w:top w:w="0" w:type="dxa"/>
            <w:left w:w="108" w:type="dxa"/>
            <w:bottom w:w="0" w:type="dxa"/>
            <w:right w:w="108" w:type="dxa"/>
          </w:tblCellMar>
        </w:tblPrEx>
        <w:trPr>
          <w:trHeight w:val="255" w:hRule="exact"/>
        </w:trPr>
        <w:tc>
          <w:tcPr>
            <w:tcW w:w="959" w:type="dxa"/>
            <w:vAlign w:val="center"/>
          </w:tcPr>
          <w:p>
            <w:pPr>
              <w:pStyle w:val="88"/>
              <w:spacing w:line="240" w:lineRule="auto"/>
              <w:ind w:firstLine="0" w:firstLineChars="0"/>
              <w:rPr>
                <w:rFonts w:eastAsiaTheme="minorEastAsia"/>
                <w:sz w:val="16"/>
              </w:rPr>
            </w:pPr>
          </w:p>
        </w:tc>
        <w:tc>
          <w:tcPr>
            <w:tcW w:w="2835" w:type="dxa"/>
            <w:vAlign w:val="center"/>
          </w:tcPr>
          <w:p>
            <w:pPr>
              <w:pStyle w:val="88"/>
              <w:spacing w:line="240" w:lineRule="auto"/>
              <w:ind w:firstLine="0" w:firstLineChars="0"/>
              <w:rPr>
                <w:rFonts w:eastAsiaTheme="minorEastAsia"/>
                <w:sz w:val="16"/>
              </w:rPr>
            </w:pPr>
            <w:r>
              <w:rPr>
                <w:rFonts w:eastAsiaTheme="minorEastAsia"/>
                <w:sz w:val="16"/>
              </w:rPr>
              <w:t>红色文化类（限选）</w:t>
            </w:r>
          </w:p>
        </w:tc>
        <w:tc>
          <w:tcPr>
            <w:tcW w:w="652" w:type="dxa"/>
            <w:vAlign w:val="center"/>
          </w:tcPr>
          <w:p>
            <w:pPr>
              <w:pStyle w:val="88"/>
              <w:spacing w:line="240" w:lineRule="auto"/>
              <w:ind w:firstLine="0" w:firstLineChars="0"/>
              <w:rPr>
                <w:rFonts w:eastAsiaTheme="minorEastAsia"/>
                <w:sz w:val="16"/>
              </w:rPr>
            </w:pPr>
            <w:r>
              <w:rPr>
                <w:rFonts w:eastAsiaTheme="minorEastAsia"/>
                <w:sz w:val="16"/>
              </w:rPr>
              <w:t>1.0</w:t>
            </w:r>
          </w:p>
        </w:tc>
        <w:tc>
          <w:tcPr>
            <w:tcW w:w="951" w:type="dxa"/>
            <w:vAlign w:val="center"/>
          </w:tcPr>
          <w:p>
            <w:pPr>
              <w:pStyle w:val="88"/>
              <w:spacing w:line="240" w:lineRule="auto"/>
              <w:ind w:firstLine="0" w:firstLineChars="0"/>
              <w:rPr>
                <w:rFonts w:eastAsiaTheme="minorEastAsia"/>
                <w:sz w:val="16"/>
              </w:rPr>
            </w:pPr>
            <w:r>
              <w:rPr>
                <w:rFonts w:eastAsiaTheme="minorEastAsia"/>
                <w:sz w:val="16"/>
              </w:rPr>
              <w:t>7I150047</w:t>
            </w:r>
          </w:p>
        </w:tc>
        <w:tc>
          <w:tcPr>
            <w:tcW w:w="2301" w:type="dxa"/>
            <w:gridSpan w:val="2"/>
            <w:vAlign w:val="center"/>
          </w:tcPr>
          <w:p>
            <w:pPr>
              <w:pStyle w:val="88"/>
              <w:spacing w:line="240" w:lineRule="auto"/>
              <w:ind w:firstLine="0" w:firstLineChars="0"/>
              <w:rPr>
                <w:rFonts w:eastAsiaTheme="minorEastAsia"/>
                <w:sz w:val="16"/>
              </w:rPr>
            </w:pPr>
            <w:r>
              <w:rPr>
                <w:rFonts w:eastAsiaTheme="minorEastAsia"/>
                <w:sz w:val="16"/>
              </w:rPr>
              <w:t>英语语言技能实训1</w:t>
            </w:r>
          </w:p>
        </w:tc>
        <w:tc>
          <w:tcPr>
            <w:tcW w:w="675" w:type="dxa"/>
            <w:vAlign w:val="center"/>
          </w:tcPr>
          <w:p>
            <w:pPr>
              <w:pStyle w:val="88"/>
              <w:spacing w:line="240" w:lineRule="auto"/>
              <w:ind w:firstLine="0" w:firstLineChars="0"/>
              <w:rPr>
                <w:rFonts w:eastAsiaTheme="minorEastAsia"/>
                <w:sz w:val="16"/>
              </w:rPr>
            </w:pPr>
            <w:r>
              <w:rPr>
                <w:rFonts w:eastAsiaTheme="minorEastAsia"/>
                <w:sz w:val="16"/>
              </w:rPr>
              <w:t>1.5</w:t>
            </w:r>
          </w:p>
        </w:tc>
      </w:tr>
      <w:tr>
        <w:tblPrEx>
          <w:tblCellMar>
            <w:top w:w="0" w:type="dxa"/>
            <w:left w:w="108" w:type="dxa"/>
            <w:bottom w:w="0" w:type="dxa"/>
            <w:right w:w="108" w:type="dxa"/>
          </w:tblCellMar>
        </w:tblPrEx>
        <w:trPr>
          <w:trHeight w:val="255" w:hRule="exact"/>
        </w:trPr>
        <w:tc>
          <w:tcPr>
            <w:tcW w:w="959" w:type="dxa"/>
            <w:vAlign w:val="center"/>
          </w:tcPr>
          <w:p>
            <w:pPr>
              <w:pStyle w:val="88"/>
              <w:spacing w:line="240" w:lineRule="auto"/>
              <w:ind w:firstLine="0" w:firstLineChars="0"/>
              <w:rPr>
                <w:rFonts w:eastAsiaTheme="minorEastAsia"/>
                <w:sz w:val="16"/>
              </w:rPr>
            </w:pPr>
          </w:p>
        </w:tc>
        <w:tc>
          <w:tcPr>
            <w:tcW w:w="2835" w:type="dxa"/>
            <w:vAlign w:val="center"/>
          </w:tcPr>
          <w:p>
            <w:pPr>
              <w:pStyle w:val="88"/>
              <w:spacing w:line="240" w:lineRule="auto"/>
              <w:ind w:firstLine="0" w:firstLineChars="0"/>
              <w:rPr>
                <w:rFonts w:eastAsiaTheme="minorEastAsia"/>
                <w:sz w:val="16"/>
              </w:rPr>
            </w:pPr>
            <w:r>
              <w:rPr>
                <w:rFonts w:eastAsiaTheme="minorEastAsia"/>
                <w:sz w:val="16"/>
              </w:rPr>
              <w:t>中国共产党简史（限选）</w:t>
            </w:r>
          </w:p>
        </w:tc>
        <w:tc>
          <w:tcPr>
            <w:tcW w:w="652" w:type="dxa"/>
            <w:vAlign w:val="center"/>
          </w:tcPr>
          <w:p>
            <w:pPr>
              <w:pStyle w:val="88"/>
              <w:spacing w:line="240" w:lineRule="auto"/>
              <w:ind w:firstLine="0" w:firstLineChars="0"/>
              <w:rPr>
                <w:rFonts w:eastAsiaTheme="minorEastAsia"/>
                <w:sz w:val="16"/>
              </w:rPr>
            </w:pPr>
            <w:r>
              <w:rPr>
                <w:rFonts w:eastAsiaTheme="minorEastAsia"/>
                <w:sz w:val="16"/>
              </w:rPr>
              <w:t>1.0</w:t>
            </w:r>
          </w:p>
        </w:tc>
        <w:tc>
          <w:tcPr>
            <w:tcW w:w="951" w:type="dxa"/>
            <w:vAlign w:val="center"/>
          </w:tcPr>
          <w:p>
            <w:pPr>
              <w:pStyle w:val="88"/>
              <w:spacing w:line="240" w:lineRule="auto"/>
              <w:ind w:firstLine="0" w:firstLineChars="0"/>
              <w:rPr>
                <w:rFonts w:eastAsiaTheme="minorEastAsia"/>
                <w:sz w:val="16"/>
              </w:rPr>
            </w:pPr>
            <w:r>
              <w:rPr>
                <w:rFonts w:eastAsiaTheme="minorEastAsia"/>
                <w:sz w:val="16"/>
              </w:rPr>
              <w:t>7I480027</w:t>
            </w:r>
          </w:p>
        </w:tc>
        <w:tc>
          <w:tcPr>
            <w:tcW w:w="2301" w:type="dxa"/>
            <w:gridSpan w:val="2"/>
            <w:vAlign w:val="center"/>
          </w:tcPr>
          <w:p>
            <w:pPr>
              <w:pStyle w:val="88"/>
              <w:spacing w:line="240" w:lineRule="auto"/>
              <w:ind w:firstLine="0" w:firstLineChars="0"/>
              <w:rPr>
                <w:rFonts w:eastAsiaTheme="minorEastAsia"/>
                <w:sz w:val="16"/>
              </w:rPr>
            </w:pPr>
            <w:r>
              <w:rPr>
                <w:rFonts w:eastAsiaTheme="minorEastAsia"/>
                <w:sz w:val="16"/>
              </w:rPr>
              <w:t>企业营销策划</w:t>
            </w:r>
          </w:p>
        </w:tc>
        <w:tc>
          <w:tcPr>
            <w:tcW w:w="675" w:type="dxa"/>
            <w:vAlign w:val="center"/>
          </w:tcPr>
          <w:p>
            <w:pPr>
              <w:pStyle w:val="88"/>
              <w:spacing w:line="240" w:lineRule="auto"/>
              <w:ind w:firstLine="0" w:firstLineChars="0"/>
              <w:rPr>
                <w:rFonts w:eastAsiaTheme="minorEastAsia"/>
                <w:sz w:val="16"/>
              </w:rPr>
            </w:pPr>
            <w:r>
              <w:rPr>
                <w:rFonts w:eastAsiaTheme="minorEastAsia"/>
                <w:sz w:val="16"/>
              </w:rPr>
              <w:t>1.0</w:t>
            </w:r>
          </w:p>
        </w:tc>
      </w:tr>
      <w:tr>
        <w:tblPrEx>
          <w:tblCellMar>
            <w:top w:w="0" w:type="dxa"/>
            <w:left w:w="108" w:type="dxa"/>
            <w:bottom w:w="0" w:type="dxa"/>
            <w:right w:w="108" w:type="dxa"/>
          </w:tblCellMar>
        </w:tblPrEx>
        <w:trPr>
          <w:trHeight w:val="255" w:hRule="exact"/>
        </w:trPr>
        <w:tc>
          <w:tcPr>
            <w:tcW w:w="959" w:type="dxa"/>
            <w:vAlign w:val="center"/>
          </w:tcPr>
          <w:p>
            <w:pPr>
              <w:pStyle w:val="88"/>
              <w:spacing w:line="240" w:lineRule="auto"/>
              <w:ind w:firstLine="0" w:firstLineChars="0"/>
              <w:rPr>
                <w:rFonts w:eastAsiaTheme="minorEastAsia"/>
                <w:sz w:val="16"/>
              </w:rPr>
            </w:pPr>
          </w:p>
        </w:tc>
        <w:tc>
          <w:tcPr>
            <w:tcW w:w="2835" w:type="dxa"/>
            <w:vAlign w:val="center"/>
          </w:tcPr>
          <w:p>
            <w:pPr>
              <w:pStyle w:val="88"/>
              <w:spacing w:line="240" w:lineRule="auto"/>
              <w:ind w:firstLine="0" w:firstLineChars="0"/>
              <w:rPr>
                <w:rFonts w:eastAsiaTheme="minorEastAsia"/>
                <w:sz w:val="16"/>
              </w:rPr>
            </w:pPr>
            <w:r>
              <w:rPr>
                <w:rFonts w:eastAsiaTheme="minorEastAsia"/>
                <w:sz w:val="16"/>
              </w:rPr>
              <w:t>创新创业类</w:t>
            </w:r>
          </w:p>
        </w:tc>
        <w:tc>
          <w:tcPr>
            <w:tcW w:w="652" w:type="dxa"/>
            <w:vAlign w:val="center"/>
          </w:tcPr>
          <w:p>
            <w:pPr>
              <w:pStyle w:val="88"/>
              <w:spacing w:line="240" w:lineRule="auto"/>
              <w:ind w:firstLine="0" w:firstLineChars="0"/>
              <w:rPr>
                <w:rFonts w:eastAsiaTheme="minorEastAsia"/>
                <w:sz w:val="16"/>
              </w:rPr>
            </w:pPr>
            <w:r>
              <w:rPr>
                <w:rFonts w:eastAsiaTheme="minorEastAsia"/>
                <w:sz w:val="16"/>
              </w:rPr>
              <w:t>1.0</w:t>
            </w:r>
          </w:p>
        </w:tc>
        <w:tc>
          <w:tcPr>
            <w:tcW w:w="951" w:type="dxa"/>
            <w:vAlign w:val="center"/>
          </w:tcPr>
          <w:p>
            <w:pPr>
              <w:pStyle w:val="88"/>
              <w:spacing w:line="240" w:lineRule="auto"/>
              <w:ind w:firstLine="0" w:firstLineChars="0"/>
              <w:rPr>
                <w:rFonts w:eastAsiaTheme="minorEastAsia"/>
                <w:sz w:val="16"/>
              </w:rPr>
            </w:pPr>
            <w:r>
              <w:rPr>
                <w:rFonts w:eastAsiaTheme="minorEastAsia"/>
                <w:sz w:val="16"/>
              </w:rPr>
              <w:t>76760027</w:t>
            </w:r>
          </w:p>
        </w:tc>
        <w:tc>
          <w:tcPr>
            <w:tcW w:w="2301" w:type="dxa"/>
            <w:gridSpan w:val="2"/>
            <w:vAlign w:val="center"/>
          </w:tcPr>
          <w:p>
            <w:pPr>
              <w:pStyle w:val="88"/>
              <w:spacing w:line="240" w:lineRule="auto"/>
              <w:ind w:firstLine="0" w:firstLineChars="0"/>
              <w:rPr>
                <w:rFonts w:eastAsiaTheme="minorEastAsia"/>
                <w:sz w:val="16"/>
              </w:rPr>
            </w:pPr>
            <w:r>
              <w:rPr>
                <w:rFonts w:eastAsiaTheme="minorEastAsia"/>
                <w:sz w:val="16"/>
              </w:rPr>
              <w:t>商务翻译实践</w:t>
            </w:r>
          </w:p>
        </w:tc>
        <w:tc>
          <w:tcPr>
            <w:tcW w:w="675" w:type="dxa"/>
            <w:vAlign w:val="center"/>
          </w:tcPr>
          <w:p>
            <w:pPr>
              <w:pStyle w:val="88"/>
              <w:spacing w:line="240" w:lineRule="auto"/>
              <w:ind w:firstLine="0" w:firstLineChars="0"/>
              <w:rPr>
                <w:rFonts w:eastAsiaTheme="minorEastAsia"/>
                <w:sz w:val="16"/>
              </w:rPr>
            </w:pPr>
            <w:r>
              <w:rPr>
                <w:rFonts w:eastAsiaTheme="minorEastAsia"/>
                <w:sz w:val="16"/>
              </w:rPr>
              <w:t>1.0</w:t>
            </w:r>
          </w:p>
        </w:tc>
      </w:tr>
      <w:tr>
        <w:tblPrEx>
          <w:tblCellMar>
            <w:top w:w="0" w:type="dxa"/>
            <w:left w:w="108" w:type="dxa"/>
            <w:bottom w:w="0" w:type="dxa"/>
            <w:right w:w="108" w:type="dxa"/>
          </w:tblCellMar>
        </w:tblPrEx>
        <w:trPr>
          <w:trHeight w:val="255" w:hRule="exact"/>
        </w:trPr>
        <w:tc>
          <w:tcPr>
            <w:tcW w:w="959" w:type="dxa"/>
            <w:vAlign w:val="center"/>
          </w:tcPr>
          <w:p>
            <w:pPr>
              <w:pStyle w:val="88"/>
              <w:spacing w:line="240" w:lineRule="auto"/>
              <w:ind w:firstLine="0" w:firstLineChars="0"/>
              <w:rPr>
                <w:rFonts w:eastAsiaTheme="minorEastAsia"/>
                <w:sz w:val="16"/>
              </w:rPr>
            </w:pPr>
          </w:p>
        </w:tc>
        <w:tc>
          <w:tcPr>
            <w:tcW w:w="2835" w:type="dxa"/>
            <w:vAlign w:val="center"/>
          </w:tcPr>
          <w:p>
            <w:pPr>
              <w:pStyle w:val="88"/>
              <w:spacing w:line="240" w:lineRule="auto"/>
              <w:ind w:firstLine="0" w:firstLineChars="0"/>
              <w:rPr>
                <w:rFonts w:eastAsiaTheme="minorEastAsia"/>
                <w:sz w:val="16"/>
              </w:rPr>
            </w:pPr>
            <w:r>
              <w:rPr>
                <w:rFonts w:eastAsiaTheme="minorEastAsia"/>
                <w:sz w:val="16"/>
              </w:rPr>
              <w:t>跨文化与国际视野类</w:t>
            </w:r>
          </w:p>
        </w:tc>
        <w:tc>
          <w:tcPr>
            <w:tcW w:w="652" w:type="dxa"/>
            <w:vAlign w:val="center"/>
          </w:tcPr>
          <w:p>
            <w:pPr>
              <w:pStyle w:val="88"/>
              <w:spacing w:line="240" w:lineRule="auto"/>
              <w:ind w:firstLine="0" w:firstLineChars="0"/>
              <w:rPr>
                <w:rFonts w:eastAsiaTheme="minorEastAsia"/>
                <w:sz w:val="16"/>
              </w:rPr>
            </w:pPr>
            <w:r>
              <w:rPr>
                <w:rFonts w:eastAsiaTheme="minorEastAsia"/>
                <w:sz w:val="16"/>
              </w:rPr>
              <w:t>1.0</w:t>
            </w:r>
          </w:p>
        </w:tc>
        <w:tc>
          <w:tcPr>
            <w:tcW w:w="951" w:type="dxa"/>
            <w:vAlign w:val="center"/>
          </w:tcPr>
          <w:p>
            <w:pPr>
              <w:pStyle w:val="88"/>
              <w:spacing w:line="240" w:lineRule="auto"/>
              <w:ind w:firstLine="0" w:firstLineChars="0"/>
              <w:rPr>
                <w:rFonts w:eastAsiaTheme="minorEastAsia"/>
                <w:sz w:val="16"/>
              </w:rPr>
            </w:pPr>
            <w:r>
              <w:rPr>
                <w:rFonts w:eastAsiaTheme="minorEastAsia"/>
                <w:sz w:val="16"/>
              </w:rPr>
              <w:t xml:space="preserve">7I160047      </w:t>
            </w:r>
          </w:p>
        </w:tc>
        <w:tc>
          <w:tcPr>
            <w:tcW w:w="2301" w:type="dxa"/>
            <w:gridSpan w:val="2"/>
            <w:vAlign w:val="center"/>
          </w:tcPr>
          <w:p>
            <w:pPr>
              <w:pStyle w:val="88"/>
              <w:spacing w:line="240" w:lineRule="auto"/>
              <w:ind w:firstLine="0" w:firstLineChars="0"/>
              <w:rPr>
                <w:rFonts w:eastAsiaTheme="minorEastAsia"/>
                <w:sz w:val="16"/>
              </w:rPr>
            </w:pPr>
            <w:r>
              <w:rPr>
                <w:rFonts w:eastAsiaTheme="minorEastAsia"/>
                <w:sz w:val="16"/>
              </w:rPr>
              <w:t>英语语言技能实训 2</w:t>
            </w:r>
          </w:p>
        </w:tc>
        <w:tc>
          <w:tcPr>
            <w:tcW w:w="675" w:type="dxa"/>
            <w:vAlign w:val="center"/>
          </w:tcPr>
          <w:p>
            <w:pPr>
              <w:pStyle w:val="88"/>
              <w:spacing w:line="240" w:lineRule="auto"/>
              <w:ind w:firstLine="0" w:firstLineChars="0"/>
              <w:rPr>
                <w:rFonts w:eastAsiaTheme="minorEastAsia"/>
                <w:sz w:val="16"/>
              </w:rPr>
            </w:pPr>
            <w:r>
              <w:rPr>
                <w:rFonts w:eastAsiaTheme="minorEastAsia"/>
                <w:sz w:val="16"/>
              </w:rPr>
              <w:t>1.5</w:t>
            </w:r>
          </w:p>
        </w:tc>
      </w:tr>
      <w:tr>
        <w:tblPrEx>
          <w:tblCellMar>
            <w:top w:w="0" w:type="dxa"/>
            <w:left w:w="108" w:type="dxa"/>
            <w:bottom w:w="0" w:type="dxa"/>
            <w:right w:w="108" w:type="dxa"/>
          </w:tblCellMar>
        </w:tblPrEx>
        <w:trPr>
          <w:trHeight w:val="255" w:hRule="exact"/>
        </w:trPr>
        <w:tc>
          <w:tcPr>
            <w:tcW w:w="4446" w:type="dxa"/>
            <w:gridSpan w:val="3"/>
            <w:vAlign w:val="center"/>
          </w:tcPr>
          <w:p>
            <w:pPr>
              <w:pStyle w:val="88"/>
              <w:spacing w:line="240" w:lineRule="auto"/>
              <w:ind w:firstLine="0" w:firstLineChars="0"/>
              <w:rPr>
                <w:rFonts w:eastAsiaTheme="minorEastAsia"/>
                <w:b/>
                <w:sz w:val="16"/>
              </w:rPr>
            </w:pPr>
            <w:r>
              <w:rPr>
                <w:rFonts w:eastAsiaTheme="minorEastAsia"/>
                <w:b/>
                <w:sz w:val="16"/>
              </w:rPr>
              <w:t>（二）专业基础课程（共56学分）</w:t>
            </w:r>
          </w:p>
        </w:tc>
        <w:tc>
          <w:tcPr>
            <w:tcW w:w="951" w:type="dxa"/>
            <w:vAlign w:val="center"/>
          </w:tcPr>
          <w:p>
            <w:pPr>
              <w:pStyle w:val="88"/>
              <w:spacing w:line="240" w:lineRule="auto"/>
              <w:ind w:firstLine="0" w:firstLineChars="0"/>
              <w:rPr>
                <w:rFonts w:eastAsiaTheme="minorEastAsia"/>
                <w:b/>
                <w:sz w:val="16"/>
              </w:rPr>
            </w:pPr>
            <w:r>
              <w:rPr>
                <w:rFonts w:eastAsiaTheme="minorEastAsia"/>
                <w:sz w:val="16"/>
              </w:rPr>
              <w:t>7I490047</w:t>
            </w:r>
          </w:p>
        </w:tc>
        <w:tc>
          <w:tcPr>
            <w:tcW w:w="2268" w:type="dxa"/>
            <w:vAlign w:val="center"/>
          </w:tcPr>
          <w:p>
            <w:pPr>
              <w:pStyle w:val="88"/>
              <w:spacing w:line="240" w:lineRule="auto"/>
              <w:ind w:firstLine="0" w:firstLineChars="0"/>
              <w:rPr>
                <w:rFonts w:eastAsiaTheme="minorEastAsia"/>
                <w:b/>
                <w:sz w:val="16"/>
              </w:rPr>
            </w:pPr>
            <w:r>
              <w:rPr>
                <w:rFonts w:eastAsiaTheme="minorEastAsia"/>
                <w:sz w:val="16"/>
              </w:rPr>
              <w:t>跨境电</w:t>
            </w:r>
            <w:r>
              <w:rPr>
                <w:rFonts w:hint="eastAsia" w:eastAsiaTheme="minorEastAsia"/>
                <w:sz w:val="16"/>
              </w:rPr>
              <w:t>子</w:t>
            </w:r>
            <w:r>
              <w:rPr>
                <w:rFonts w:eastAsiaTheme="minorEastAsia"/>
                <w:sz w:val="16"/>
              </w:rPr>
              <w:t>商</w:t>
            </w:r>
            <w:r>
              <w:rPr>
                <w:rFonts w:hint="eastAsia" w:eastAsiaTheme="minorEastAsia"/>
                <w:sz w:val="16"/>
              </w:rPr>
              <w:t>务</w:t>
            </w:r>
            <w:r>
              <w:rPr>
                <w:rFonts w:eastAsiaTheme="minorEastAsia"/>
                <w:sz w:val="16"/>
              </w:rPr>
              <w:t>实训</w:t>
            </w:r>
          </w:p>
        </w:tc>
        <w:tc>
          <w:tcPr>
            <w:tcW w:w="708" w:type="dxa"/>
            <w:gridSpan w:val="2"/>
            <w:vAlign w:val="center"/>
          </w:tcPr>
          <w:p>
            <w:pPr>
              <w:pStyle w:val="88"/>
              <w:spacing w:line="240" w:lineRule="auto"/>
              <w:ind w:firstLine="0" w:firstLineChars="0"/>
              <w:rPr>
                <w:rFonts w:eastAsiaTheme="minorEastAsia"/>
                <w:b/>
                <w:sz w:val="16"/>
              </w:rPr>
            </w:pPr>
            <w:r>
              <w:rPr>
                <w:rFonts w:eastAsiaTheme="minorEastAsia"/>
                <w:sz w:val="16"/>
              </w:rPr>
              <w:t>1.0</w:t>
            </w:r>
          </w:p>
        </w:tc>
      </w:tr>
      <w:tr>
        <w:tblPrEx>
          <w:tblCellMar>
            <w:top w:w="0" w:type="dxa"/>
            <w:left w:w="108" w:type="dxa"/>
            <w:bottom w:w="0" w:type="dxa"/>
            <w:right w:w="108" w:type="dxa"/>
          </w:tblCellMar>
        </w:tblPrEx>
        <w:trPr>
          <w:trHeight w:val="255" w:hRule="exact"/>
        </w:trPr>
        <w:tc>
          <w:tcPr>
            <w:tcW w:w="4446" w:type="dxa"/>
            <w:gridSpan w:val="3"/>
            <w:vAlign w:val="center"/>
          </w:tcPr>
          <w:p>
            <w:pPr>
              <w:pStyle w:val="88"/>
              <w:spacing w:line="240" w:lineRule="auto"/>
              <w:ind w:firstLine="0" w:firstLineChars="0"/>
              <w:rPr>
                <w:rFonts w:eastAsiaTheme="minorEastAsia"/>
                <w:b/>
                <w:sz w:val="16"/>
              </w:rPr>
            </w:pPr>
            <w:r>
              <w:rPr>
                <w:rFonts w:eastAsiaTheme="minorEastAsia"/>
                <w:b/>
                <w:sz w:val="16"/>
              </w:rPr>
              <w:t>1．专业基础必修课程（必修50学分）</w:t>
            </w:r>
          </w:p>
        </w:tc>
        <w:tc>
          <w:tcPr>
            <w:tcW w:w="951" w:type="dxa"/>
            <w:vAlign w:val="center"/>
          </w:tcPr>
          <w:p>
            <w:pPr>
              <w:pStyle w:val="88"/>
              <w:spacing w:line="240" w:lineRule="auto"/>
              <w:ind w:firstLine="0" w:firstLineChars="0"/>
              <w:rPr>
                <w:rFonts w:eastAsiaTheme="minorEastAsia"/>
                <w:sz w:val="16"/>
              </w:rPr>
            </w:pPr>
            <w:r>
              <w:rPr>
                <w:rFonts w:eastAsiaTheme="minorEastAsia"/>
                <w:sz w:val="16"/>
              </w:rPr>
              <w:t>7I510037</w:t>
            </w:r>
          </w:p>
        </w:tc>
        <w:tc>
          <w:tcPr>
            <w:tcW w:w="2301" w:type="dxa"/>
            <w:gridSpan w:val="2"/>
            <w:vAlign w:val="center"/>
          </w:tcPr>
          <w:p>
            <w:pPr>
              <w:pStyle w:val="88"/>
              <w:spacing w:line="240" w:lineRule="auto"/>
              <w:ind w:firstLine="0" w:firstLineChars="0"/>
              <w:rPr>
                <w:rFonts w:eastAsiaTheme="minorEastAsia"/>
                <w:sz w:val="16"/>
              </w:rPr>
            </w:pPr>
            <w:r>
              <w:rPr>
                <w:rFonts w:eastAsiaTheme="minorEastAsia"/>
                <w:sz w:val="16"/>
              </w:rPr>
              <w:t>创新创业与学科竞赛</w:t>
            </w:r>
          </w:p>
        </w:tc>
        <w:tc>
          <w:tcPr>
            <w:tcW w:w="675" w:type="dxa"/>
            <w:vAlign w:val="center"/>
          </w:tcPr>
          <w:p>
            <w:pPr>
              <w:pStyle w:val="88"/>
              <w:spacing w:line="240" w:lineRule="auto"/>
              <w:ind w:firstLine="0" w:firstLineChars="0"/>
              <w:rPr>
                <w:rFonts w:eastAsiaTheme="minorEastAsia"/>
                <w:sz w:val="16"/>
              </w:rPr>
            </w:pPr>
            <w:r>
              <w:rPr>
                <w:rFonts w:eastAsiaTheme="minorEastAsia"/>
                <w:sz w:val="16"/>
              </w:rPr>
              <w:t>1.0</w:t>
            </w:r>
          </w:p>
        </w:tc>
      </w:tr>
      <w:tr>
        <w:tblPrEx>
          <w:tblCellMar>
            <w:top w:w="0" w:type="dxa"/>
            <w:left w:w="108" w:type="dxa"/>
            <w:bottom w:w="0" w:type="dxa"/>
            <w:right w:w="108" w:type="dxa"/>
          </w:tblCellMar>
        </w:tblPrEx>
        <w:trPr>
          <w:trHeight w:val="255" w:hRule="exact"/>
        </w:trPr>
        <w:tc>
          <w:tcPr>
            <w:tcW w:w="959" w:type="dxa"/>
            <w:vAlign w:val="center"/>
          </w:tcPr>
          <w:p>
            <w:pPr>
              <w:pStyle w:val="88"/>
              <w:spacing w:line="240" w:lineRule="auto"/>
              <w:ind w:firstLine="0" w:firstLineChars="0"/>
              <w:rPr>
                <w:rFonts w:eastAsiaTheme="minorEastAsia"/>
                <w:sz w:val="16"/>
              </w:rPr>
            </w:pPr>
            <w:r>
              <w:rPr>
                <w:rFonts w:eastAsiaTheme="minorEastAsia"/>
                <w:sz w:val="16"/>
              </w:rPr>
              <w:t>7I121-4#</w:t>
            </w:r>
          </w:p>
        </w:tc>
        <w:tc>
          <w:tcPr>
            <w:tcW w:w="2835" w:type="dxa"/>
            <w:vAlign w:val="center"/>
          </w:tcPr>
          <w:p>
            <w:pPr>
              <w:pStyle w:val="88"/>
              <w:spacing w:line="240" w:lineRule="auto"/>
              <w:ind w:firstLine="0" w:firstLineChars="0"/>
              <w:rPr>
                <w:rFonts w:eastAsiaTheme="minorEastAsia"/>
                <w:sz w:val="16"/>
              </w:rPr>
            </w:pPr>
            <w:r>
              <w:rPr>
                <w:rFonts w:eastAsiaTheme="minorEastAsia"/>
                <w:sz w:val="16"/>
              </w:rPr>
              <w:t>综合商务英语</w:t>
            </w:r>
          </w:p>
        </w:tc>
        <w:tc>
          <w:tcPr>
            <w:tcW w:w="652" w:type="dxa"/>
            <w:vAlign w:val="center"/>
          </w:tcPr>
          <w:p>
            <w:pPr>
              <w:pStyle w:val="88"/>
              <w:spacing w:line="240" w:lineRule="auto"/>
              <w:ind w:firstLine="0" w:firstLineChars="0"/>
              <w:rPr>
                <w:rFonts w:eastAsiaTheme="minorEastAsia"/>
                <w:sz w:val="16"/>
              </w:rPr>
            </w:pPr>
            <w:r>
              <w:rPr>
                <w:rFonts w:eastAsiaTheme="minorEastAsia"/>
                <w:sz w:val="16"/>
              </w:rPr>
              <w:t>20.0</w:t>
            </w:r>
          </w:p>
        </w:tc>
        <w:tc>
          <w:tcPr>
            <w:tcW w:w="951" w:type="dxa"/>
            <w:vAlign w:val="center"/>
          </w:tcPr>
          <w:p>
            <w:pPr>
              <w:pStyle w:val="88"/>
              <w:spacing w:line="240" w:lineRule="auto"/>
              <w:ind w:firstLine="0" w:firstLineChars="0"/>
              <w:rPr>
                <w:rFonts w:eastAsiaTheme="minorEastAsia"/>
                <w:sz w:val="16"/>
              </w:rPr>
            </w:pPr>
            <w:r>
              <w:rPr>
                <w:rFonts w:eastAsiaTheme="minorEastAsia"/>
                <w:sz w:val="16"/>
              </w:rPr>
              <w:t>7902016</w:t>
            </w:r>
          </w:p>
        </w:tc>
        <w:tc>
          <w:tcPr>
            <w:tcW w:w="2301" w:type="dxa"/>
            <w:gridSpan w:val="2"/>
            <w:vAlign w:val="center"/>
          </w:tcPr>
          <w:p>
            <w:pPr>
              <w:pStyle w:val="88"/>
              <w:spacing w:line="240" w:lineRule="auto"/>
              <w:ind w:firstLine="0" w:firstLineChars="0"/>
              <w:rPr>
                <w:rFonts w:eastAsiaTheme="minorEastAsia"/>
                <w:sz w:val="16"/>
              </w:rPr>
            </w:pPr>
            <w:r>
              <w:rPr>
                <w:rFonts w:eastAsiaTheme="minorEastAsia"/>
                <w:sz w:val="16"/>
              </w:rPr>
              <w:t>毕业实习</w:t>
            </w:r>
          </w:p>
        </w:tc>
        <w:tc>
          <w:tcPr>
            <w:tcW w:w="675" w:type="dxa"/>
            <w:vAlign w:val="center"/>
          </w:tcPr>
          <w:p>
            <w:pPr>
              <w:pStyle w:val="88"/>
              <w:spacing w:line="240" w:lineRule="auto"/>
              <w:ind w:firstLine="0" w:firstLineChars="0"/>
              <w:rPr>
                <w:rFonts w:eastAsiaTheme="minorEastAsia"/>
                <w:sz w:val="16"/>
              </w:rPr>
            </w:pPr>
            <w:r>
              <w:rPr>
                <w:rFonts w:eastAsiaTheme="minorEastAsia"/>
                <w:sz w:val="16"/>
              </w:rPr>
              <w:t>8.0</w:t>
            </w:r>
          </w:p>
        </w:tc>
      </w:tr>
      <w:tr>
        <w:tblPrEx>
          <w:tblCellMar>
            <w:top w:w="0" w:type="dxa"/>
            <w:left w:w="108" w:type="dxa"/>
            <w:bottom w:w="0" w:type="dxa"/>
            <w:right w:w="108" w:type="dxa"/>
          </w:tblCellMar>
        </w:tblPrEx>
        <w:trPr>
          <w:trHeight w:val="255" w:hRule="exact"/>
        </w:trPr>
        <w:tc>
          <w:tcPr>
            <w:tcW w:w="959" w:type="dxa"/>
            <w:vAlign w:val="center"/>
          </w:tcPr>
          <w:p>
            <w:pPr>
              <w:pStyle w:val="88"/>
              <w:spacing w:line="240" w:lineRule="auto"/>
              <w:ind w:firstLine="0" w:firstLineChars="0"/>
              <w:rPr>
                <w:rFonts w:eastAsiaTheme="minorEastAsia"/>
                <w:sz w:val="16"/>
              </w:rPr>
            </w:pPr>
            <w:r>
              <w:rPr>
                <w:rFonts w:eastAsiaTheme="minorEastAsia"/>
                <w:sz w:val="16"/>
              </w:rPr>
              <w:t>76310041</w:t>
            </w:r>
          </w:p>
        </w:tc>
        <w:tc>
          <w:tcPr>
            <w:tcW w:w="2835" w:type="dxa"/>
            <w:vAlign w:val="center"/>
          </w:tcPr>
          <w:p>
            <w:pPr>
              <w:pStyle w:val="88"/>
              <w:spacing w:line="240" w:lineRule="auto"/>
              <w:ind w:firstLine="0" w:firstLineChars="0"/>
              <w:rPr>
                <w:rFonts w:eastAsiaTheme="minorEastAsia"/>
                <w:sz w:val="16"/>
              </w:rPr>
            </w:pPr>
            <w:r>
              <w:rPr>
                <w:rFonts w:eastAsiaTheme="minorEastAsia"/>
                <w:sz w:val="16"/>
              </w:rPr>
              <w:t>英语语法</w:t>
            </w:r>
          </w:p>
        </w:tc>
        <w:tc>
          <w:tcPr>
            <w:tcW w:w="652" w:type="dxa"/>
            <w:vAlign w:val="center"/>
          </w:tcPr>
          <w:p>
            <w:pPr>
              <w:pStyle w:val="88"/>
              <w:spacing w:line="240" w:lineRule="auto"/>
              <w:ind w:firstLine="0" w:firstLineChars="0"/>
              <w:rPr>
                <w:rFonts w:eastAsiaTheme="minorEastAsia"/>
                <w:sz w:val="16"/>
              </w:rPr>
            </w:pPr>
            <w:r>
              <w:rPr>
                <w:rFonts w:eastAsiaTheme="minorEastAsia"/>
                <w:sz w:val="16"/>
              </w:rPr>
              <w:t>2.0</w:t>
            </w:r>
          </w:p>
        </w:tc>
        <w:tc>
          <w:tcPr>
            <w:tcW w:w="951" w:type="dxa"/>
            <w:vAlign w:val="center"/>
          </w:tcPr>
          <w:p>
            <w:pPr>
              <w:pStyle w:val="88"/>
              <w:spacing w:line="240" w:lineRule="auto"/>
              <w:ind w:firstLine="0" w:firstLineChars="0"/>
              <w:rPr>
                <w:rFonts w:eastAsiaTheme="minorEastAsia"/>
                <w:sz w:val="16"/>
              </w:rPr>
            </w:pPr>
            <w:r>
              <w:rPr>
                <w:rFonts w:eastAsiaTheme="minorEastAsia"/>
                <w:sz w:val="16"/>
              </w:rPr>
              <w:t>79010207</w:t>
            </w:r>
          </w:p>
        </w:tc>
        <w:tc>
          <w:tcPr>
            <w:tcW w:w="2301" w:type="dxa"/>
            <w:gridSpan w:val="2"/>
            <w:vAlign w:val="center"/>
          </w:tcPr>
          <w:p>
            <w:pPr>
              <w:pStyle w:val="88"/>
              <w:spacing w:line="240" w:lineRule="auto"/>
              <w:ind w:firstLine="0" w:firstLineChars="0"/>
              <w:rPr>
                <w:rFonts w:eastAsiaTheme="minorEastAsia"/>
                <w:sz w:val="16"/>
              </w:rPr>
            </w:pPr>
            <w:r>
              <w:rPr>
                <w:rFonts w:hint="eastAsia" w:eastAsiaTheme="minorEastAsia"/>
                <w:sz w:val="16"/>
              </w:rPr>
              <w:t>毕业论文</w:t>
            </w:r>
          </w:p>
        </w:tc>
        <w:tc>
          <w:tcPr>
            <w:tcW w:w="675" w:type="dxa"/>
            <w:vAlign w:val="center"/>
          </w:tcPr>
          <w:p>
            <w:pPr>
              <w:pStyle w:val="88"/>
              <w:spacing w:line="240" w:lineRule="auto"/>
              <w:ind w:firstLine="0" w:firstLineChars="0"/>
              <w:rPr>
                <w:rFonts w:eastAsiaTheme="minorEastAsia"/>
                <w:sz w:val="16"/>
              </w:rPr>
            </w:pPr>
            <w:r>
              <w:rPr>
                <w:rFonts w:eastAsiaTheme="minorEastAsia"/>
                <w:sz w:val="16"/>
              </w:rPr>
              <w:t>10.0</w:t>
            </w:r>
          </w:p>
        </w:tc>
      </w:tr>
      <w:tr>
        <w:tblPrEx>
          <w:tblCellMar>
            <w:top w:w="0" w:type="dxa"/>
            <w:left w:w="108" w:type="dxa"/>
            <w:bottom w:w="0" w:type="dxa"/>
            <w:right w:w="108" w:type="dxa"/>
          </w:tblCellMar>
        </w:tblPrEx>
        <w:trPr>
          <w:trHeight w:val="255" w:hRule="exact"/>
        </w:trPr>
        <w:tc>
          <w:tcPr>
            <w:tcW w:w="959" w:type="dxa"/>
            <w:vAlign w:val="center"/>
          </w:tcPr>
          <w:p>
            <w:pPr>
              <w:pStyle w:val="88"/>
              <w:spacing w:line="240" w:lineRule="auto"/>
              <w:ind w:firstLine="0" w:firstLineChars="0"/>
              <w:rPr>
                <w:rFonts w:eastAsiaTheme="minorEastAsia"/>
                <w:sz w:val="16"/>
              </w:rPr>
            </w:pPr>
            <w:r>
              <w:rPr>
                <w:rFonts w:eastAsiaTheme="minorEastAsia"/>
                <w:sz w:val="16"/>
              </w:rPr>
              <w:t>7I111-4#</w:t>
            </w:r>
          </w:p>
        </w:tc>
        <w:tc>
          <w:tcPr>
            <w:tcW w:w="2835" w:type="dxa"/>
            <w:vAlign w:val="center"/>
          </w:tcPr>
          <w:p>
            <w:pPr>
              <w:pStyle w:val="88"/>
              <w:spacing w:line="240" w:lineRule="auto"/>
              <w:ind w:firstLine="0" w:firstLineChars="0"/>
              <w:rPr>
                <w:rFonts w:eastAsiaTheme="minorEastAsia"/>
                <w:sz w:val="16"/>
              </w:rPr>
            </w:pPr>
            <w:r>
              <w:rPr>
                <w:rFonts w:eastAsiaTheme="minorEastAsia"/>
                <w:sz w:val="16"/>
              </w:rPr>
              <w:t>商务英语读写</w:t>
            </w:r>
          </w:p>
        </w:tc>
        <w:tc>
          <w:tcPr>
            <w:tcW w:w="652" w:type="dxa"/>
            <w:vAlign w:val="center"/>
          </w:tcPr>
          <w:p>
            <w:pPr>
              <w:pStyle w:val="88"/>
              <w:spacing w:line="240" w:lineRule="auto"/>
              <w:ind w:firstLine="0" w:firstLineChars="0"/>
              <w:rPr>
                <w:rFonts w:eastAsiaTheme="minorEastAsia"/>
                <w:sz w:val="16"/>
              </w:rPr>
            </w:pPr>
            <w:r>
              <w:rPr>
                <w:rFonts w:eastAsiaTheme="minorEastAsia"/>
                <w:sz w:val="16"/>
              </w:rPr>
              <w:t>8.0</w:t>
            </w:r>
          </w:p>
        </w:tc>
        <w:tc>
          <w:tcPr>
            <w:tcW w:w="951" w:type="dxa"/>
            <w:vAlign w:val="center"/>
          </w:tcPr>
          <w:p>
            <w:pPr>
              <w:pStyle w:val="88"/>
              <w:spacing w:line="240" w:lineRule="auto"/>
              <w:ind w:firstLine="0" w:firstLineChars="0"/>
              <w:rPr>
                <w:rFonts w:eastAsiaTheme="minorEastAsia"/>
                <w:sz w:val="16"/>
              </w:rPr>
            </w:pPr>
          </w:p>
        </w:tc>
        <w:tc>
          <w:tcPr>
            <w:tcW w:w="2301" w:type="dxa"/>
            <w:gridSpan w:val="2"/>
            <w:vAlign w:val="center"/>
          </w:tcPr>
          <w:p>
            <w:pPr>
              <w:pStyle w:val="88"/>
              <w:spacing w:line="240" w:lineRule="auto"/>
              <w:ind w:firstLine="0" w:firstLineChars="0"/>
              <w:rPr>
                <w:rFonts w:eastAsiaTheme="minorEastAsia"/>
                <w:sz w:val="16"/>
              </w:rPr>
            </w:pPr>
            <w:r>
              <w:rPr>
                <w:rFonts w:eastAsiaTheme="minorEastAsia"/>
                <w:sz w:val="16"/>
              </w:rPr>
              <w:t>思想政治理论课实践</w:t>
            </w:r>
          </w:p>
        </w:tc>
        <w:tc>
          <w:tcPr>
            <w:tcW w:w="675" w:type="dxa"/>
            <w:vAlign w:val="center"/>
          </w:tcPr>
          <w:p>
            <w:pPr>
              <w:pStyle w:val="88"/>
              <w:spacing w:line="240" w:lineRule="auto"/>
              <w:ind w:firstLine="0" w:firstLineChars="0"/>
              <w:rPr>
                <w:rFonts w:eastAsiaTheme="minorEastAsia"/>
                <w:sz w:val="16"/>
              </w:rPr>
            </w:pPr>
            <w:r>
              <w:rPr>
                <w:rFonts w:eastAsiaTheme="minorEastAsia"/>
                <w:sz w:val="16"/>
              </w:rPr>
              <w:t>2.0</w:t>
            </w:r>
          </w:p>
        </w:tc>
      </w:tr>
      <w:tr>
        <w:tblPrEx>
          <w:tblCellMar>
            <w:top w:w="0" w:type="dxa"/>
            <w:left w:w="108" w:type="dxa"/>
            <w:bottom w:w="0" w:type="dxa"/>
            <w:right w:w="108" w:type="dxa"/>
          </w:tblCellMar>
        </w:tblPrEx>
        <w:trPr>
          <w:trHeight w:val="255" w:hRule="exact"/>
        </w:trPr>
        <w:tc>
          <w:tcPr>
            <w:tcW w:w="959" w:type="dxa"/>
            <w:vAlign w:val="center"/>
          </w:tcPr>
          <w:p>
            <w:pPr>
              <w:pStyle w:val="88"/>
              <w:spacing w:line="240" w:lineRule="auto"/>
              <w:ind w:firstLine="0" w:firstLineChars="0"/>
              <w:rPr>
                <w:rFonts w:eastAsiaTheme="minorEastAsia"/>
                <w:sz w:val="16"/>
              </w:rPr>
            </w:pPr>
            <w:r>
              <w:rPr>
                <w:rFonts w:eastAsiaTheme="minorEastAsia"/>
                <w:sz w:val="16"/>
              </w:rPr>
              <w:t>7I101-4#</w:t>
            </w:r>
          </w:p>
        </w:tc>
        <w:tc>
          <w:tcPr>
            <w:tcW w:w="2835" w:type="dxa"/>
            <w:vAlign w:val="center"/>
          </w:tcPr>
          <w:p>
            <w:pPr>
              <w:pStyle w:val="88"/>
              <w:spacing w:line="240" w:lineRule="auto"/>
              <w:ind w:firstLine="0" w:firstLineChars="0"/>
              <w:rPr>
                <w:rFonts w:eastAsiaTheme="minorEastAsia"/>
                <w:sz w:val="16"/>
              </w:rPr>
            </w:pPr>
            <w:r>
              <w:rPr>
                <w:rFonts w:eastAsiaTheme="minorEastAsia"/>
                <w:sz w:val="16"/>
              </w:rPr>
              <w:t>商务英语听说</w:t>
            </w:r>
          </w:p>
        </w:tc>
        <w:tc>
          <w:tcPr>
            <w:tcW w:w="652" w:type="dxa"/>
            <w:vAlign w:val="center"/>
          </w:tcPr>
          <w:p>
            <w:pPr>
              <w:pStyle w:val="88"/>
              <w:spacing w:line="240" w:lineRule="auto"/>
              <w:ind w:firstLine="0" w:firstLineChars="0"/>
              <w:rPr>
                <w:rFonts w:eastAsiaTheme="minorEastAsia"/>
                <w:sz w:val="16"/>
              </w:rPr>
            </w:pPr>
            <w:r>
              <w:rPr>
                <w:rFonts w:eastAsiaTheme="minorEastAsia"/>
                <w:sz w:val="16"/>
              </w:rPr>
              <w:t>6.0</w:t>
            </w:r>
          </w:p>
        </w:tc>
        <w:tc>
          <w:tcPr>
            <w:tcW w:w="951" w:type="dxa"/>
            <w:vAlign w:val="center"/>
          </w:tcPr>
          <w:p>
            <w:pPr>
              <w:pStyle w:val="88"/>
              <w:spacing w:line="240" w:lineRule="auto"/>
              <w:ind w:firstLine="0" w:firstLineChars="0"/>
              <w:rPr>
                <w:rFonts w:eastAsiaTheme="minorEastAsia"/>
                <w:sz w:val="16"/>
              </w:rPr>
            </w:pPr>
          </w:p>
        </w:tc>
        <w:tc>
          <w:tcPr>
            <w:tcW w:w="2301" w:type="dxa"/>
            <w:gridSpan w:val="2"/>
            <w:vAlign w:val="center"/>
          </w:tcPr>
          <w:p>
            <w:pPr>
              <w:pStyle w:val="88"/>
              <w:spacing w:line="240" w:lineRule="auto"/>
              <w:ind w:firstLine="0" w:firstLineChars="0"/>
              <w:rPr>
                <w:rFonts w:eastAsiaTheme="minorEastAsia"/>
                <w:sz w:val="16"/>
              </w:rPr>
            </w:pPr>
            <w:r>
              <w:rPr>
                <w:rFonts w:eastAsiaTheme="minorEastAsia"/>
                <w:sz w:val="16"/>
              </w:rPr>
              <w:t>第二课堂实践</w:t>
            </w:r>
          </w:p>
        </w:tc>
        <w:tc>
          <w:tcPr>
            <w:tcW w:w="675" w:type="dxa"/>
            <w:vAlign w:val="center"/>
          </w:tcPr>
          <w:p>
            <w:pPr>
              <w:pStyle w:val="88"/>
              <w:spacing w:line="240" w:lineRule="auto"/>
              <w:ind w:firstLine="0" w:firstLineChars="0"/>
              <w:rPr>
                <w:rFonts w:eastAsiaTheme="minorEastAsia"/>
                <w:sz w:val="16"/>
              </w:rPr>
            </w:pPr>
            <w:r>
              <w:rPr>
                <w:rFonts w:eastAsiaTheme="minorEastAsia"/>
                <w:sz w:val="16"/>
              </w:rPr>
              <w:t>1.0</w:t>
            </w:r>
          </w:p>
        </w:tc>
      </w:tr>
      <w:tr>
        <w:tblPrEx>
          <w:tblCellMar>
            <w:top w:w="0" w:type="dxa"/>
            <w:left w:w="108" w:type="dxa"/>
            <w:bottom w:w="0" w:type="dxa"/>
            <w:right w:w="108" w:type="dxa"/>
          </w:tblCellMar>
        </w:tblPrEx>
        <w:trPr>
          <w:trHeight w:val="255" w:hRule="exact"/>
        </w:trPr>
        <w:tc>
          <w:tcPr>
            <w:tcW w:w="959" w:type="dxa"/>
            <w:vAlign w:val="center"/>
          </w:tcPr>
          <w:p>
            <w:pPr>
              <w:pStyle w:val="88"/>
              <w:spacing w:line="240" w:lineRule="auto"/>
              <w:ind w:firstLine="0" w:firstLineChars="0"/>
              <w:rPr>
                <w:rFonts w:eastAsiaTheme="minorEastAsia"/>
                <w:sz w:val="16"/>
              </w:rPr>
            </w:pPr>
            <w:r>
              <w:rPr>
                <w:rFonts w:eastAsiaTheme="minorEastAsia"/>
                <w:sz w:val="16"/>
              </w:rPr>
              <w:t>7I180041</w:t>
            </w:r>
          </w:p>
        </w:tc>
        <w:tc>
          <w:tcPr>
            <w:tcW w:w="2835" w:type="dxa"/>
            <w:vAlign w:val="center"/>
          </w:tcPr>
          <w:p>
            <w:pPr>
              <w:pStyle w:val="88"/>
              <w:spacing w:line="240" w:lineRule="auto"/>
              <w:ind w:firstLine="0" w:firstLineChars="0"/>
              <w:rPr>
                <w:rFonts w:hint="eastAsia" w:eastAsiaTheme="minorEastAsia"/>
                <w:sz w:val="16"/>
                <w:lang w:val="en-US" w:eastAsia="zh-CN"/>
              </w:rPr>
            </w:pPr>
            <w:r>
              <w:rPr>
                <w:rFonts w:eastAsiaTheme="minorEastAsia"/>
                <w:sz w:val="16"/>
              </w:rPr>
              <w:t>理解当代中国：英语演讲与辩论</w:t>
            </w:r>
          </w:p>
        </w:tc>
        <w:tc>
          <w:tcPr>
            <w:tcW w:w="652" w:type="dxa"/>
            <w:vAlign w:val="center"/>
          </w:tcPr>
          <w:p>
            <w:pPr>
              <w:pStyle w:val="88"/>
              <w:spacing w:line="240" w:lineRule="auto"/>
              <w:ind w:firstLine="0" w:firstLineChars="0"/>
              <w:rPr>
                <w:rFonts w:eastAsiaTheme="minorEastAsia"/>
                <w:sz w:val="16"/>
              </w:rPr>
            </w:pPr>
            <w:r>
              <w:rPr>
                <w:rFonts w:eastAsiaTheme="minorEastAsia"/>
                <w:sz w:val="16"/>
              </w:rPr>
              <w:t>2.0</w:t>
            </w:r>
          </w:p>
        </w:tc>
        <w:tc>
          <w:tcPr>
            <w:tcW w:w="951" w:type="dxa"/>
            <w:vAlign w:val="center"/>
          </w:tcPr>
          <w:p>
            <w:pPr>
              <w:pStyle w:val="88"/>
              <w:spacing w:line="240" w:lineRule="auto"/>
              <w:ind w:firstLine="0" w:firstLineChars="0"/>
              <w:rPr>
                <w:rFonts w:eastAsiaTheme="minorEastAsia"/>
                <w:sz w:val="16"/>
              </w:rPr>
            </w:pPr>
          </w:p>
        </w:tc>
        <w:tc>
          <w:tcPr>
            <w:tcW w:w="2301" w:type="dxa"/>
            <w:gridSpan w:val="2"/>
            <w:vAlign w:val="center"/>
          </w:tcPr>
          <w:p>
            <w:pPr>
              <w:pStyle w:val="88"/>
              <w:spacing w:line="240" w:lineRule="auto"/>
              <w:ind w:firstLine="0" w:firstLineChars="0"/>
              <w:rPr>
                <w:rFonts w:eastAsiaTheme="minorEastAsia"/>
                <w:sz w:val="16"/>
              </w:rPr>
            </w:pPr>
            <w:r>
              <w:rPr>
                <w:rFonts w:eastAsiaTheme="minorEastAsia"/>
                <w:sz w:val="16"/>
              </w:rPr>
              <w:t>劳动教育实践</w:t>
            </w:r>
          </w:p>
        </w:tc>
        <w:tc>
          <w:tcPr>
            <w:tcW w:w="675" w:type="dxa"/>
            <w:vAlign w:val="center"/>
          </w:tcPr>
          <w:p>
            <w:pPr>
              <w:pStyle w:val="88"/>
              <w:spacing w:line="240" w:lineRule="auto"/>
              <w:ind w:firstLine="0" w:firstLineChars="0"/>
              <w:rPr>
                <w:rFonts w:eastAsiaTheme="minorEastAsia"/>
                <w:sz w:val="16"/>
              </w:rPr>
            </w:pPr>
            <w:r>
              <w:rPr>
                <w:rFonts w:eastAsiaTheme="minorEastAsia"/>
                <w:sz w:val="16"/>
              </w:rPr>
              <w:t>0.0</w:t>
            </w:r>
          </w:p>
        </w:tc>
      </w:tr>
      <w:tr>
        <w:tblPrEx>
          <w:tblCellMar>
            <w:top w:w="0" w:type="dxa"/>
            <w:left w:w="108" w:type="dxa"/>
            <w:bottom w:w="0" w:type="dxa"/>
            <w:right w:w="108" w:type="dxa"/>
          </w:tblCellMar>
        </w:tblPrEx>
        <w:trPr>
          <w:trHeight w:val="255" w:hRule="exact"/>
        </w:trPr>
        <w:tc>
          <w:tcPr>
            <w:tcW w:w="959" w:type="dxa"/>
            <w:vAlign w:val="center"/>
          </w:tcPr>
          <w:p>
            <w:pPr>
              <w:pStyle w:val="88"/>
              <w:spacing w:line="240" w:lineRule="auto"/>
              <w:ind w:firstLine="0" w:firstLineChars="0"/>
              <w:rPr>
                <w:rFonts w:eastAsiaTheme="minorEastAsia"/>
                <w:sz w:val="16"/>
              </w:rPr>
            </w:pPr>
            <w:r>
              <w:rPr>
                <w:rFonts w:eastAsiaTheme="minorEastAsia"/>
                <w:sz w:val="16"/>
              </w:rPr>
              <w:t>7I170041</w:t>
            </w:r>
          </w:p>
        </w:tc>
        <w:tc>
          <w:tcPr>
            <w:tcW w:w="2835" w:type="dxa"/>
            <w:vAlign w:val="center"/>
          </w:tcPr>
          <w:p>
            <w:pPr>
              <w:pStyle w:val="88"/>
              <w:spacing w:line="240" w:lineRule="auto"/>
              <w:ind w:firstLine="0" w:firstLineChars="0"/>
              <w:rPr>
                <w:rFonts w:eastAsiaTheme="minorEastAsia"/>
                <w:sz w:val="16"/>
              </w:rPr>
            </w:pPr>
            <w:r>
              <w:rPr>
                <w:rFonts w:eastAsiaTheme="minorEastAsia"/>
                <w:sz w:val="16"/>
              </w:rPr>
              <w:t>中西文化交流导论</w:t>
            </w:r>
          </w:p>
        </w:tc>
        <w:tc>
          <w:tcPr>
            <w:tcW w:w="652" w:type="dxa"/>
            <w:vAlign w:val="center"/>
          </w:tcPr>
          <w:p>
            <w:pPr>
              <w:pStyle w:val="88"/>
              <w:spacing w:line="240" w:lineRule="auto"/>
              <w:ind w:firstLine="0" w:firstLineChars="0"/>
              <w:rPr>
                <w:rFonts w:eastAsiaTheme="minorEastAsia"/>
                <w:sz w:val="16"/>
              </w:rPr>
            </w:pPr>
            <w:r>
              <w:rPr>
                <w:rFonts w:eastAsiaTheme="minorEastAsia"/>
                <w:sz w:val="16"/>
              </w:rPr>
              <w:t>2.0</w:t>
            </w:r>
          </w:p>
        </w:tc>
        <w:tc>
          <w:tcPr>
            <w:tcW w:w="951" w:type="dxa"/>
            <w:vAlign w:val="center"/>
          </w:tcPr>
          <w:p>
            <w:pPr>
              <w:pStyle w:val="88"/>
              <w:spacing w:line="240" w:lineRule="auto"/>
              <w:ind w:firstLine="0" w:firstLineChars="0"/>
              <w:rPr>
                <w:rFonts w:eastAsiaTheme="minorEastAsia"/>
                <w:sz w:val="16"/>
              </w:rPr>
            </w:pPr>
          </w:p>
        </w:tc>
        <w:tc>
          <w:tcPr>
            <w:tcW w:w="2301" w:type="dxa"/>
            <w:gridSpan w:val="2"/>
            <w:vAlign w:val="center"/>
          </w:tcPr>
          <w:p>
            <w:pPr>
              <w:pStyle w:val="88"/>
              <w:spacing w:line="240" w:lineRule="auto"/>
              <w:ind w:firstLine="0" w:firstLineChars="0"/>
              <w:rPr>
                <w:rFonts w:eastAsiaTheme="minorEastAsia"/>
                <w:sz w:val="16"/>
              </w:rPr>
            </w:pPr>
            <w:r>
              <w:rPr>
                <w:rFonts w:eastAsiaTheme="minorEastAsia"/>
                <w:sz w:val="16"/>
              </w:rPr>
              <w:t>暑期社会实践</w:t>
            </w:r>
          </w:p>
        </w:tc>
        <w:tc>
          <w:tcPr>
            <w:tcW w:w="675" w:type="dxa"/>
            <w:vAlign w:val="center"/>
          </w:tcPr>
          <w:p>
            <w:pPr>
              <w:pStyle w:val="88"/>
              <w:spacing w:line="240" w:lineRule="auto"/>
              <w:ind w:firstLine="0" w:firstLineChars="0"/>
              <w:rPr>
                <w:rFonts w:eastAsiaTheme="minorEastAsia"/>
                <w:sz w:val="16"/>
              </w:rPr>
            </w:pPr>
            <w:r>
              <w:rPr>
                <w:rFonts w:eastAsiaTheme="minorEastAsia"/>
                <w:sz w:val="16"/>
              </w:rPr>
              <w:t>0.0</w:t>
            </w:r>
          </w:p>
        </w:tc>
      </w:tr>
      <w:tr>
        <w:tblPrEx>
          <w:tblCellMar>
            <w:top w:w="0" w:type="dxa"/>
            <w:left w:w="108" w:type="dxa"/>
            <w:bottom w:w="0" w:type="dxa"/>
            <w:right w:w="108" w:type="dxa"/>
          </w:tblCellMar>
        </w:tblPrEx>
        <w:trPr>
          <w:trHeight w:val="255" w:hRule="exact"/>
        </w:trPr>
        <w:tc>
          <w:tcPr>
            <w:tcW w:w="959" w:type="dxa"/>
            <w:vAlign w:val="center"/>
          </w:tcPr>
          <w:p>
            <w:pPr>
              <w:pStyle w:val="88"/>
              <w:spacing w:line="240" w:lineRule="auto"/>
              <w:ind w:firstLine="0" w:firstLineChars="0"/>
              <w:rPr>
                <w:rFonts w:eastAsiaTheme="minorEastAsia"/>
                <w:sz w:val="16"/>
              </w:rPr>
            </w:pPr>
            <w:r>
              <w:rPr>
                <w:rFonts w:eastAsiaTheme="minorEastAsia"/>
                <w:sz w:val="16"/>
              </w:rPr>
              <w:t>7I140041</w:t>
            </w:r>
          </w:p>
        </w:tc>
        <w:tc>
          <w:tcPr>
            <w:tcW w:w="2835" w:type="dxa"/>
            <w:vAlign w:val="center"/>
          </w:tcPr>
          <w:p>
            <w:pPr>
              <w:pStyle w:val="88"/>
              <w:spacing w:line="240" w:lineRule="auto"/>
              <w:ind w:firstLine="0" w:firstLineChars="0"/>
              <w:rPr>
                <w:rFonts w:eastAsiaTheme="minorEastAsia"/>
                <w:sz w:val="16"/>
              </w:rPr>
            </w:pPr>
            <w:r>
              <w:rPr>
                <w:rFonts w:eastAsiaTheme="minorEastAsia"/>
                <w:sz w:val="16"/>
              </w:rPr>
              <w:t>商务翻译（英译汉）</w:t>
            </w:r>
          </w:p>
        </w:tc>
        <w:tc>
          <w:tcPr>
            <w:tcW w:w="652" w:type="dxa"/>
            <w:vAlign w:val="center"/>
          </w:tcPr>
          <w:p>
            <w:pPr>
              <w:pStyle w:val="88"/>
              <w:spacing w:line="240" w:lineRule="auto"/>
              <w:ind w:firstLine="0" w:firstLineChars="0"/>
              <w:rPr>
                <w:rFonts w:eastAsiaTheme="minorEastAsia"/>
                <w:sz w:val="16"/>
              </w:rPr>
            </w:pPr>
            <w:r>
              <w:rPr>
                <w:rFonts w:eastAsiaTheme="minorEastAsia"/>
                <w:sz w:val="16"/>
              </w:rPr>
              <w:t>2.0</w:t>
            </w:r>
          </w:p>
        </w:tc>
        <w:tc>
          <w:tcPr>
            <w:tcW w:w="951" w:type="dxa"/>
            <w:vAlign w:val="center"/>
          </w:tcPr>
          <w:p>
            <w:pPr>
              <w:pStyle w:val="88"/>
              <w:spacing w:line="240" w:lineRule="auto"/>
              <w:ind w:firstLine="0" w:firstLineChars="0"/>
              <w:rPr>
                <w:rFonts w:eastAsiaTheme="minorEastAsia"/>
                <w:sz w:val="16"/>
              </w:rPr>
            </w:pPr>
          </w:p>
        </w:tc>
        <w:tc>
          <w:tcPr>
            <w:tcW w:w="2301" w:type="dxa"/>
            <w:gridSpan w:val="2"/>
            <w:vAlign w:val="center"/>
          </w:tcPr>
          <w:p>
            <w:pPr>
              <w:pStyle w:val="88"/>
              <w:spacing w:line="240" w:lineRule="auto"/>
              <w:ind w:firstLine="0" w:firstLineChars="0"/>
              <w:rPr>
                <w:rFonts w:eastAsiaTheme="minorEastAsia"/>
                <w:sz w:val="16"/>
              </w:rPr>
            </w:pPr>
            <w:r>
              <w:rPr>
                <w:rFonts w:eastAsiaTheme="minorEastAsia"/>
                <w:sz w:val="16"/>
              </w:rPr>
              <w:t>讲座</w:t>
            </w:r>
          </w:p>
        </w:tc>
        <w:tc>
          <w:tcPr>
            <w:tcW w:w="675" w:type="dxa"/>
            <w:vAlign w:val="center"/>
          </w:tcPr>
          <w:p>
            <w:pPr>
              <w:pStyle w:val="88"/>
              <w:spacing w:line="240" w:lineRule="auto"/>
              <w:ind w:firstLine="0" w:firstLineChars="0"/>
              <w:rPr>
                <w:rFonts w:eastAsiaTheme="minorEastAsia"/>
                <w:sz w:val="16"/>
              </w:rPr>
            </w:pPr>
            <w:r>
              <w:rPr>
                <w:rFonts w:eastAsiaTheme="minorEastAsia"/>
                <w:sz w:val="16"/>
              </w:rPr>
              <w:t>0.0</w:t>
            </w:r>
          </w:p>
        </w:tc>
      </w:tr>
      <w:tr>
        <w:tblPrEx>
          <w:tblCellMar>
            <w:top w:w="0" w:type="dxa"/>
            <w:left w:w="108" w:type="dxa"/>
            <w:bottom w:w="0" w:type="dxa"/>
            <w:right w:w="108" w:type="dxa"/>
          </w:tblCellMar>
        </w:tblPrEx>
        <w:trPr>
          <w:trHeight w:val="255" w:hRule="exact"/>
        </w:trPr>
        <w:tc>
          <w:tcPr>
            <w:tcW w:w="959" w:type="dxa"/>
            <w:vAlign w:val="center"/>
          </w:tcPr>
          <w:p>
            <w:pPr>
              <w:pStyle w:val="88"/>
              <w:spacing w:line="240" w:lineRule="auto"/>
              <w:ind w:firstLine="0" w:firstLineChars="0"/>
              <w:rPr>
                <w:rFonts w:eastAsiaTheme="minorEastAsia"/>
                <w:sz w:val="16"/>
              </w:rPr>
            </w:pPr>
            <w:r>
              <w:rPr>
                <w:rFonts w:eastAsiaTheme="minorEastAsia"/>
                <w:sz w:val="16"/>
              </w:rPr>
              <w:t>7I150041</w:t>
            </w:r>
          </w:p>
        </w:tc>
        <w:tc>
          <w:tcPr>
            <w:tcW w:w="2835" w:type="dxa"/>
            <w:vAlign w:val="center"/>
          </w:tcPr>
          <w:p>
            <w:pPr>
              <w:pStyle w:val="88"/>
              <w:spacing w:line="240" w:lineRule="auto"/>
              <w:ind w:firstLine="0" w:firstLineChars="0"/>
              <w:rPr>
                <w:rFonts w:eastAsiaTheme="minorEastAsia"/>
                <w:sz w:val="16"/>
              </w:rPr>
            </w:pPr>
            <w:r>
              <w:rPr>
                <w:rFonts w:eastAsiaTheme="minorEastAsia"/>
                <w:sz w:val="16"/>
              </w:rPr>
              <w:t>理解当代中国：汉英翻译</w:t>
            </w:r>
          </w:p>
        </w:tc>
        <w:tc>
          <w:tcPr>
            <w:tcW w:w="652" w:type="dxa"/>
            <w:vAlign w:val="center"/>
          </w:tcPr>
          <w:p>
            <w:pPr>
              <w:pStyle w:val="88"/>
              <w:spacing w:line="240" w:lineRule="auto"/>
              <w:ind w:firstLine="0" w:firstLineChars="0"/>
              <w:rPr>
                <w:rFonts w:eastAsiaTheme="minorEastAsia"/>
                <w:sz w:val="16"/>
              </w:rPr>
            </w:pPr>
            <w:r>
              <w:rPr>
                <w:rFonts w:eastAsiaTheme="minorEastAsia"/>
                <w:sz w:val="16"/>
              </w:rPr>
              <w:t>2.0</w:t>
            </w:r>
          </w:p>
        </w:tc>
        <w:tc>
          <w:tcPr>
            <w:tcW w:w="951" w:type="dxa"/>
            <w:vAlign w:val="center"/>
          </w:tcPr>
          <w:p>
            <w:pPr>
              <w:pStyle w:val="88"/>
              <w:spacing w:line="240" w:lineRule="auto"/>
              <w:ind w:firstLine="0" w:firstLineChars="0"/>
              <w:rPr>
                <w:rFonts w:eastAsiaTheme="minorEastAsia"/>
                <w:sz w:val="16"/>
              </w:rPr>
            </w:pPr>
          </w:p>
        </w:tc>
        <w:tc>
          <w:tcPr>
            <w:tcW w:w="2301" w:type="dxa"/>
            <w:gridSpan w:val="2"/>
            <w:vAlign w:val="center"/>
          </w:tcPr>
          <w:p>
            <w:pPr>
              <w:pStyle w:val="88"/>
              <w:spacing w:line="240" w:lineRule="auto"/>
              <w:ind w:firstLine="0" w:firstLineChars="0"/>
              <w:rPr>
                <w:rFonts w:eastAsiaTheme="minorEastAsia"/>
                <w:sz w:val="16"/>
              </w:rPr>
            </w:pPr>
            <w:r>
              <w:rPr>
                <w:rFonts w:eastAsiaTheme="minorEastAsia"/>
                <w:sz w:val="16"/>
              </w:rPr>
              <w:t>课外体育锻炼</w:t>
            </w:r>
          </w:p>
        </w:tc>
        <w:tc>
          <w:tcPr>
            <w:tcW w:w="675" w:type="dxa"/>
            <w:vAlign w:val="center"/>
          </w:tcPr>
          <w:p>
            <w:pPr>
              <w:pStyle w:val="88"/>
              <w:spacing w:line="240" w:lineRule="auto"/>
              <w:ind w:firstLine="0" w:firstLineChars="0"/>
              <w:rPr>
                <w:rFonts w:eastAsiaTheme="minorEastAsia"/>
                <w:sz w:val="16"/>
              </w:rPr>
            </w:pPr>
            <w:r>
              <w:rPr>
                <w:rFonts w:eastAsiaTheme="minorEastAsia"/>
                <w:sz w:val="16"/>
              </w:rPr>
              <w:t>0.0</w:t>
            </w:r>
          </w:p>
        </w:tc>
      </w:tr>
      <w:tr>
        <w:tblPrEx>
          <w:tblCellMar>
            <w:top w:w="0" w:type="dxa"/>
            <w:left w:w="108" w:type="dxa"/>
            <w:bottom w:w="0" w:type="dxa"/>
            <w:right w:w="108" w:type="dxa"/>
          </w:tblCellMar>
        </w:tblPrEx>
        <w:trPr>
          <w:trHeight w:val="255" w:hRule="exact"/>
        </w:trPr>
        <w:tc>
          <w:tcPr>
            <w:tcW w:w="959" w:type="dxa"/>
            <w:vAlign w:val="center"/>
          </w:tcPr>
          <w:p>
            <w:pPr>
              <w:pStyle w:val="88"/>
              <w:spacing w:line="240" w:lineRule="auto"/>
              <w:ind w:firstLine="0" w:firstLineChars="0"/>
              <w:rPr>
                <w:rFonts w:eastAsiaTheme="minorEastAsia"/>
                <w:sz w:val="16"/>
              </w:rPr>
            </w:pPr>
          </w:p>
        </w:tc>
        <w:tc>
          <w:tcPr>
            <w:tcW w:w="2835" w:type="dxa"/>
            <w:vAlign w:val="center"/>
          </w:tcPr>
          <w:p>
            <w:pPr>
              <w:pStyle w:val="88"/>
              <w:spacing w:line="240" w:lineRule="auto"/>
              <w:ind w:firstLine="0" w:firstLineChars="0"/>
              <w:rPr>
                <w:rFonts w:eastAsiaTheme="minorEastAsia"/>
                <w:sz w:val="16"/>
              </w:rPr>
            </w:pPr>
            <w:r>
              <w:rPr>
                <w:rFonts w:eastAsiaTheme="minorEastAsia"/>
                <w:sz w:val="16"/>
              </w:rPr>
              <w:t>商务导论</w:t>
            </w:r>
          </w:p>
        </w:tc>
        <w:tc>
          <w:tcPr>
            <w:tcW w:w="652" w:type="dxa"/>
            <w:vAlign w:val="center"/>
          </w:tcPr>
          <w:p>
            <w:pPr>
              <w:pStyle w:val="88"/>
              <w:spacing w:line="240" w:lineRule="auto"/>
              <w:ind w:firstLine="0" w:firstLineChars="0"/>
              <w:rPr>
                <w:rFonts w:eastAsiaTheme="minorEastAsia"/>
                <w:sz w:val="16"/>
              </w:rPr>
            </w:pPr>
            <w:r>
              <w:rPr>
                <w:rFonts w:eastAsiaTheme="minorEastAsia"/>
                <w:sz w:val="16"/>
              </w:rPr>
              <w:t>2.0</w:t>
            </w:r>
          </w:p>
        </w:tc>
        <w:tc>
          <w:tcPr>
            <w:tcW w:w="951" w:type="dxa"/>
            <w:vAlign w:val="center"/>
          </w:tcPr>
          <w:p>
            <w:pPr>
              <w:pStyle w:val="88"/>
              <w:spacing w:line="240" w:lineRule="auto"/>
              <w:ind w:firstLine="0" w:firstLineChars="0"/>
              <w:rPr>
                <w:rFonts w:eastAsiaTheme="minorEastAsia"/>
                <w:sz w:val="16"/>
              </w:rPr>
            </w:pPr>
          </w:p>
        </w:tc>
        <w:tc>
          <w:tcPr>
            <w:tcW w:w="2301" w:type="dxa"/>
            <w:gridSpan w:val="2"/>
            <w:vAlign w:val="center"/>
          </w:tcPr>
          <w:p>
            <w:pPr>
              <w:pStyle w:val="88"/>
              <w:spacing w:line="240" w:lineRule="auto"/>
              <w:ind w:firstLine="0" w:firstLineChars="0"/>
              <w:rPr>
                <w:rFonts w:eastAsiaTheme="minorEastAsia"/>
                <w:sz w:val="16"/>
              </w:rPr>
            </w:pPr>
            <w:r>
              <w:rPr>
                <w:rFonts w:eastAsiaTheme="minorEastAsia"/>
                <w:sz w:val="16"/>
              </w:rPr>
              <w:t>体育健康标准辅导测试</w:t>
            </w:r>
          </w:p>
        </w:tc>
        <w:tc>
          <w:tcPr>
            <w:tcW w:w="675" w:type="dxa"/>
            <w:vAlign w:val="center"/>
          </w:tcPr>
          <w:p>
            <w:pPr>
              <w:pStyle w:val="88"/>
              <w:spacing w:line="240" w:lineRule="auto"/>
              <w:ind w:firstLine="0" w:firstLineChars="0"/>
              <w:rPr>
                <w:rFonts w:eastAsiaTheme="minorEastAsia"/>
                <w:sz w:val="16"/>
              </w:rPr>
            </w:pPr>
            <w:r>
              <w:rPr>
                <w:rFonts w:eastAsiaTheme="minorEastAsia"/>
                <w:sz w:val="16"/>
              </w:rPr>
              <w:t>0.0</w:t>
            </w:r>
          </w:p>
        </w:tc>
      </w:tr>
      <w:tr>
        <w:tblPrEx>
          <w:tblCellMar>
            <w:top w:w="0" w:type="dxa"/>
            <w:left w:w="108" w:type="dxa"/>
            <w:bottom w:w="0" w:type="dxa"/>
            <w:right w:w="108" w:type="dxa"/>
          </w:tblCellMar>
        </w:tblPrEx>
        <w:trPr>
          <w:trHeight w:val="255" w:hRule="exact"/>
        </w:trPr>
        <w:tc>
          <w:tcPr>
            <w:tcW w:w="959" w:type="dxa"/>
            <w:vAlign w:val="center"/>
          </w:tcPr>
          <w:p>
            <w:pPr>
              <w:pStyle w:val="88"/>
              <w:spacing w:line="240" w:lineRule="auto"/>
              <w:ind w:firstLine="0" w:firstLineChars="0"/>
              <w:rPr>
                <w:rFonts w:eastAsiaTheme="minorEastAsia"/>
                <w:sz w:val="16"/>
              </w:rPr>
            </w:pPr>
            <w:r>
              <w:rPr>
                <w:rFonts w:eastAsiaTheme="minorEastAsia"/>
                <w:sz w:val="16"/>
              </w:rPr>
              <w:t>6B160041</w:t>
            </w:r>
          </w:p>
        </w:tc>
        <w:tc>
          <w:tcPr>
            <w:tcW w:w="2835" w:type="dxa"/>
            <w:vAlign w:val="center"/>
          </w:tcPr>
          <w:p>
            <w:pPr>
              <w:pStyle w:val="88"/>
              <w:spacing w:line="240" w:lineRule="auto"/>
              <w:ind w:firstLine="0" w:firstLineChars="0"/>
              <w:rPr>
                <w:rFonts w:eastAsiaTheme="minorEastAsia"/>
                <w:sz w:val="16"/>
              </w:rPr>
            </w:pPr>
            <w:r>
              <w:rPr>
                <w:rFonts w:eastAsiaTheme="minorEastAsia"/>
                <w:sz w:val="16"/>
              </w:rPr>
              <w:t>经济学基础</w:t>
            </w:r>
          </w:p>
        </w:tc>
        <w:tc>
          <w:tcPr>
            <w:tcW w:w="652" w:type="dxa"/>
            <w:vAlign w:val="center"/>
          </w:tcPr>
          <w:p>
            <w:pPr>
              <w:pStyle w:val="88"/>
              <w:spacing w:line="240" w:lineRule="auto"/>
              <w:ind w:firstLine="0" w:firstLineChars="0"/>
              <w:rPr>
                <w:rFonts w:eastAsiaTheme="minorEastAsia"/>
                <w:sz w:val="16"/>
              </w:rPr>
            </w:pPr>
            <w:r>
              <w:rPr>
                <w:rFonts w:eastAsiaTheme="minorEastAsia"/>
                <w:sz w:val="16"/>
              </w:rPr>
              <w:t>2.0</w:t>
            </w:r>
          </w:p>
        </w:tc>
        <w:tc>
          <w:tcPr>
            <w:tcW w:w="951" w:type="dxa"/>
            <w:vAlign w:val="center"/>
          </w:tcPr>
          <w:p>
            <w:pPr>
              <w:pStyle w:val="88"/>
              <w:spacing w:line="240" w:lineRule="auto"/>
              <w:ind w:firstLine="0" w:firstLineChars="0"/>
              <w:rPr>
                <w:rFonts w:eastAsiaTheme="minorEastAsia"/>
                <w:sz w:val="16"/>
              </w:rPr>
            </w:pPr>
          </w:p>
        </w:tc>
        <w:tc>
          <w:tcPr>
            <w:tcW w:w="2301" w:type="dxa"/>
            <w:gridSpan w:val="2"/>
            <w:vAlign w:val="center"/>
          </w:tcPr>
          <w:p>
            <w:pPr>
              <w:pStyle w:val="88"/>
              <w:spacing w:line="240" w:lineRule="auto"/>
              <w:ind w:firstLine="0" w:firstLineChars="0"/>
              <w:rPr>
                <w:rFonts w:eastAsiaTheme="minorEastAsia"/>
                <w:sz w:val="16"/>
              </w:rPr>
            </w:pPr>
          </w:p>
        </w:tc>
        <w:tc>
          <w:tcPr>
            <w:tcW w:w="675" w:type="dxa"/>
            <w:vAlign w:val="center"/>
          </w:tcPr>
          <w:p>
            <w:pPr>
              <w:pStyle w:val="88"/>
              <w:spacing w:line="240" w:lineRule="auto"/>
              <w:ind w:firstLine="320"/>
              <w:rPr>
                <w:rFonts w:eastAsiaTheme="minorEastAsia"/>
                <w:sz w:val="16"/>
              </w:rPr>
            </w:pPr>
          </w:p>
        </w:tc>
      </w:tr>
      <w:tr>
        <w:tblPrEx>
          <w:tblCellMar>
            <w:top w:w="0" w:type="dxa"/>
            <w:left w:w="108" w:type="dxa"/>
            <w:bottom w:w="0" w:type="dxa"/>
            <w:right w:w="108" w:type="dxa"/>
          </w:tblCellMar>
        </w:tblPrEx>
        <w:trPr>
          <w:trHeight w:val="255" w:hRule="exact"/>
        </w:trPr>
        <w:tc>
          <w:tcPr>
            <w:tcW w:w="959" w:type="dxa"/>
            <w:vAlign w:val="center"/>
          </w:tcPr>
          <w:p>
            <w:pPr>
              <w:pStyle w:val="88"/>
              <w:spacing w:line="240" w:lineRule="auto"/>
              <w:ind w:firstLine="0" w:firstLineChars="0"/>
              <w:rPr>
                <w:rFonts w:eastAsiaTheme="minorEastAsia"/>
                <w:sz w:val="16"/>
              </w:rPr>
            </w:pPr>
            <w:r>
              <w:rPr>
                <w:rFonts w:eastAsiaTheme="minorEastAsia"/>
                <w:sz w:val="16"/>
              </w:rPr>
              <w:t>60120041</w:t>
            </w:r>
          </w:p>
        </w:tc>
        <w:tc>
          <w:tcPr>
            <w:tcW w:w="2835" w:type="dxa"/>
            <w:vAlign w:val="center"/>
          </w:tcPr>
          <w:p>
            <w:pPr>
              <w:pStyle w:val="88"/>
              <w:spacing w:line="240" w:lineRule="auto"/>
              <w:ind w:firstLine="0" w:firstLineChars="0"/>
              <w:rPr>
                <w:rFonts w:eastAsiaTheme="minorEastAsia"/>
                <w:sz w:val="16"/>
              </w:rPr>
            </w:pPr>
            <w:r>
              <w:rPr>
                <w:rFonts w:eastAsiaTheme="minorEastAsia"/>
                <w:sz w:val="16"/>
              </w:rPr>
              <w:t>管理学导论</w:t>
            </w:r>
          </w:p>
        </w:tc>
        <w:tc>
          <w:tcPr>
            <w:tcW w:w="652" w:type="dxa"/>
            <w:vAlign w:val="center"/>
          </w:tcPr>
          <w:p>
            <w:pPr>
              <w:pStyle w:val="88"/>
              <w:spacing w:line="240" w:lineRule="auto"/>
              <w:ind w:firstLine="0" w:firstLineChars="0"/>
              <w:rPr>
                <w:rFonts w:eastAsiaTheme="minorEastAsia"/>
                <w:sz w:val="16"/>
              </w:rPr>
            </w:pPr>
            <w:r>
              <w:rPr>
                <w:rFonts w:eastAsiaTheme="minorEastAsia"/>
                <w:sz w:val="16"/>
              </w:rPr>
              <w:t>2.0</w:t>
            </w:r>
          </w:p>
        </w:tc>
        <w:tc>
          <w:tcPr>
            <w:tcW w:w="951" w:type="dxa"/>
            <w:vAlign w:val="center"/>
          </w:tcPr>
          <w:p>
            <w:pPr>
              <w:pStyle w:val="88"/>
              <w:spacing w:line="240" w:lineRule="auto"/>
              <w:ind w:firstLine="0" w:firstLineChars="0"/>
              <w:rPr>
                <w:rFonts w:eastAsiaTheme="minorEastAsia"/>
                <w:sz w:val="16"/>
              </w:rPr>
            </w:pPr>
          </w:p>
        </w:tc>
        <w:tc>
          <w:tcPr>
            <w:tcW w:w="2301" w:type="dxa"/>
            <w:gridSpan w:val="2"/>
            <w:vAlign w:val="center"/>
          </w:tcPr>
          <w:p>
            <w:pPr>
              <w:pStyle w:val="88"/>
              <w:spacing w:line="240" w:lineRule="auto"/>
              <w:ind w:firstLine="0" w:firstLineChars="0"/>
              <w:rPr>
                <w:rFonts w:eastAsiaTheme="minorEastAsia"/>
                <w:sz w:val="16"/>
              </w:rPr>
            </w:pPr>
          </w:p>
        </w:tc>
        <w:tc>
          <w:tcPr>
            <w:tcW w:w="675" w:type="dxa"/>
            <w:vAlign w:val="center"/>
          </w:tcPr>
          <w:p>
            <w:pPr>
              <w:pStyle w:val="88"/>
              <w:spacing w:line="240" w:lineRule="auto"/>
              <w:ind w:firstLine="320"/>
              <w:rPr>
                <w:rFonts w:eastAsiaTheme="minorEastAsia"/>
                <w:sz w:val="16"/>
              </w:rPr>
            </w:pPr>
          </w:p>
        </w:tc>
      </w:tr>
      <w:tr>
        <w:tblPrEx>
          <w:tblCellMar>
            <w:top w:w="0" w:type="dxa"/>
            <w:left w:w="108" w:type="dxa"/>
            <w:bottom w:w="0" w:type="dxa"/>
            <w:right w:w="108" w:type="dxa"/>
          </w:tblCellMar>
        </w:tblPrEx>
        <w:trPr>
          <w:trHeight w:val="255" w:hRule="exact"/>
        </w:trPr>
        <w:tc>
          <w:tcPr>
            <w:tcW w:w="4446" w:type="dxa"/>
            <w:gridSpan w:val="3"/>
            <w:vAlign w:val="center"/>
          </w:tcPr>
          <w:p>
            <w:pPr>
              <w:pStyle w:val="88"/>
              <w:spacing w:line="240" w:lineRule="auto"/>
              <w:ind w:firstLine="0" w:firstLineChars="0"/>
              <w:rPr>
                <w:rFonts w:eastAsiaTheme="minorEastAsia"/>
                <w:sz w:val="16"/>
              </w:rPr>
            </w:pPr>
            <w:r>
              <w:rPr>
                <w:rFonts w:eastAsiaTheme="minorEastAsia"/>
                <w:b/>
                <w:sz w:val="16"/>
              </w:rPr>
              <w:t>2．专业基础选修课（选修6.0学分）</w:t>
            </w:r>
          </w:p>
        </w:tc>
        <w:tc>
          <w:tcPr>
            <w:tcW w:w="951" w:type="dxa"/>
            <w:vAlign w:val="center"/>
          </w:tcPr>
          <w:p>
            <w:pPr>
              <w:pStyle w:val="88"/>
              <w:spacing w:line="240" w:lineRule="auto"/>
              <w:ind w:firstLine="0" w:firstLineChars="0"/>
              <w:rPr>
                <w:rFonts w:eastAsiaTheme="minorEastAsia"/>
                <w:sz w:val="16"/>
              </w:rPr>
            </w:pPr>
          </w:p>
        </w:tc>
        <w:tc>
          <w:tcPr>
            <w:tcW w:w="2301" w:type="dxa"/>
            <w:gridSpan w:val="2"/>
            <w:vAlign w:val="center"/>
          </w:tcPr>
          <w:p>
            <w:pPr>
              <w:pStyle w:val="88"/>
              <w:spacing w:line="240" w:lineRule="auto"/>
              <w:ind w:firstLine="0" w:firstLineChars="0"/>
              <w:rPr>
                <w:rFonts w:eastAsiaTheme="minorEastAsia"/>
                <w:sz w:val="16"/>
              </w:rPr>
            </w:pPr>
          </w:p>
        </w:tc>
        <w:tc>
          <w:tcPr>
            <w:tcW w:w="675" w:type="dxa"/>
            <w:vAlign w:val="center"/>
          </w:tcPr>
          <w:p>
            <w:pPr>
              <w:pStyle w:val="88"/>
              <w:spacing w:line="240" w:lineRule="auto"/>
              <w:ind w:firstLine="320"/>
              <w:rPr>
                <w:rFonts w:eastAsiaTheme="minorEastAsia"/>
                <w:sz w:val="16"/>
              </w:rPr>
            </w:pPr>
          </w:p>
        </w:tc>
      </w:tr>
      <w:tr>
        <w:tblPrEx>
          <w:tblCellMar>
            <w:top w:w="0" w:type="dxa"/>
            <w:left w:w="108" w:type="dxa"/>
            <w:bottom w:w="0" w:type="dxa"/>
            <w:right w:w="108" w:type="dxa"/>
          </w:tblCellMar>
        </w:tblPrEx>
        <w:trPr>
          <w:trHeight w:val="255" w:hRule="exact"/>
        </w:trPr>
        <w:tc>
          <w:tcPr>
            <w:tcW w:w="959" w:type="dxa"/>
            <w:vAlign w:val="center"/>
          </w:tcPr>
          <w:p>
            <w:pPr>
              <w:pStyle w:val="88"/>
              <w:spacing w:line="240" w:lineRule="auto"/>
              <w:ind w:firstLine="0" w:firstLineChars="0"/>
              <w:rPr>
                <w:rFonts w:eastAsiaTheme="minorEastAsia"/>
                <w:sz w:val="16"/>
              </w:rPr>
            </w:pPr>
            <w:r>
              <w:rPr>
                <w:rFonts w:eastAsiaTheme="minorEastAsia"/>
                <w:sz w:val="16"/>
              </w:rPr>
              <w:t>7I360041</w:t>
            </w:r>
          </w:p>
        </w:tc>
        <w:tc>
          <w:tcPr>
            <w:tcW w:w="2835" w:type="dxa"/>
            <w:vAlign w:val="center"/>
          </w:tcPr>
          <w:p>
            <w:pPr>
              <w:pStyle w:val="88"/>
              <w:spacing w:line="240" w:lineRule="auto"/>
              <w:ind w:firstLine="0" w:firstLineChars="0"/>
              <w:rPr>
                <w:rFonts w:eastAsiaTheme="minorEastAsia"/>
                <w:sz w:val="16"/>
              </w:rPr>
            </w:pPr>
            <w:r>
              <w:rPr>
                <w:rFonts w:eastAsiaTheme="minorEastAsia"/>
                <w:sz w:val="16"/>
              </w:rPr>
              <w:t>商务英语报刊选读</w:t>
            </w:r>
          </w:p>
        </w:tc>
        <w:tc>
          <w:tcPr>
            <w:tcW w:w="652" w:type="dxa"/>
            <w:vAlign w:val="center"/>
          </w:tcPr>
          <w:p>
            <w:pPr>
              <w:pStyle w:val="88"/>
              <w:spacing w:line="240" w:lineRule="auto"/>
              <w:ind w:firstLine="0" w:firstLineChars="0"/>
              <w:rPr>
                <w:rFonts w:eastAsiaTheme="minorEastAsia"/>
                <w:sz w:val="16"/>
              </w:rPr>
            </w:pPr>
            <w:r>
              <w:rPr>
                <w:rFonts w:eastAsiaTheme="minorEastAsia"/>
                <w:sz w:val="16"/>
              </w:rPr>
              <w:t>2.0</w:t>
            </w:r>
          </w:p>
        </w:tc>
        <w:tc>
          <w:tcPr>
            <w:tcW w:w="951" w:type="dxa"/>
            <w:vAlign w:val="center"/>
          </w:tcPr>
          <w:p>
            <w:pPr>
              <w:pStyle w:val="88"/>
              <w:spacing w:line="240" w:lineRule="auto"/>
              <w:ind w:firstLine="0" w:firstLineChars="0"/>
              <w:rPr>
                <w:rFonts w:eastAsiaTheme="minorEastAsia"/>
                <w:sz w:val="16"/>
              </w:rPr>
            </w:pPr>
          </w:p>
        </w:tc>
        <w:tc>
          <w:tcPr>
            <w:tcW w:w="2301" w:type="dxa"/>
            <w:gridSpan w:val="2"/>
            <w:vAlign w:val="center"/>
          </w:tcPr>
          <w:p>
            <w:pPr>
              <w:pStyle w:val="88"/>
              <w:spacing w:line="240" w:lineRule="auto"/>
              <w:ind w:firstLine="0" w:firstLineChars="0"/>
              <w:rPr>
                <w:rFonts w:eastAsiaTheme="minorEastAsia"/>
                <w:sz w:val="16"/>
              </w:rPr>
            </w:pPr>
          </w:p>
        </w:tc>
        <w:tc>
          <w:tcPr>
            <w:tcW w:w="675" w:type="dxa"/>
            <w:vAlign w:val="center"/>
          </w:tcPr>
          <w:p>
            <w:pPr>
              <w:pStyle w:val="88"/>
              <w:spacing w:line="240" w:lineRule="auto"/>
              <w:ind w:firstLine="320"/>
              <w:rPr>
                <w:rFonts w:eastAsiaTheme="minorEastAsia"/>
                <w:sz w:val="16"/>
              </w:rPr>
            </w:pPr>
          </w:p>
        </w:tc>
      </w:tr>
      <w:tr>
        <w:tblPrEx>
          <w:tblCellMar>
            <w:top w:w="0" w:type="dxa"/>
            <w:left w:w="108" w:type="dxa"/>
            <w:bottom w:w="0" w:type="dxa"/>
            <w:right w:w="108" w:type="dxa"/>
          </w:tblCellMar>
        </w:tblPrEx>
        <w:trPr>
          <w:trHeight w:val="255" w:hRule="exact"/>
        </w:trPr>
        <w:tc>
          <w:tcPr>
            <w:tcW w:w="959" w:type="dxa"/>
            <w:vAlign w:val="center"/>
          </w:tcPr>
          <w:p>
            <w:pPr>
              <w:pStyle w:val="88"/>
              <w:spacing w:line="240" w:lineRule="auto"/>
              <w:ind w:firstLine="0" w:firstLineChars="0"/>
              <w:rPr>
                <w:rFonts w:eastAsiaTheme="minorEastAsia"/>
                <w:sz w:val="16"/>
              </w:rPr>
            </w:pPr>
            <w:r>
              <w:rPr>
                <w:rFonts w:eastAsiaTheme="minorEastAsia"/>
                <w:sz w:val="16"/>
              </w:rPr>
              <w:t>76070041</w:t>
            </w:r>
          </w:p>
        </w:tc>
        <w:tc>
          <w:tcPr>
            <w:tcW w:w="2835" w:type="dxa"/>
            <w:vAlign w:val="center"/>
          </w:tcPr>
          <w:p>
            <w:pPr>
              <w:pStyle w:val="88"/>
              <w:spacing w:line="240" w:lineRule="auto"/>
              <w:ind w:firstLine="0" w:firstLineChars="0"/>
              <w:rPr>
                <w:rFonts w:eastAsiaTheme="minorEastAsia"/>
                <w:sz w:val="16"/>
              </w:rPr>
            </w:pPr>
            <w:r>
              <w:rPr>
                <w:rFonts w:eastAsiaTheme="minorEastAsia"/>
                <w:sz w:val="16"/>
              </w:rPr>
              <w:t>高级商务英语听说</w:t>
            </w:r>
          </w:p>
        </w:tc>
        <w:tc>
          <w:tcPr>
            <w:tcW w:w="652" w:type="dxa"/>
            <w:vAlign w:val="center"/>
          </w:tcPr>
          <w:p>
            <w:pPr>
              <w:pStyle w:val="88"/>
              <w:spacing w:line="240" w:lineRule="auto"/>
              <w:ind w:firstLine="0" w:firstLineChars="0"/>
              <w:rPr>
                <w:rFonts w:eastAsiaTheme="minorEastAsia"/>
                <w:sz w:val="16"/>
              </w:rPr>
            </w:pPr>
            <w:r>
              <w:rPr>
                <w:rFonts w:eastAsiaTheme="minorEastAsia"/>
                <w:sz w:val="16"/>
              </w:rPr>
              <w:t>2.0</w:t>
            </w:r>
          </w:p>
        </w:tc>
        <w:tc>
          <w:tcPr>
            <w:tcW w:w="951" w:type="dxa"/>
            <w:vAlign w:val="center"/>
          </w:tcPr>
          <w:p>
            <w:pPr>
              <w:pStyle w:val="88"/>
              <w:spacing w:line="240" w:lineRule="auto"/>
              <w:ind w:firstLine="0" w:firstLineChars="0"/>
              <w:rPr>
                <w:rFonts w:eastAsiaTheme="minorEastAsia"/>
                <w:sz w:val="16"/>
              </w:rPr>
            </w:pPr>
          </w:p>
        </w:tc>
        <w:tc>
          <w:tcPr>
            <w:tcW w:w="2301" w:type="dxa"/>
            <w:gridSpan w:val="2"/>
            <w:vAlign w:val="center"/>
          </w:tcPr>
          <w:p>
            <w:pPr>
              <w:pStyle w:val="88"/>
              <w:spacing w:line="240" w:lineRule="auto"/>
              <w:ind w:firstLine="0" w:firstLineChars="0"/>
              <w:rPr>
                <w:rFonts w:eastAsiaTheme="minorEastAsia"/>
                <w:sz w:val="16"/>
              </w:rPr>
            </w:pPr>
          </w:p>
        </w:tc>
        <w:tc>
          <w:tcPr>
            <w:tcW w:w="675" w:type="dxa"/>
            <w:vAlign w:val="center"/>
          </w:tcPr>
          <w:p>
            <w:pPr>
              <w:pStyle w:val="88"/>
              <w:spacing w:line="240" w:lineRule="auto"/>
              <w:ind w:firstLine="320"/>
              <w:rPr>
                <w:rFonts w:eastAsiaTheme="minorEastAsia"/>
                <w:sz w:val="16"/>
              </w:rPr>
            </w:pPr>
          </w:p>
        </w:tc>
      </w:tr>
      <w:tr>
        <w:tblPrEx>
          <w:tblCellMar>
            <w:top w:w="0" w:type="dxa"/>
            <w:left w:w="108" w:type="dxa"/>
            <w:bottom w:w="0" w:type="dxa"/>
            <w:right w:w="108" w:type="dxa"/>
          </w:tblCellMar>
        </w:tblPrEx>
        <w:trPr>
          <w:trHeight w:val="255" w:hRule="exact"/>
        </w:trPr>
        <w:tc>
          <w:tcPr>
            <w:tcW w:w="959" w:type="dxa"/>
            <w:vAlign w:val="center"/>
          </w:tcPr>
          <w:p>
            <w:pPr>
              <w:pStyle w:val="88"/>
              <w:spacing w:line="240" w:lineRule="auto"/>
              <w:ind w:firstLine="0" w:firstLineChars="0"/>
              <w:rPr>
                <w:rFonts w:eastAsiaTheme="minorEastAsia"/>
                <w:sz w:val="16"/>
              </w:rPr>
            </w:pPr>
            <w:r>
              <w:rPr>
                <w:rFonts w:eastAsiaTheme="minorEastAsia"/>
                <w:sz w:val="16"/>
              </w:rPr>
              <w:t>7I350041</w:t>
            </w:r>
          </w:p>
        </w:tc>
        <w:tc>
          <w:tcPr>
            <w:tcW w:w="2835" w:type="dxa"/>
            <w:vAlign w:val="center"/>
          </w:tcPr>
          <w:p>
            <w:pPr>
              <w:pStyle w:val="88"/>
              <w:spacing w:line="240" w:lineRule="auto"/>
              <w:ind w:firstLine="0" w:firstLineChars="0"/>
              <w:rPr>
                <w:rFonts w:eastAsiaTheme="minorEastAsia"/>
                <w:sz w:val="16"/>
              </w:rPr>
            </w:pPr>
            <w:r>
              <w:rPr>
                <w:rFonts w:eastAsiaTheme="minorEastAsia"/>
                <w:sz w:val="16"/>
              </w:rPr>
              <w:t>英语影视欣赏与评论</w:t>
            </w:r>
          </w:p>
        </w:tc>
        <w:tc>
          <w:tcPr>
            <w:tcW w:w="652" w:type="dxa"/>
            <w:vAlign w:val="center"/>
          </w:tcPr>
          <w:p>
            <w:pPr>
              <w:pStyle w:val="88"/>
              <w:spacing w:line="240" w:lineRule="auto"/>
              <w:ind w:firstLine="0" w:firstLineChars="0"/>
              <w:rPr>
                <w:rFonts w:eastAsiaTheme="minorEastAsia"/>
                <w:sz w:val="16"/>
              </w:rPr>
            </w:pPr>
            <w:r>
              <w:rPr>
                <w:rFonts w:eastAsiaTheme="minorEastAsia"/>
                <w:sz w:val="16"/>
              </w:rPr>
              <w:t>2.0</w:t>
            </w:r>
          </w:p>
        </w:tc>
        <w:tc>
          <w:tcPr>
            <w:tcW w:w="951" w:type="dxa"/>
            <w:vAlign w:val="center"/>
          </w:tcPr>
          <w:p>
            <w:pPr>
              <w:pStyle w:val="88"/>
              <w:spacing w:line="240" w:lineRule="auto"/>
              <w:ind w:firstLine="0" w:firstLineChars="0"/>
              <w:rPr>
                <w:rFonts w:eastAsiaTheme="minorEastAsia"/>
                <w:sz w:val="16"/>
              </w:rPr>
            </w:pPr>
          </w:p>
        </w:tc>
        <w:tc>
          <w:tcPr>
            <w:tcW w:w="2301" w:type="dxa"/>
            <w:gridSpan w:val="2"/>
            <w:vAlign w:val="center"/>
          </w:tcPr>
          <w:p>
            <w:pPr>
              <w:pStyle w:val="88"/>
              <w:spacing w:line="240" w:lineRule="auto"/>
              <w:ind w:firstLine="320"/>
              <w:rPr>
                <w:rFonts w:eastAsiaTheme="minorEastAsia"/>
                <w:sz w:val="16"/>
              </w:rPr>
            </w:pPr>
          </w:p>
        </w:tc>
        <w:tc>
          <w:tcPr>
            <w:tcW w:w="675" w:type="dxa"/>
            <w:vAlign w:val="center"/>
          </w:tcPr>
          <w:p>
            <w:pPr>
              <w:pStyle w:val="88"/>
              <w:spacing w:line="240" w:lineRule="auto"/>
              <w:ind w:firstLine="320"/>
              <w:rPr>
                <w:rFonts w:eastAsiaTheme="minorEastAsia"/>
                <w:sz w:val="16"/>
              </w:rPr>
            </w:pPr>
          </w:p>
        </w:tc>
      </w:tr>
      <w:tr>
        <w:tblPrEx>
          <w:tblCellMar>
            <w:top w:w="0" w:type="dxa"/>
            <w:left w:w="108" w:type="dxa"/>
            <w:bottom w:w="0" w:type="dxa"/>
            <w:right w:w="108" w:type="dxa"/>
          </w:tblCellMar>
        </w:tblPrEx>
        <w:trPr>
          <w:trHeight w:val="255" w:hRule="exact"/>
        </w:trPr>
        <w:tc>
          <w:tcPr>
            <w:tcW w:w="959" w:type="dxa"/>
            <w:vAlign w:val="center"/>
          </w:tcPr>
          <w:p>
            <w:pPr>
              <w:pStyle w:val="88"/>
              <w:spacing w:line="240" w:lineRule="auto"/>
              <w:ind w:firstLine="0" w:firstLineChars="0"/>
              <w:rPr>
                <w:rFonts w:eastAsiaTheme="minorEastAsia"/>
                <w:sz w:val="16"/>
              </w:rPr>
            </w:pPr>
            <w:r>
              <w:rPr>
                <w:rFonts w:eastAsiaTheme="minorEastAsia"/>
                <w:sz w:val="16"/>
              </w:rPr>
              <w:t>76400041</w:t>
            </w:r>
          </w:p>
        </w:tc>
        <w:tc>
          <w:tcPr>
            <w:tcW w:w="2835" w:type="dxa"/>
            <w:vAlign w:val="center"/>
          </w:tcPr>
          <w:p>
            <w:pPr>
              <w:pStyle w:val="88"/>
              <w:spacing w:line="240" w:lineRule="auto"/>
              <w:ind w:firstLine="0" w:firstLineChars="0"/>
              <w:rPr>
                <w:rFonts w:eastAsiaTheme="minorEastAsia"/>
                <w:sz w:val="16"/>
              </w:rPr>
            </w:pPr>
            <w:r>
              <w:rPr>
                <w:rFonts w:eastAsiaTheme="minorEastAsia"/>
                <w:sz w:val="16"/>
              </w:rPr>
              <w:t>国际商务函电</w:t>
            </w:r>
          </w:p>
        </w:tc>
        <w:tc>
          <w:tcPr>
            <w:tcW w:w="652" w:type="dxa"/>
            <w:vAlign w:val="center"/>
          </w:tcPr>
          <w:p>
            <w:pPr>
              <w:pStyle w:val="88"/>
              <w:spacing w:line="240" w:lineRule="auto"/>
              <w:ind w:firstLine="0" w:firstLineChars="0"/>
              <w:rPr>
                <w:rFonts w:eastAsiaTheme="minorEastAsia"/>
                <w:sz w:val="16"/>
              </w:rPr>
            </w:pPr>
            <w:r>
              <w:rPr>
                <w:rFonts w:eastAsiaTheme="minorEastAsia"/>
                <w:sz w:val="16"/>
              </w:rPr>
              <w:t>2.0</w:t>
            </w:r>
          </w:p>
        </w:tc>
        <w:tc>
          <w:tcPr>
            <w:tcW w:w="951" w:type="dxa"/>
            <w:vAlign w:val="center"/>
          </w:tcPr>
          <w:p>
            <w:pPr>
              <w:pStyle w:val="88"/>
              <w:spacing w:line="240" w:lineRule="auto"/>
              <w:ind w:firstLine="0" w:firstLineChars="0"/>
              <w:rPr>
                <w:rFonts w:eastAsiaTheme="minorEastAsia"/>
                <w:sz w:val="16"/>
              </w:rPr>
            </w:pPr>
          </w:p>
        </w:tc>
        <w:tc>
          <w:tcPr>
            <w:tcW w:w="2301" w:type="dxa"/>
            <w:gridSpan w:val="2"/>
            <w:vAlign w:val="center"/>
          </w:tcPr>
          <w:p>
            <w:pPr>
              <w:pStyle w:val="88"/>
              <w:spacing w:line="240" w:lineRule="auto"/>
              <w:ind w:firstLine="320"/>
              <w:rPr>
                <w:rFonts w:eastAsiaTheme="minorEastAsia"/>
                <w:sz w:val="16"/>
              </w:rPr>
            </w:pPr>
          </w:p>
        </w:tc>
        <w:tc>
          <w:tcPr>
            <w:tcW w:w="675" w:type="dxa"/>
            <w:vAlign w:val="center"/>
          </w:tcPr>
          <w:p>
            <w:pPr>
              <w:pStyle w:val="88"/>
              <w:spacing w:line="240" w:lineRule="auto"/>
              <w:ind w:firstLine="320"/>
              <w:rPr>
                <w:rFonts w:eastAsiaTheme="minorEastAsia"/>
                <w:sz w:val="16"/>
              </w:rPr>
            </w:pPr>
          </w:p>
        </w:tc>
      </w:tr>
      <w:tr>
        <w:tblPrEx>
          <w:tblCellMar>
            <w:top w:w="0" w:type="dxa"/>
            <w:left w:w="108" w:type="dxa"/>
            <w:bottom w:w="0" w:type="dxa"/>
            <w:right w:w="108" w:type="dxa"/>
          </w:tblCellMar>
        </w:tblPrEx>
        <w:trPr>
          <w:trHeight w:val="255" w:hRule="exact"/>
        </w:trPr>
        <w:tc>
          <w:tcPr>
            <w:tcW w:w="959" w:type="dxa"/>
            <w:vAlign w:val="center"/>
          </w:tcPr>
          <w:p>
            <w:pPr>
              <w:pStyle w:val="88"/>
              <w:spacing w:line="240" w:lineRule="auto"/>
              <w:ind w:firstLine="0" w:firstLineChars="0"/>
              <w:rPr>
                <w:rFonts w:eastAsiaTheme="minorEastAsia"/>
                <w:sz w:val="16"/>
              </w:rPr>
            </w:pPr>
            <w:r>
              <w:rPr>
                <w:rFonts w:eastAsiaTheme="minorEastAsia"/>
                <w:sz w:val="16"/>
              </w:rPr>
              <w:t>7I310041</w:t>
            </w:r>
          </w:p>
        </w:tc>
        <w:tc>
          <w:tcPr>
            <w:tcW w:w="2835" w:type="dxa"/>
            <w:vAlign w:val="center"/>
          </w:tcPr>
          <w:p>
            <w:pPr>
              <w:pStyle w:val="88"/>
              <w:spacing w:line="240" w:lineRule="auto"/>
              <w:ind w:firstLine="0" w:firstLineChars="0"/>
              <w:rPr>
                <w:rFonts w:eastAsiaTheme="minorEastAsia"/>
                <w:sz w:val="16"/>
              </w:rPr>
            </w:pPr>
            <w:r>
              <w:rPr>
                <w:rFonts w:eastAsiaTheme="minorEastAsia"/>
                <w:sz w:val="16"/>
              </w:rPr>
              <w:t>国际商务与商务礼仪</w:t>
            </w:r>
          </w:p>
        </w:tc>
        <w:tc>
          <w:tcPr>
            <w:tcW w:w="652" w:type="dxa"/>
            <w:vAlign w:val="center"/>
          </w:tcPr>
          <w:p>
            <w:pPr>
              <w:pStyle w:val="88"/>
              <w:spacing w:line="240" w:lineRule="auto"/>
              <w:ind w:firstLine="0" w:firstLineChars="0"/>
              <w:rPr>
                <w:rFonts w:eastAsiaTheme="minorEastAsia"/>
                <w:sz w:val="16"/>
              </w:rPr>
            </w:pPr>
            <w:r>
              <w:rPr>
                <w:rFonts w:eastAsiaTheme="minorEastAsia"/>
                <w:sz w:val="16"/>
              </w:rPr>
              <w:t>2.0</w:t>
            </w:r>
          </w:p>
        </w:tc>
        <w:tc>
          <w:tcPr>
            <w:tcW w:w="951" w:type="dxa"/>
            <w:vAlign w:val="center"/>
          </w:tcPr>
          <w:p>
            <w:pPr>
              <w:pStyle w:val="88"/>
              <w:spacing w:line="240" w:lineRule="auto"/>
              <w:ind w:firstLine="0" w:firstLineChars="0"/>
              <w:rPr>
                <w:rFonts w:eastAsiaTheme="minorEastAsia"/>
                <w:sz w:val="16"/>
              </w:rPr>
            </w:pPr>
          </w:p>
        </w:tc>
        <w:tc>
          <w:tcPr>
            <w:tcW w:w="2301" w:type="dxa"/>
            <w:gridSpan w:val="2"/>
            <w:vAlign w:val="center"/>
          </w:tcPr>
          <w:p>
            <w:pPr>
              <w:pStyle w:val="88"/>
              <w:spacing w:line="240" w:lineRule="auto"/>
              <w:ind w:firstLine="320"/>
              <w:rPr>
                <w:rFonts w:eastAsiaTheme="minorEastAsia"/>
                <w:sz w:val="16"/>
              </w:rPr>
            </w:pPr>
          </w:p>
        </w:tc>
        <w:tc>
          <w:tcPr>
            <w:tcW w:w="675" w:type="dxa"/>
            <w:vAlign w:val="center"/>
          </w:tcPr>
          <w:p>
            <w:pPr>
              <w:pStyle w:val="88"/>
              <w:spacing w:line="240" w:lineRule="auto"/>
              <w:ind w:firstLine="320"/>
              <w:rPr>
                <w:rFonts w:eastAsiaTheme="minorEastAsia"/>
                <w:sz w:val="16"/>
              </w:rPr>
            </w:pPr>
          </w:p>
        </w:tc>
      </w:tr>
      <w:tr>
        <w:tblPrEx>
          <w:tblCellMar>
            <w:top w:w="0" w:type="dxa"/>
            <w:left w:w="108" w:type="dxa"/>
            <w:bottom w:w="0" w:type="dxa"/>
            <w:right w:w="108" w:type="dxa"/>
          </w:tblCellMar>
        </w:tblPrEx>
        <w:trPr>
          <w:trHeight w:val="255" w:hRule="exact"/>
        </w:trPr>
        <w:tc>
          <w:tcPr>
            <w:tcW w:w="959" w:type="dxa"/>
            <w:vAlign w:val="center"/>
          </w:tcPr>
          <w:p>
            <w:pPr>
              <w:pStyle w:val="88"/>
              <w:spacing w:line="240" w:lineRule="auto"/>
              <w:ind w:firstLine="0" w:firstLineChars="0"/>
              <w:rPr>
                <w:rFonts w:eastAsiaTheme="minorEastAsia"/>
                <w:sz w:val="16"/>
              </w:rPr>
            </w:pPr>
            <w:r>
              <w:rPr>
                <w:rFonts w:eastAsiaTheme="minorEastAsia"/>
                <w:kern w:val="0"/>
                <w:sz w:val="16"/>
                <w:szCs w:val="14"/>
              </w:rPr>
              <w:t>512600</w:t>
            </w:r>
            <w:r>
              <w:rPr>
                <w:rFonts w:hint="eastAsia" w:eastAsiaTheme="minorEastAsia"/>
                <w:kern w:val="0"/>
                <w:sz w:val="16"/>
                <w:szCs w:val="14"/>
              </w:rPr>
              <w:t>61</w:t>
            </w:r>
          </w:p>
        </w:tc>
        <w:tc>
          <w:tcPr>
            <w:tcW w:w="2835" w:type="dxa"/>
            <w:vAlign w:val="center"/>
          </w:tcPr>
          <w:p>
            <w:pPr>
              <w:pStyle w:val="88"/>
              <w:spacing w:line="240" w:lineRule="auto"/>
              <w:ind w:firstLine="0" w:firstLineChars="0"/>
              <w:rPr>
                <w:rFonts w:eastAsiaTheme="minorEastAsia"/>
                <w:sz w:val="16"/>
              </w:rPr>
            </w:pPr>
            <w:r>
              <w:rPr>
                <w:rFonts w:hint="eastAsia" w:eastAsiaTheme="minorEastAsia"/>
                <w:sz w:val="16"/>
              </w:rPr>
              <w:t>概率论与数理统计</w:t>
            </w:r>
          </w:p>
        </w:tc>
        <w:tc>
          <w:tcPr>
            <w:tcW w:w="652" w:type="dxa"/>
            <w:vAlign w:val="center"/>
          </w:tcPr>
          <w:p>
            <w:pPr>
              <w:pStyle w:val="88"/>
              <w:spacing w:line="240" w:lineRule="auto"/>
              <w:ind w:firstLine="0" w:firstLineChars="0"/>
              <w:rPr>
                <w:rFonts w:eastAsiaTheme="minorEastAsia"/>
                <w:sz w:val="16"/>
              </w:rPr>
            </w:pPr>
            <w:r>
              <w:rPr>
                <w:rFonts w:eastAsiaTheme="minorEastAsia"/>
                <w:sz w:val="16"/>
              </w:rPr>
              <w:t>3.0</w:t>
            </w:r>
          </w:p>
        </w:tc>
        <w:tc>
          <w:tcPr>
            <w:tcW w:w="951" w:type="dxa"/>
            <w:vAlign w:val="center"/>
          </w:tcPr>
          <w:p>
            <w:pPr>
              <w:pStyle w:val="88"/>
              <w:spacing w:line="240" w:lineRule="auto"/>
              <w:ind w:firstLine="0" w:firstLineChars="0"/>
              <w:rPr>
                <w:rFonts w:eastAsiaTheme="minorEastAsia"/>
                <w:sz w:val="16"/>
              </w:rPr>
            </w:pPr>
          </w:p>
        </w:tc>
        <w:tc>
          <w:tcPr>
            <w:tcW w:w="2301" w:type="dxa"/>
            <w:gridSpan w:val="2"/>
            <w:vAlign w:val="center"/>
          </w:tcPr>
          <w:p>
            <w:pPr>
              <w:pStyle w:val="88"/>
              <w:spacing w:line="240" w:lineRule="auto"/>
              <w:ind w:firstLine="320"/>
              <w:rPr>
                <w:rFonts w:eastAsiaTheme="minorEastAsia"/>
                <w:sz w:val="16"/>
              </w:rPr>
            </w:pPr>
          </w:p>
        </w:tc>
        <w:tc>
          <w:tcPr>
            <w:tcW w:w="675" w:type="dxa"/>
            <w:vAlign w:val="center"/>
          </w:tcPr>
          <w:p>
            <w:pPr>
              <w:pStyle w:val="88"/>
              <w:spacing w:line="240" w:lineRule="auto"/>
              <w:ind w:firstLine="320"/>
              <w:rPr>
                <w:rFonts w:eastAsiaTheme="minorEastAsia"/>
                <w:sz w:val="16"/>
              </w:rPr>
            </w:pPr>
          </w:p>
        </w:tc>
      </w:tr>
      <w:tr>
        <w:tblPrEx>
          <w:tblCellMar>
            <w:top w:w="0" w:type="dxa"/>
            <w:left w:w="108" w:type="dxa"/>
            <w:bottom w:w="0" w:type="dxa"/>
            <w:right w:w="108" w:type="dxa"/>
          </w:tblCellMar>
        </w:tblPrEx>
        <w:trPr>
          <w:trHeight w:val="255" w:hRule="exact"/>
        </w:trPr>
        <w:tc>
          <w:tcPr>
            <w:tcW w:w="959" w:type="dxa"/>
            <w:vAlign w:val="center"/>
          </w:tcPr>
          <w:p>
            <w:pPr>
              <w:widowControl/>
              <w:ind w:left="105" w:leftChars="50"/>
              <w:rPr>
                <w:rFonts w:ascii="Times New Roman" w:hAnsi="Times New Roman" w:cs="Times New Roman"/>
                <w:kern w:val="0"/>
                <w:sz w:val="16"/>
                <w:szCs w:val="18"/>
              </w:rPr>
            </w:pPr>
          </w:p>
        </w:tc>
        <w:tc>
          <w:tcPr>
            <w:tcW w:w="2835" w:type="dxa"/>
            <w:vAlign w:val="center"/>
          </w:tcPr>
          <w:p>
            <w:pPr>
              <w:widowControl/>
              <w:rPr>
                <w:rFonts w:ascii="Times New Roman" w:hAnsi="Times New Roman" w:cs="Times New Roman"/>
                <w:kern w:val="0"/>
                <w:sz w:val="16"/>
                <w:szCs w:val="18"/>
              </w:rPr>
            </w:pPr>
          </w:p>
        </w:tc>
        <w:tc>
          <w:tcPr>
            <w:tcW w:w="652" w:type="dxa"/>
            <w:vAlign w:val="center"/>
          </w:tcPr>
          <w:p>
            <w:pPr>
              <w:widowControl/>
              <w:ind w:left="105" w:leftChars="50"/>
              <w:rPr>
                <w:rFonts w:ascii="Times New Roman" w:hAnsi="Times New Roman" w:cs="Times New Roman"/>
                <w:sz w:val="16"/>
                <w:szCs w:val="18"/>
              </w:rPr>
            </w:pPr>
          </w:p>
        </w:tc>
        <w:tc>
          <w:tcPr>
            <w:tcW w:w="951" w:type="dxa"/>
            <w:vAlign w:val="center"/>
          </w:tcPr>
          <w:p>
            <w:pPr>
              <w:rPr>
                <w:rFonts w:ascii="Times New Roman" w:hAnsi="Times New Roman" w:cs="Times New Roman"/>
                <w:kern w:val="0"/>
                <w:sz w:val="16"/>
                <w:szCs w:val="18"/>
              </w:rPr>
            </w:pPr>
          </w:p>
        </w:tc>
        <w:tc>
          <w:tcPr>
            <w:tcW w:w="2301" w:type="dxa"/>
            <w:gridSpan w:val="2"/>
            <w:vAlign w:val="center"/>
          </w:tcPr>
          <w:p>
            <w:pPr>
              <w:ind w:left="105" w:leftChars="50"/>
              <w:rPr>
                <w:rFonts w:ascii="Times New Roman" w:hAnsi="Times New Roman" w:cs="Times New Roman"/>
                <w:kern w:val="0"/>
                <w:sz w:val="16"/>
                <w:szCs w:val="18"/>
              </w:rPr>
            </w:pPr>
          </w:p>
        </w:tc>
        <w:tc>
          <w:tcPr>
            <w:tcW w:w="675" w:type="dxa"/>
            <w:vAlign w:val="center"/>
          </w:tcPr>
          <w:p>
            <w:pPr>
              <w:widowControl/>
              <w:ind w:left="105" w:leftChars="50"/>
              <w:rPr>
                <w:rFonts w:ascii="Times New Roman" w:hAnsi="Times New Roman" w:cs="Times New Roman"/>
                <w:kern w:val="0"/>
                <w:sz w:val="16"/>
                <w:szCs w:val="18"/>
              </w:rPr>
            </w:pPr>
          </w:p>
        </w:tc>
      </w:tr>
    </w:tbl>
    <w:p>
      <w:pPr>
        <w:spacing w:before="156" w:beforeLines="50" w:after="156" w:afterLines="50" w:line="360" w:lineRule="auto"/>
        <w:ind w:firstLine="480" w:firstLineChars="200"/>
        <w:rPr>
          <w:rFonts w:ascii="Times New Roman" w:hAnsi="Times New Roman" w:cs="Times New Roman"/>
          <w:sz w:val="24"/>
        </w:rPr>
        <w:sectPr>
          <w:pgSz w:w="11906" w:h="16838"/>
          <w:pgMar w:top="1440" w:right="1800" w:bottom="1440" w:left="1800" w:header="851" w:footer="992" w:gutter="0"/>
          <w:cols w:space="425" w:num="1"/>
          <w:docGrid w:type="lines" w:linePitch="312" w:charSpace="0"/>
        </w:sectPr>
      </w:pPr>
    </w:p>
    <w:p>
      <w:pPr>
        <w:spacing w:before="156" w:beforeLines="50" w:after="156" w:afterLines="50"/>
        <w:ind w:firstLine="211" w:firstLineChars="100"/>
        <w:rPr>
          <w:rFonts w:ascii="Times New Roman" w:hAnsi="Times New Roman" w:cs="Times New Roman"/>
          <w:b/>
          <w:bCs/>
          <w:szCs w:val="21"/>
        </w:rPr>
      </w:pPr>
      <w:r>
        <w:rPr>
          <w:rFonts w:ascii="Times New Roman" w:hAnsi="Times New Roman" w:cs="Times New Roman"/>
          <w:b/>
          <w:bCs/>
          <w:szCs w:val="21"/>
        </w:rPr>
        <w:t>（五）课程与学生知识、能力、素养达成情况关系矩阵</w:t>
      </w:r>
    </w:p>
    <w:p>
      <w:pPr>
        <w:spacing w:before="156" w:beforeLines="50"/>
        <w:ind w:firstLine="211" w:firstLineChars="100"/>
        <w:rPr>
          <w:rFonts w:ascii="Times New Roman" w:hAnsi="Times New Roman" w:cs="Times New Roman"/>
          <w:b/>
          <w:bCs/>
          <w:szCs w:val="21"/>
        </w:rPr>
      </w:pPr>
    </w:p>
    <w:tbl>
      <w:tblPr>
        <w:tblStyle w:val="32"/>
        <w:tblW w:w="124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7"/>
        <w:gridCol w:w="3422"/>
        <w:gridCol w:w="782"/>
        <w:gridCol w:w="782"/>
        <w:gridCol w:w="783"/>
        <w:gridCol w:w="783"/>
        <w:gridCol w:w="783"/>
        <w:gridCol w:w="783"/>
        <w:gridCol w:w="783"/>
        <w:gridCol w:w="783"/>
        <w:gridCol w:w="783"/>
        <w:gridCol w:w="8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4499" w:type="dxa"/>
            <w:gridSpan w:val="2"/>
            <w:tcBorders>
              <w:tl2br w:val="single" w:color="auto" w:sz="4" w:space="0"/>
            </w:tcBorders>
            <w:vAlign w:val="center"/>
          </w:tcPr>
          <w:p>
            <w:pPr>
              <w:spacing w:line="380" w:lineRule="exact"/>
              <w:jc w:val="right"/>
              <w:rPr>
                <w:rFonts w:ascii="Times New Roman" w:hAnsi="Times New Roman" w:cs="Times New Roman"/>
                <w:b/>
                <w:sz w:val="20"/>
                <w:szCs w:val="20"/>
              </w:rPr>
            </w:pPr>
            <w:r>
              <w:rPr>
                <w:rFonts w:ascii="Times New Roman" w:hAnsi="Times New Roman" w:cs="Times New Roman"/>
                <w:b/>
                <w:sz w:val="20"/>
                <w:szCs w:val="20"/>
              </w:rPr>
              <w:t>毕业要求</w:t>
            </w:r>
          </w:p>
          <w:p>
            <w:pPr>
              <w:spacing w:line="380" w:lineRule="exact"/>
              <w:jc w:val="left"/>
              <w:rPr>
                <w:rFonts w:ascii="Times New Roman" w:hAnsi="Times New Roman" w:cs="Times New Roman"/>
                <w:b/>
                <w:sz w:val="20"/>
                <w:szCs w:val="20"/>
              </w:rPr>
            </w:pPr>
            <w:r>
              <w:rPr>
                <w:rFonts w:ascii="Times New Roman" w:hAnsi="Times New Roman" w:cs="Times New Roman"/>
                <w:b/>
                <w:sz w:val="20"/>
                <w:szCs w:val="20"/>
              </w:rPr>
              <w:t>课程及类别</w:t>
            </w:r>
          </w:p>
        </w:tc>
        <w:tc>
          <w:tcPr>
            <w:tcW w:w="782" w:type="dxa"/>
            <w:tcBorders>
              <w:tl2br w:val="nil"/>
              <w:tr2bl w:val="nil"/>
            </w:tcBorders>
            <w:vAlign w:val="center"/>
          </w:tcPr>
          <w:p>
            <w:pPr>
              <w:spacing w:line="380" w:lineRule="exact"/>
              <w:jc w:val="center"/>
              <w:rPr>
                <w:rFonts w:ascii="Times New Roman" w:hAnsi="Times New Roman" w:cs="Times New Roman"/>
                <w:b/>
                <w:sz w:val="20"/>
                <w:szCs w:val="20"/>
              </w:rPr>
            </w:pPr>
            <w:r>
              <w:rPr>
                <w:rFonts w:ascii="Times New Roman" w:hAnsi="Times New Roman" w:cs="Times New Roman"/>
                <w:b/>
                <w:sz w:val="20"/>
                <w:szCs w:val="20"/>
              </w:rPr>
              <w:t>要求1</w:t>
            </w:r>
          </w:p>
        </w:tc>
        <w:tc>
          <w:tcPr>
            <w:tcW w:w="782" w:type="dxa"/>
            <w:tcBorders>
              <w:tl2br w:val="nil"/>
              <w:tr2bl w:val="nil"/>
            </w:tcBorders>
            <w:vAlign w:val="center"/>
          </w:tcPr>
          <w:p>
            <w:pPr>
              <w:spacing w:line="380" w:lineRule="exact"/>
              <w:jc w:val="center"/>
              <w:rPr>
                <w:rFonts w:ascii="Times New Roman" w:hAnsi="Times New Roman" w:cs="Times New Roman"/>
                <w:b/>
                <w:sz w:val="20"/>
                <w:szCs w:val="20"/>
              </w:rPr>
            </w:pPr>
            <w:r>
              <w:rPr>
                <w:rFonts w:ascii="Times New Roman" w:hAnsi="Times New Roman" w:cs="Times New Roman"/>
                <w:b/>
                <w:sz w:val="20"/>
                <w:szCs w:val="20"/>
              </w:rPr>
              <w:t>要求2</w:t>
            </w:r>
          </w:p>
        </w:tc>
        <w:tc>
          <w:tcPr>
            <w:tcW w:w="783" w:type="dxa"/>
            <w:tcBorders>
              <w:tl2br w:val="nil"/>
              <w:tr2bl w:val="nil"/>
            </w:tcBorders>
            <w:vAlign w:val="center"/>
          </w:tcPr>
          <w:p>
            <w:pPr>
              <w:spacing w:line="380" w:lineRule="exact"/>
              <w:jc w:val="center"/>
              <w:rPr>
                <w:rFonts w:ascii="Times New Roman" w:hAnsi="Times New Roman" w:cs="Times New Roman"/>
                <w:b/>
                <w:sz w:val="20"/>
                <w:szCs w:val="20"/>
              </w:rPr>
            </w:pPr>
            <w:r>
              <w:rPr>
                <w:rFonts w:ascii="Times New Roman" w:hAnsi="Times New Roman" w:cs="Times New Roman"/>
                <w:b/>
                <w:sz w:val="20"/>
                <w:szCs w:val="20"/>
              </w:rPr>
              <w:t>要求3</w:t>
            </w:r>
          </w:p>
        </w:tc>
        <w:tc>
          <w:tcPr>
            <w:tcW w:w="783" w:type="dxa"/>
            <w:tcBorders>
              <w:tl2br w:val="nil"/>
              <w:tr2bl w:val="nil"/>
            </w:tcBorders>
            <w:vAlign w:val="center"/>
          </w:tcPr>
          <w:p>
            <w:pPr>
              <w:spacing w:line="380" w:lineRule="exact"/>
              <w:jc w:val="center"/>
              <w:rPr>
                <w:rFonts w:ascii="Times New Roman" w:hAnsi="Times New Roman" w:cs="Times New Roman"/>
                <w:b/>
                <w:sz w:val="20"/>
                <w:szCs w:val="20"/>
              </w:rPr>
            </w:pPr>
            <w:r>
              <w:rPr>
                <w:rFonts w:ascii="Times New Roman" w:hAnsi="Times New Roman" w:cs="Times New Roman"/>
                <w:b/>
                <w:sz w:val="20"/>
                <w:szCs w:val="20"/>
              </w:rPr>
              <w:t>要求4</w:t>
            </w:r>
          </w:p>
        </w:tc>
        <w:tc>
          <w:tcPr>
            <w:tcW w:w="783" w:type="dxa"/>
            <w:tcBorders>
              <w:tl2br w:val="nil"/>
              <w:tr2bl w:val="nil"/>
            </w:tcBorders>
            <w:vAlign w:val="center"/>
          </w:tcPr>
          <w:p>
            <w:pPr>
              <w:spacing w:line="380" w:lineRule="exact"/>
              <w:jc w:val="center"/>
              <w:rPr>
                <w:rFonts w:ascii="Times New Roman" w:hAnsi="Times New Roman" w:cs="Times New Roman"/>
                <w:b/>
                <w:sz w:val="20"/>
                <w:szCs w:val="20"/>
              </w:rPr>
            </w:pPr>
            <w:r>
              <w:rPr>
                <w:rFonts w:ascii="Times New Roman" w:hAnsi="Times New Roman" w:cs="Times New Roman"/>
                <w:b/>
                <w:sz w:val="20"/>
                <w:szCs w:val="20"/>
              </w:rPr>
              <w:t>要求5</w:t>
            </w:r>
          </w:p>
        </w:tc>
        <w:tc>
          <w:tcPr>
            <w:tcW w:w="783" w:type="dxa"/>
            <w:tcBorders>
              <w:tl2br w:val="nil"/>
              <w:tr2bl w:val="nil"/>
            </w:tcBorders>
            <w:vAlign w:val="center"/>
          </w:tcPr>
          <w:p>
            <w:pPr>
              <w:spacing w:line="380" w:lineRule="exact"/>
              <w:jc w:val="center"/>
              <w:rPr>
                <w:rFonts w:ascii="Times New Roman" w:hAnsi="Times New Roman" w:cs="Times New Roman"/>
                <w:b/>
                <w:sz w:val="20"/>
                <w:szCs w:val="20"/>
              </w:rPr>
            </w:pPr>
            <w:r>
              <w:rPr>
                <w:rFonts w:ascii="Times New Roman" w:hAnsi="Times New Roman" w:cs="Times New Roman"/>
                <w:b/>
                <w:sz w:val="20"/>
                <w:szCs w:val="20"/>
              </w:rPr>
              <w:t>要求6</w:t>
            </w:r>
          </w:p>
        </w:tc>
        <w:tc>
          <w:tcPr>
            <w:tcW w:w="783" w:type="dxa"/>
            <w:tcBorders>
              <w:tl2br w:val="nil"/>
              <w:tr2bl w:val="nil"/>
            </w:tcBorders>
            <w:vAlign w:val="center"/>
          </w:tcPr>
          <w:p>
            <w:pPr>
              <w:spacing w:line="380" w:lineRule="exact"/>
              <w:jc w:val="center"/>
              <w:rPr>
                <w:rFonts w:ascii="Times New Roman" w:hAnsi="Times New Roman" w:cs="Times New Roman"/>
                <w:b/>
                <w:sz w:val="20"/>
                <w:szCs w:val="20"/>
              </w:rPr>
            </w:pPr>
            <w:r>
              <w:rPr>
                <w:rFonts w:ascii="Times New Roman" w:hAnsi="Times New Roman" w:cs="Times New Roman"/>
                <w:b/>
                <w:sz w:val="20"/>
                <w:szCs w:val="20"/>
              </w:rPr>
              <w:t>要求7</w:t>
            </w:r>
          </w:p>
        </w:tc>
        <w:tc>
          <w:tcPr>
            <w:tcW w:w="783" w:type="dxa"/>
            <w:tcBorders>
              <w:tl2br w:val="nil"/>
              <w:tr2bl w:val="nil"/>
            </w:tcBorders>
            <w:vAlign w:val="center"/>
          </w:tcPr>
          <w:p>
            <w:pPr>
              <w:spacing w:line="380" w:lineRule="exact"/>
              <w:jc w:val="center"/>
              <w:rPr>
                <w:rFonts w:ascii="Times New Roman" w:hAnsi="Times New Roman" w:cs="Times New Roman"/>
                <w:b/>
                <w:sz w:val="20"/>
                <w:szCs w:val="20"/>
              </w:rPr>
            </w:pPr>
            <w:r>
              <w:rPr>
                <w:rFonts w:ascii="Times New Roman" w:hAnsi="Times New Roman" w:cs="Times New Roman"/>
                <w:b/>
                <w:sz w:val="20"/>
                <w:szCs w:val="20"/>
              </w:rPr>
              <w:t>要求8</w:t>
            </w:r>
          </w:p>
        </w:tc>
        <w:tc>
          <w:tcPr>
            <w:tcW w:w="783" w:type="dxa"/>
            <w:tcBorders>
              <w:tl2br w:val="nil"/>
              <w:tr2bl w:val="nil"/>
            </w:tcBorders>
            <w:vAlign w:val="center"/>
          </w:tcPr>
          <w:p>
            <w:pPr>
              <w:spacing w:line="380" w:lineRule="exact"/>
              <w:jc w:val="center"/>
              <w:rPr>
                <w:rFonts w:ascii="Times New Roman" w:hAnsi="Times New Roman" w:cs="Times New Roman"/>
                <w:b/>
                <w:sz w:val="20"/>
                <w:szCs w:val="20"/>
              </w:rPr>
            </w:pPr>
            <w:r>
              <w:rPr>
                <w:rFonts w:ascii="Times New Roman" w:hAnsi="Times New Roman" w:cs="Times New Roman"/>
                <w:b/>
                <w:sz w:val="20"/>
                <w:szCs w:val="20"/>
              </w:rPr>
              <w:t>要求9</w:t>
            </w:r>
          </w:p>
        </w:tc>
        <w:tc>
          <w:tcPr>
            <w:tcW w:w="881" w:type="dxa"/>
            <w:tcBorders>
              <w:tl2br w:val="nil"/>
              <w:tr2bl w:val="nil"/>
            </w:tcBorders>
            <w:vAlign w:val="center"/>
          </w:tcPr>
          <w:p>
            <w:pPr>
              <w:spacing w:line="380" w:lineRule="exact"/>
              <w:jc w:val="center"/>
              <w:rPr>
                <w:rFonts w:ascii="Times New Roman" w:hAnsi="Times New Roman" w:cs="Times New Roman"/>
                <w:b/>
                <w:sz w:val="20"/>
                <w:szCs w:val="20"/>
              </w:rPr>
            </w:pPr>
            <w:r>
              <w:rPr>
                <w:rFonts w:ascii="Times New Roman" w:hAnsi="Times New Roman" w:cs="Times New Roman"/>
                <w:b/>
                <w:sz w:val="20"/>
                <w:szCs w:val="20"/>
              </w:rPr>
              <w:t>要求10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1077" w:type="dxa"/>
            <w:vMerge w:val="restart"/>
            <w:tcBorders>
              <w:tl2br w:val="nil"/>
              <w:tr2bl w:val="nil"/>
            </w:tcBorders>
            <w:vAlign w:val="center"/>
          </w:tcPr>
          <w:p>
            <w:pPr>
              <w:widowControl/>
              <w:jc w:val="center"/>
              <w:rPr>
                <w:rFonts w:ascii="Times New Roman" w:hAnsi="Times New Roman" w:cs="Times New Roman"/>
                <w:kern w:val="0"/>
                <w:sz w:val="20"/>
                <w:szCs w:val="20"/>
              </w:rPr>
            </w:pPr>
            <w:r>
              <w:rPr>
                <w:rFonts w:ascii="Times New Roman" w:hAnsi="Times New Roman" w:cs="Times New Roman"/>
                <w:kern w:val="0"/>
                <w:sz w:val="20"/>
                <w:szCs w:val="20"/>
              </w:rPr>
              <w:t>通识教育</w:t>
            </w:r>
          </w:p>
          <w:p>
            <w:pPr>
              <w:widowControl/>
              <w:jc w:val="center"/>
              <w:rPr>
                <w:rFonts w:ascii="Times New Roman" w:hAnsi="Times New Roman" w:cs="Times New Roman"/>
                <w:kern w:val="0"/>
                <w:sz w:val="20"/>
                <w:szCs w:val="20"/>
              </w:rPr>
            </w:pPr>
            <w:r>
              <w:rPr>
                <w:rFonts w:ascii="Times New Roman" w:hAnsi="Times New Roman" w:cs="Times New Roman"/>
                <w:kern w:val="0"/>
                <w:sz w:val="20"/>
                <w:szCs w:val="20"/>
              </w:rPr>
              <w:t>必修课程</w:t>
            </w:r>
          </w:p>
          <w:p>
            <w:pPr>
              <w:widowControl/>
              <w:jc w:val="center"/>
              <w:rPr>
                <w:rFonts w:ascii="Times New Roman" w:hAnsi="Times New Roman" w:cs="Times New Roman"/>
                <w:kern w:val="0"/>
                <w:sz w:val="20"/>
                <w:szCs w:val="20"/>
              </w:rPr>
            </w:pPr>
            <w:r>
              <w:rPr>
                <w:rFonts w:ascii="Times New Roman" w:hAnsi="Times New Roman" w:cs="Times New Roman"/>
                <w:kern w:val="0"/>
                <w:sz w:val="20"/>
                <w:szCs w:val="20"/>
              </w:rPr>
              <w:t>（A1类</w:t>
            </w:r>
          </w:p>
          <w:p>
            <w:pPr>
              <w:jc w:val="center"/>
              <w:rPr>
                <w:rFonts w:ascii="Times New Roman" w:hAnsi="Times New Roman" w:cs="Times New Roman"/>
                <w:kern w:val="0"/>
                <w:sz w:val="20"/>
                <w:szCs w:val="20"/>
              </w:rPr>
            </w:pPr>
            <w:r>
              <w:rPr>
                <w:rFonts w:ascii="Times New Roman" w:hAnsi="Times New Roman" w:cs="Times New Roman"/>
                <w:kern w:val="0"/>
                <w:sz w:val="20"/>
                <w:szCs w:val="20"/>
              </w:rPr>
              <w:t>课程）</w:t>
            </w:r>
          </w:p>
        </w:tc>
        <w:tc>
          <w:tcPr>
            <w:tcW w:w="3422" w:type="dxa"/>
            <w:tcBorders>
              <w:tl2br w:val="nil"/>
              <w:tr2bl w:val="nil"/>
            </w:tcBorders>
            <w:vAlign w:val="center"/>
          </w:tcPr>
          <w:p>
            <w:pPr>
              <w:widowControl/>
              <w:spacing w:line="240" w:lineRule="exact"/>
              <w:jc w:val="left"/>
              <w:rPr>
                <w:rFonts w:ascii="Times New Roman" w:hAnsi="Times New Roman" w:cs="Times New Roman"/>
                <w:kern w:val="0"/>
                <w:sz w:val="20"/>
                <w:szCs w:val="20"/>
              </w:rPr>
            </w:pPr>
            <w:r>
              <w:rPr>
                <w:rFonts w:ascii="Times New Roman" w:hAnsi="Times New Roman" w:cs="Times New Roman"/>
                <w:kern w:val="0"/>
                <w:sz w:val="20"/>
                <w:szCs w:val="20"/>
              </w:rPr>
              <w:t>国家安全教育</w:t>
            </w: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H</w:t>
            </w: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shd w:val="clear" w:color="auto" w:fill="auto"/>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tcPr>
          <w:p>
            <w:pPr>
              <w:spacing w:line="380" w:lineRule="exact"/>
              <w:jc w:val="center"/>
              <w:rPr>
                <w:rFonts w:ascii="Times New Roman" w:hAnsi="Times New Roman" w:cs="Times New Roman"/>
                <w:sz w:val="20"/>
                <w:szCs w:val="20"/>
              </w:rPr>
            </w:pPr>
            <w:r>
              <w:rPr>
                <w:rFonts w:ascii="Times New Roman" w:hAnsi="Times New Roman" w:cs="Times New Roman"/>
                <w:sz w:val="20"/>
                <w:szCs w:val="20"/>
              </w:rPr>
              <w:t>L</w:t>
            </w:r>
          </w:p>
        </w:tc>
        <w:tc>
          <w:tcPr>
            <w:tcW w:w="881" w:type="dxa"/>
            <w:tcBorders>
              <w:tl2br w:val="nil"/>
              <w:tr2bl w:val="nil"/>
            </w:tcBorders>
          </w:tcPr>
          <w:p>
            <w:pPr>
              <w:spacing w:line="380" w:lineRule="exact"/>
              <w:jc w:val="center"/>
              <w:rPr>
                <w:rFonts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1077" w:type="dxa"/>
            <w:vMerge w:val="continue"/>
            <w:tcBorders>
              <w:tl2br w:val="nil"/>
              <w:tr2bl w:val="nil"/>
            </w:tcBorders>
            <w:vAlign w:val="center"/>
          </w:tcPr>
          <w:p>
            <w:pPr>
              <w:jc w:val="center"/>
              <w:rPr>
                <w:rFonts w:ascii="Times New Roman" w:hAnsi="Times New Roman" w:cs="Times New Roman"/>
                <w:kern w:val="0"/>
                <w:sz w:val="20"/>
                <w:szCs w:val="20"/>
              </w:rPr>
            </w:pPr>
          </w:p>
        </w:tc>
        <w:tc>
          <w:tcPr>
            <w:tcW w:w="3422" w:type="dxa"/>
            <w:tcBorders>
              <w:tl2br w:val="nil"/>
              <w:tr2bl w:val="nil"/>
            </w:tcBorders>
            <w:vAlign w:val="center"/>
          </w:tcPr>
          <w:p>
            <w:pPr>
              <w:widowControl/>
              <w:spacing w:line="240" w:lineRule="exact"/>
              <w:jc w:val="left"/>
              <w:rPr>
                <w:rFonts w:ascii="Times New Roman" w:hAnsi="Times New Roman" w:cs="Times New Roman"/>
                <w:kern w:val="0"/>
                <w:sz w:val="20"/>
                <w:szCs w:val="20"/>
              </w:rPr>
            </w:pPr>
            <w:r>
              <w:rPr>
                <w:rFonts w:ascii="Times New Roman" w:hAnsi="Times New Roman" w:cs="Times New Roman"/>
                <w:kern w:val="0"/>
                <w:sz w:val="20"/>
                <w:szCs w:val="20"/>
              </w:rPr>
              <w:t>劳动教育</w:t>
            </w: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L</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M</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shd w:val="clear" w:color="auto" w:fill="auto"/>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tcPr>
          <w:p>
            <w:pPr>
              <w:spacing w:line="380" w:lineRule="exact"/>
              <w:jc w:val="center"/>
              <w:rPr>
                <w:rFonts w:ascii="Times New Roman" w:hAnsi="Times New Roman" w:cs="Times New Roman"/>
                <w:sz w:val="20"/>
                <w:szCs w:val="20"/>
              </w:rPr>
            </w:pPr>
            <w:r>
              <w:rPr>
                <w:rFonts w:ascii="Times New Roman" w:hAnsi="Times New Roman" w:cs="Times New Roman"/>
                <w:sz w:val="20"/>
                <w:szCs w:val="20"/>
              </w:rPr>
              <w:t>M</w:t>
            </w:r>
          </w:p>
        </w:tc>
        <w:tc>
          <w:tcPr>
            <w:tcW w:w="881" w:type="dxa"/>
            <w:tcBorders>
              <w:tl2br w:val="nil"/>
              <w:tr2bl w:val="nil"/>
            </w:tcBorders>
          </w:tcPr>
          <w:p>
            <w:pPr>
              <w:spacing w:line="380" w:lineRule="exact"/>
              <w:jc w:val="center"/>
              <w:rPr>
                <w:rFonts w:ascii="Times New Roman" w:hAnsi="Times New Roman" w:cs="Times New Roman"/>
                <w:sz w:val="20"/>
                <w:szCs w:val="20"/>
              </w:rPr>
            </w:pPr>
            <w:r>
              <w:rPr>
                <w:rFonts w:ascii="Times New Roman" w:hAnsi="Times New Roman" w:cs="Times New Roman"/>
                <w:sz w:val="20"/>
                <w:szCs w:val="20"/>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1077" w:type="dxa"/>
            <w:vMerge w:val="continue"/>
            <w:tcBorders>
              <w:tl2br w:val="nil"/>
              <w:tr2bl w:val="nil"/>
            </w:tcBorders>
            <w:vAlign w:val="center"/>
          </w:tcPr>
          <w:p>
            <w:pPr>
              <w:widowControl/>
              <w:jc w:val="center"/>
              <w:rPr>
                <w:rFonts w:ascii="Times New Roman" w:hAnsi="Times New Roman" w:cs="Times New Roman"/>
                <w:kern w:val="0"/>
                <w:sz w:val="20"/>
                <w:szCs w:val="20"/>
              </w:rPr>
            </w:pPr>
          </w:p>
        </w:tc>
        <w:tc>
          <w:tcPr>
            <w:tcW w:w="3422" w:type="dxa"/>
            <w:tcBorders>
              <w:tl2br w:val="nil"/>
              <w:tr2bl w:val="nil"/>
            </w:tcBorders>
            <w:vAlign w:val="center"/>
          </w:tcPr>
          <w:p>
            <w:pPr>
              <w:widowControl/>
              <w:spacing w:line="240" w:lineRule="exact"/>
              <w:jc w:val="left"/>
              <w:rPr>
                <w:rFonts w:ascii="Times New Roman" w:hAnsi="Times New Roman" w:cs="Times New Roman"/>
                <w:kern w:val="0"/>
                <w:sz w:val="20"/>
                <w:szCs w:val="20"/>
              </w:rPr>
            </w:pPr>
            <w:r>
              <w:rPr>
                <w:rFonts w:ascii="Times New Roman" w:hAnsi="Times New Roman" w:cs="Times New Roman"/>
                <w:kern w:val="0"/>
                <w:sz w:val="20"/>
                <w:szCs w:val="20"/>
              </w:rPr>
              <w:t>思想道德与法治</w:t>
            </w: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H</w:t>
            </w: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M</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shd w:val="clear" w:color="auto" w:fill="auto"/>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M</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tcPr>
          <w:p>
            <w:pPr>
              <w:spacing w:line="380" w:lineRule="exact"/>
              <w:jc w:val="center"/>
              <w:rPr>
                <w:rFonts w:ascii="Times New Roman" w:hAnsi="Times New Roman" w:cs="Times New Roman"/>
                <w:sz w:val="20"/>
                <w:szCs w:val="20"/>
              </w:rPr>
            </w:pPr>
            <w:r>
              <w:rPr>
                <w:rFonts w:ascii="Times New Roman" w:hAnsi="Times New Roman" w:cs="Times New Roman"/>
                <w:sz w:val="20"/>
                <w:szCs w:val="20"/>
              </w:rPr>
              <w:t>L</w:t>
            </w:r>
          </w:p>
        </w:tc>
        <w:tc>
          <w:tcPr>
            <w:tcW w:w="881" w:type="dxa"/>
            <w:tcBorders>
              <w:tl2br w:val="nil"/>
              <w:tr2bl w:val="nil"/>
            </w:tcBorders>
          </w:tcPr>
          <w:p>
            <w:pPr>
              <w:spacing w:line="380" w:lineRule="exact"/>
              <w:jc w:val="center"/>
              <w:rPr>
                <w:rFonts w:ascii="Times New Roman" w:hAnsi="Times New Roman" w:cs="Times New Roman"/>
                <w:sz w:val="20"/>
                <w:szCs w:val="20"/>
              </w:rPr>
            </w:pPr>
            <w:r>
              <w:rPr>
                <w:rFonts w:ascii="Times New Roman" w:hAnsi="Times New Roman" w:cs="Times New Roman"/>
                <w:sz w:val="20"/>
                <w:szCs w:val="20"/>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1077" w:type="dxa"/>
            <w:vMerge w:val="continue"/>
            <w:tcBorders>
              <w:tl2br w:val="nil"/>
              <w:tr2bl w:val="nil"/>
            </w:tcBorders>
            <w:vAlign w:val="center"/>
          </w:tcPr>
          <w:p>
            <w:pPr>
              <w:widowControl/>
              <w:jc w:val="center"/>
              <w:rPr>
                <w:rFonts w:ascii="Times New Roman" w:hAnsi="Times New Roman" w:cs="Times New Roman"/>
                <w:kern w:val="0"/>
                <w:sz w:val="20"/>
                <w:szCs w:val="20"/>
              </w:rPr>
            </w:pPr>
          </w:p>
        </w:tc>
        <w:tc>
          <w:tcPr>
            <w:tcW w:w="3422" w:type="dxa"/>
            <w:tcBorders>
              <w:tl2br w:val="nil"/>
              <w:tr2bl w:val="nil"/>
            </w:tcBorders>
            <w:vAlign w:val="center"/>
          </w:tcPr>
          <w:p>
            <w:pPr>
              <w:widowControl/>
              <w:spacing w:line="240" w:lineRule="exact"/>
              <w:jc w:val="left"/>
              <w:rPr>
                <w:rFonts w:ascii="Times New Roman" w:hAnsi="Times New Roman" w:cs="Times New Roman"/>
                <w:kern w:val="0"/>
                <w:sz w:val="20"/>
                <w:szCs w:val="20"/>
              </w:rPr>
            </w:pPr>
            <w:r>
              <w:rPr>
                <w:rFonts w:ascii="Times New Roman" w:hAnsi="Times New Roman" w:cs="Times New Roman"/>
                <w:kern w:val="0"/>
                <w:sz w:val="20"/>
                <w:szCs w:val="20"/>
              </w:rPr>
              <w:t>中国近现代史纲要</w:t>
            </w: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M</w:t>
            </w: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H</w:t>
            </w:r>
          </w:p>
        </w:tc>
        <w:tc>
          <w:tcPr>
            <w:tcW w:w="783" w:type="dxa"/>
            <w:tcBorders>
              <w:tl2br w:val="nil"/>
              <w:tr2bl w:val="nil"/>
            </w:tcBorders>
            <w:shd w:val="clear" w:color="auto" w:fill="auto"/>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L</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tcPr>
          <w:p>
            <w:pPr>
              <w:spacing w:line="380" w:lineRule="exact"/>
              <w:jc w:val="center"/>
              <w:rPr>
                <w:rFonts w:ascii="Times New Roman" w:hAnsi="Times New Roman" w:cs="Times New Roman"/>
                <w:sz w:val="20"/>
                <w:szCs w:val="20"/>
              </w:rPr>
            </w:pPr>
          </w:p>
        </w:tc>
        <w:tc>
          <w:tcPr>
            <w:tcW w:w="881" w:type="dxa"/>
            <w:tcBorders>
              <w:tl2br w:val="nil"/>
              <w:tr2bl w:val="nil"/>
            </w:tcBorders>
          </w:tcPr>
          <w:p>
            <w:pPr>
              <w:spacing w:line="380" w:lineRule="exact"/>
              <w:jc w:val="center"/>
              <w:rPr>
                <w:rFonts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1077" w:type="dxa"/>
            <w:vMerge w:val="continue"/>
            <w:tcBorders>
              <w:tl2br w:val="nil"/>
              <w:tr2bl w:val="nil"/>
            </w:tcBorders>
            <w:vAlign w:val="center"/>
          </w:tcPr>
          <w:p>
            <w:pPr>
              <w:widowControl/>
              <w:jc w:val="center"/>
              <w:rPr>
                <w:rFonts w:ascii="Times New Roman" w:hAnsi="Times New Roman" w:cs="Times New Roman"/>
                <w:kern w:val="0"/>
                <w:sz w:val="20"/>
                <w:szCs w:val="20"/>
              </w:rPr>
            </w:pPr>
          </w:p>
        </w:tc>
        <w:tc>
          <w:tcPr>
            <w:tcW w:w="3422" w:type="dxa"/>
            <w:tcBorders>
              <w:tl2br w:val="nil"/>
              <w:tr2bl w:val="nil"/>
            </w:tcBorders>
            <w:vAlign w:val="center"/>
          </w:tcPr>
          <w:p>
            <w:pPr>
              <w:widowControl/>
              <w:spacing w:line="240" w:lineRule="exact"/>
              <w:jc w:val="left"/>
              <w:rPr>
                <w:rFonts w:ascii="Times New Roman" w:hAnsi="Times New Roman" w:cs="Times New Roman"/>
                <w:spacing w:val="-12"/>
                <w:kern w:val="0"/>
                <w:sz w:val="20"/>
                <w:szCs w:val="20"/>
              </w:rPr>
            </w:pPr>
            <w:r>
              <w:rPr>
                <w:rFonts w:ascii="Times New Roman" w:hAnsi="Times New Roman" w:cs="Times New Roman"/>
                <w:spacing w:val="-12"/>
                <w:kern w:val="0"/>
                <w:sz w:val="20"/>
                <w:szCs w:val="20"/>
              </w:rPr>
              <w:t>马克思主义基本原理</w:t>
            </w: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H</w:t>
            </w: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 xml:space="preserve">M </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shd w:val="clear" w:color="auto" w:fill="auto"/>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L</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tcPr>
          <w:p>
            <w:pPr>
              <w:spacing w:line="380" w:lineRule="exact"/>
              <w:jc w:val="center"/>
              <w:rPr>
                <w:rFonts w:ascii="Times New Roman" w:hAnsi="Times New Roman" w:cs="Times New Roman"/>
                <w:sz w:val="20"/>
                <w:szCs w:val="20"/>
              </w:rPr>
            </w:pPr>
            <w:r>
              <w:rPr>
                <w:rFonts w:ascii="Times New Roman" w:hAnsi="Times New Roman" w:cs="Times New Roman"/>
                <w:sz w:val="20"/>
                <w:szCs w:val="20"/>
              </w:rPr>
              <w:t>L</w:t>
            </w:r>
          </w:p>
        </w:tc>
        <w:tc>
          <w:tcPr>
            <w:tcW w:w="881" w:type="dxa"/>
            <w:tcBorders>
              <w:tl2br w:val="nil"/>
              <w:tr2bl w:val="nil"/>
            </w:tcBorders>
          </w:tcPr>
          <w:p>
            <w:pPr>
              <w:spacing w:line="380" w:lineRule="exact"/>
              <w:jc w:val="center"/>
              <w:rPr>
                <w:rFonts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1077" w:type="dxa"/>
            <w:vMerge w:val="continue"/>
            <w:tcBorders>
              <w:tl2br w:val="nil"/>
              <w:tr2bl w:val="nil"/>
            </w:tcBorders>
            <w:vAlign w:val="center"/>
          </w:tcPr>
          <w:p>
            <w:pPr>
              <w:widowControl/>
              <w:jc w:val="center"/>
              <w:rPr>
                <w:rFonts w:ascii="Times New Roman" w:hAnsi="Times New Roman" w:cs="Times New Roman"/>
                <w:kern w:val="0"/>
                <w:sz w:val="20"/>
                <w:szCs w:val="20"/>
              </w:rPr>
            </w:pPr>
          </w:p>
        </w:tc>
        <w:tc>
          <w:tcPr>
            <w:tcW w:w="3422" w:type="dxa"/>
            <w:tcBorders>
              <w:tl2br w:val="nil"/>
              <w:tr2bl w:val="nil"/>
            </w:tcBorders>
            <w:vAlign w:val="center"/>
          </w:tcPr>
          <w:p>
            <w:pPr>
              <w:widowControl/>
              <w:spacing w:line="240" w:lineRule="exact"/>
              <w:jc w:val="left"/>
              <w:rPr>
                <w:rFonts w:ascii="Times New Roman" w:hAnsi="Times New Roman" w:cs="Times New Roman"/>
                <w:kern w:val="0"/>
                <w:sz w:val="20"/>
                <w:szCs w:val="20"/>
              </w:rPr>
            </w:pPr>
            <w:r>
              <w:rPr>
                <w:rFonts w:ascii="Times New Roman" w:hAnsi="Times New Roman" w:cs="Times New Roman"/>
                <w:kern w:val="0"/>
                <w:sz w:val="20"/>
                <w:szCs w:val="20"/>
              </w:rPr>
              <w:t>毛泽东思想和中国特色社会主义理论体系概论</w:t>
            </w: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H</w:t>
            </w: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 xml:space="preserve">M </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shd w:val="clear" w:color="auto" w:fill="auto"/>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L</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tcPr>
          <w:p>
            <w:pPr>
              <w:spacing w:line="380" w:lineRule="exact"/>
              <w:jc w:val="center"/>
              <w:rPr>
                <w:rFonts w:ascii="Times New Roman" w:hAnsi="Times New Roman" w:cs="Times New Roman"/>
                <w:sz w:val="20"/>
                <w:szCs w:val="20"/>
              </w:rPr>
            </w:pPr>
            <w:r>
              <w:rPr>
                <w:rFonts w:ascii="Times New Roman" w:hAnsi="Times New Roman" w:cs="Times New Roman"/>
                <w:sz w:val="20"/>
                <w:szCs w:val="20"/>
              </w:rPr>
              <w:t>M</w:t>
            </w:r>
          </w:p>
        </w:tc>
        <w:tc>
          <w:tcPr>
            <w:tcW w:w="881" w:type="dxa"/>
            <w:tcBorders>
              <w:tl2br w:val="nil"/>
              <w:tr2bl w:val="nil"/>
            </w:tcBorders>
          </w:tcPr>
          <w:p>
            <w:pPr>
              <w:spacing w:line="380" w:lineRule="exact"/>
              <w:jc w:val="center"/>
              <w:rPr>
                <w:rFonts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1077" w:type="dxa"/>
            <w:vMerge w:val="continue"/>
            <w:tcBorders>
              <w:tl2br w:val="nil"/>
              <w:tr2bl w:val="nil"/>
            </w:tcBorders>
            <w:vAlign w:val="center"/>
          </w:tcPr>
          <w:p>
            <w:pPr>
              <w:widowControl/>
              <w:jc w:val="center"/>
              <w:rPr>
                <w:rFonts w:ascii="Times New Roman" w:hAnsi="Times New Roman" w:cs="Times New Roman"/>
                <w:kern w:val="0"/>
                <w:sz w:val="20"/>
                <w:szCs w:val="20"/>
              </w:rPr>
            </w:pPr>
          </w:p>
        </w:tc>
        <w:tc>
          <w:tcPr>
            <w:tcW w:w="3422" w:type="dxa"/>
            <w:tcBorders>
              <w:tl2br w:val="nil"/>
              <w:tr2bl w:val="nil"/>
            </w:tcBorders>
            <w:vAlign w:val="center"/>
          </w:tcPr>
          <w:p>
            <w:pPr>
              <w:widowControl/>
              <w:spacing w:line="240" w:lineRule="exact"/>
              <w:jc w:val="left"/>
              <w:rPr>
                <w:rFonts w:ascii="Times New Roman" w:hAnsi="Times New Roman" w:cs="Times New Roman"/>
                <w:kern w:val="0"/>
                <w:sz w:val="20"/>
                <w:szCs w:val="20"/>
              </w:rPr>
            </w:pPr>
            <w:r>
              <w:rPr>
                <w:rFonts w:ascii="Times New Roman" w:hAnsi="Times New Roman" w:cs="Times New Roman"/>
                <w:kern w:val="0"/>
                <w:sz w:val="20"/>
                <w:szCs w:val="20"/>
              </w:rPr>
              <w:t>习近平新时代中国特色社会主义理论体系概论</w:t>
            </w: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H</w:t>
            </w: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 xml:space="preserve">M </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shd w:val="clear" w:color="auto" w:fill="auto"/>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L</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tcPr>
          <w:p>
            <w:pPr>
              <w:spacing w:line="380" w:lineRule="exact"/>
              <w:jc w:val="center"/>
              <w:rPr>
                <w:rFonts w:ascii="Times New Roman" w:hAnsi="Times New Roman" w:cs="Times New Roman"/>
                <w:sz w:val="20"/>
                <w:szCs w:val="20"/>
              </w:rPr>
            </w:pPr>
            <w:r>
              <w:rPr>
                <w:rFonts w:ascii="Times New Roman" w:hAnsi="Times New Roman" w:cs="Times New Roman"/>
                <w:sz w:val="20"/>
                <w:szCs w:val="20"/>
              </w:rPr>
              <w:t>M</w:t>
            </w:r>
          </w:p>
        </w:tc>
        <w:tc>
          <w:tcPr>
            <w:tcW w:w="881" w:type="dxa"/>
            <w:tcBorders>
              <w:tl2br w:val="nil"/>
              <w:tr2bl w:val="nil"/>
            </w:tcBorders>
          </w:tcPr>
          <w:p>
            <w:pPr>
              <w:spacing w:line="380" w:lineRule="exact"/>
              <w:jc w:val="center"/>
              <w:rPr>
                <w:rFonts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1077" w:type="dxa"/>
            <w:vMerge w:val="continue"/>
            <w:tcBorders>
              <w:tl2br w:val="nil"/>
              <w:tr2bl w:val="nil"/>
            </w:tcBorders>
            <w:vAlign w:val="center"/>
          </w:tcPr>
          <w:p>
            <w:pPr>
              <w:widowControl/>
              <w:jc w:val="center"/>
              <w:rPr>
                <w:rFonts w:ascii="Times New Roman" w:hAnsi="Times New Roman" w:cs="Times New Roman"/>
                <w:kern w:val="0"/>
                <w:sz w:val="20"/>
                <w:szCs w:val="20"/>
              </w:rPr>
            </w:pPr>
          </w:p>
        </w:tc>
        <w:tc>
          <w:tcPr>
            <w:tcW w:w="3422" w:type="dxa"/>
            <w:tcBorders>
              <w:tl2br w:val="nil"/>
              <w:tr2bl w:val="nil"/>
            </w:tcBorders>
            <w:vAlign w:val="center"/>
          </w:tcPr>
          <w:p>
            <w:pPr>
              <w:widowControl/>
              <w:spacing w:line="240" w:lineRule="exact"/>
              <w:jc w:val="left"/>
              <w:rPr>
                <w:rFonts w:ascii="Times New Roman" w:hAnsi="Times New Roman" w:cs="Times New Roman"/>
                <w:kern w:val="0"/>
                <w:sz w:val="20"/>
                <w:szCs w:val="20"/>
              </w:rPr>
            </w:pPr>
            <w:r>
              <w:rPr>
                <w:rFonts w:ascii="Times New Roman" w:hAnsi="Times New Roman" w:cs="Times New Roman"/>
                <w:kern w:val="0"/>
                <w:sz w:val="20"/>
                <w:szCs w:val="20"/>
              </w:rPr>
              <w:t>形势与政策</w:t>
            </w: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H</w:t>
            </w: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 xml:space="preserve">M </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shd w:val="clear" w:color="auto" w:fill="auto"/>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L</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tcPr>
          <w:p>
            <w:pPr>
              <w:spacing w:line="380" w:lineRule="exact"/>
              <w:jc w:val="center"/>
              <w:rPr>
                <w:rFonts w:ascii="Times New Roman" w:hAnsi="Times New Roman" w:cs="Times New Roman"/>
                <w:sz w:val="20"/>
                <w:szCs w:val="20"/>
              </w:rPr>
            </w:pPr>
            <w:r>
              <w:rPr>
                <w:rFonts w:ascii="Times New Roman" w:hAnsi="Times New Roman" w:cs="Times New Roman"/>
                <w:sz w:val="20"/>
                <w:szCs w:val="20"/>
              </w:rPr>
              <w:t>H</w:t>
            </w:r>
          </w:p>
        </w:tc>
        <w:tc>
          <w:tcPr>
            <w:tcW w:w="881" w:type="dxa"/>
            <w:tcBorders>
              <w:tl2br w:val="nil"/>
              <w:tr2bl w:val="nil"/>
            </w:tcBorders>
          </w:tcPr>
          <w:p>
            <w:pPr>
              <w:spacing w:line="380" w:lineRule="exact"/>
              <w:jc w:val="center"/>
              <w:rPr>
                <w:rFonts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1077" w:type="dxa"/>
            <w:vMerge w:val="continue"/>
            <w:tcBorders>
              <w:tl2br w:val="nil"/>
              <w:tr2bl w:val="nil"/>
            </w:tcBorders>
            <w:vAlign w:val="center"/>
          </w:tcPr>
          <w:p>
            <w:pPr>
              <w:widowControl/>
              <w:jc w:val="center"/>
              <w:rPr>
                <w:rFonts w:ascii="Times New Roman" w:hAnsi="Times New Roman" w:cs="Times New Roman"/>
                <w:kern w:val="0"/>
                <w:sz w:val="20"/>
                <w:szCs w:val="20"/>
              </w:rPr>
            </w:pPr>
          </w:p>
        </w:tc>
        <w:tc>
          <w:tcPr>
            <w:tcW w:w="3422" w:type="dxa"/>
            <w:tcBorders>
              <w:tl2br w:val="nil"/>
              <w:tr2bl w:val="nil"/>
            </w:tcBorders>
            <w:vAlign w:val="center"/>
          </w:tcPr>
          <w:p>
            <w:pPr>
              <w:widowControl/>
              <w:spacing w:line="240" w:lineRule="exact"/>
              <w:jc w:val="left"/>
              <w:rPr>
                <w:rFonts w:ascii="Times New Roman" w:hAnsi="Times New Roman" w:cs="Times New Roman"/>
                <w:kern w:val="0"/>
                <w:sz w:val="20"/>
                <w:szCs w:val="20"/>
              </w:rPr>
            </w:pPr>
            <w:r>
              <w:rPr>
                <w:rFonts w:ascii="Times New Roman" w:hAnsi="Times New Roman" w:cs="Times New Roman"/>
                <w:kern w:val="0"/>
                <w:sz w:val="20"/>
                <w:szCs w:val="20"/>
              </w:rPr>
              <w:t>就业指导</w:t>
            </w: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H</w:t>
            </w: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 xml:space="preserve">M </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shd w:val="clear" w:color="auto" w:fill="auto"/>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M</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M</w:t>
            </w:r>
          </w:p>
        </w:tc>
        <w:tc>
          <w:tcPr>
            <w:tcW w:w="783" w:type="dxa"/>
            <w:tcBorders>
              <w:tl2br w:val="nil"/>
              <w:tr2bl w:val="nil"/>
            </w:tcBorders>
          </w:tcPr>
          <w:p>
            <w:pPr>
              <w:spacing w:line="380" w:lineRule="exact"/>
              <w:jc w:val="center"/>
              <w:rPr>
                <w:rFonts w:ascii="Times New Roman" w:hAnsi="Times New Roman" w:cs="Times New Roman"/>
                <w:sz w:val="20"/>
                <w:szCs w:val="20"/>
              </w:rPr>
            </w:pPr>
          </w:p>
        </w:tc>
        <w:tc>
          <w:tcPr>
            <w:tcW w:w="881" w:type="dxa"/>
            <w:tcBorders>
              <w:tl2br w:val="nil"/>
              <w:tr2bl w:val="nil"/>
            </w:tcBorders>
          </w:tcPr>
          <w:p>
            <w:pPr>
              <w:spacing w:line="380" w:lineRule="exact"/>
              <w:jc w:val="center"/>
              <w:rPr>
                <w:rFonts w:ascii="Times New Roman" w:hAnsi="Times New Roman" w:cs="Times New Roman"/>
                <w:sz w:val="20"/>
                <w:szCs w:val="20"/>
              </w:rPr>
            </w:pPr>
            <w:r>
              <w:rPr>
                <w:rFonts w:ascii="Times New Roman" w:hAnsi="Times New Roman" w:cs="Times New Roman"/>
                <w:sz w:val="20"/>
                <w:szCs w:val="20"/>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1077" w:type="dxa"/>
            <w:vMerge w:val="continue"/>
            <w:tcBorders>
              <w:tl2br w:val="nil"/>
              <w:tr2bl w:val="nil"/>
            </w:tcBorders>
            <w:vAlign w:val="center"/>
          </w:tcPr>
          <w:p>
            <w:pPr>
              <w:widowControl/>
              <w:jc w:val="center"/>
              <w:rPr>
                <w:rFonts w:ascii="Times New Roman" w:hAnsi="Times New Roman" w:cs="Times New Roman"/>
                <w:kern w:val="0"/>
                <w:sz w:val="20"/>
                <w:szCs w:val="20"/>
              </w:rPr>
            </w:pPr>
          </w:p>
        </w:tc>
        <w:tc>
          <w:tcPr>
            <w:tcW w:w="3422" w:type="dxa"/>
            <w:tcBorders>
              <w:tl2br w:val="nil"/>
              <w:tr2bl w:val="nil"/>
            </w:tcBorders>
            <w:vAlign w:val="center"/>
          </w:tcPr>
          <w:p>
            <w:pPr>
              <w:widowControl/>
              <w:spacing w:line="240" w:lineRule="exact"/>
              <w:jc w:val="left"/>
              <w:rPr>
                <w:rFonts w:ascii="Times New Roman" w:hAnsi="Times New Roman" w:cs="Times New Roman"/>
                <w:kern w:val="0"/>
                <w:sz w:val="20"/>
                <w:szCs w:val="20"/>
              </w:rPr>
            </w:pPr>
            <w:r>
              <w:rPr>
                <w:rFonts w:ascii="Times New Roman" w:hAnsi="Times New Roman" w:cs="Times New Roman"/>
                <w:kern w:val="0"/>
                <w:sz w:val="20"/>
                <w:szCs w:val="20"/>
              </w:rPr>
              <w:t>大学计算机基础</w:t>
            </w: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M</w:t>
            </w: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 xml:space="preserve"> </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shd w:val="clear" w:color="auto" w:fill="auto"/>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M</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H</w:t>
            </w:r>
          </w:p>
        </w:tc>
        <w:tc>
          <w:tcPr>
            <w:tcW w:w="783" w:type="dxa"/>
            <w:tcBorders>
              <w:tl2br w:val="nil"/>
              <w:tr2bl w:val="nil"/>
            </w:tcBorders>
          </w:tcPr>
          <w:p>
            <w:pPr>
              <w:spacing w:line="380" w:lineRule="exact"/>
              <w:jc w:val="center"/>
              <w:rPr>
                <w:rFonts w:ascii="Times New Roman" w:hAnsi="Times New Roman" w:cs="Times New Roman"/>
                <w:sz w:val="20"/>
                <w:szCs w:val="20"/>
              </w:rPr>
            </w:pPr>
            <w:r>
              <w:rPr>
                <w:rFonts w:ascii="Times New Roman" w:hAnsi="Times New Roman" w:cs="Times New Roman"/>
                <w:sz w:val="20"/>
                <w:szCs w:val="20"/>
              </w:rPr>
              <w:t>L</w:t>
            </w:r>
          </w:p>
        </w:tc>
        <w:tc>
          <w:tcPr>
            <w:tcW w:w="881" w:type="dxa"/>
            <w:tcBorders>
              <w:tl2br w:val="nil"/>
              <w:tr2bl w:val="nil"/>
            </w:tcBorders>
          </w:tcPr>
          <w:p>
            <w:pPr>
              <w:spacing w:line="380" w:lineRule="exact"/>
              <w:jc w:val="center"/>
              <w:rPr>
                <w:rFonts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1077" w:type="dxa"/>
            <w:vMerge w:val="continue"/>
            <w:tcBorders>
              <w:tl2br w:val="nil"/>
              <w:tr2bl w:val="nil"/>
            </w:tcBorders>
            <w:vAlign w:val="center"/>
          </w:tcPr>
          <w:p>
            <w:pPr>
              <w:widowControl/>
              <w:jc w:val="center"/>
              <w:rPr>
                <w:rFonts w:ascii="Times New Roman" w:hAnsi="Times New Roman" w:cs="Times New Roman"/>
                <w:kern w:val="0"/>
                <w:sz w:val="20"/>
                <w:szCs w:val="20"/>
              </w:rPr>
            </w:pPr>
          </w:p>
        </w:tc>
        <w:tc>
          <w:tcPr>
            <w:tcW w:w="3422" w:type="dxa"/>
            <w:tcBorders>
              <w:tl2br w:val="nil"/>
              <w:tr2bl w:val="nil"/>
            </w:tcBorders>
            <w:vAlign w:val="center"/>
          </w:tcPr>
          <w:p>
            <w:pPr>
              <w:widowControl/>
              <w:spacing w:line="240" w:lineRule="exact"/>
              <w:jc w:val="left"/>
              <w:rPr>
                <w:rFonts w:ascii="Times New Roman" w:hAnsi="Times New Roman" w:cs="Times New Roman"/>
                <w:kern w:val="0"/>
                <w:sz w:val="20"/>
                <w:szCs w:val="20"/>
              </w:rPr>
            </w:pPr>
            <w:r>
              <w:rPr>
                <w:rFonts w:ascii="Times New Roman" w:hAnsi="Times New Roman" w:cs="Times New Roman"/>
                <w:kern w:val="0"/>
                <w:sz w:val="20"/>
                <w:szCs w:val="20"/>
              </w:rPr>
              <w:t>第二外语（日语/西班牙语/法语）</w:t>
            </w: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L</w:t>
            </w: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H</w:t>
            </w:r>
          </w:p>
        </w:tc>
        <w:tc>
          <w:tcPr>
            <w:tcW w:w="783" w:type="dxa"/>
            <w:tcBorders>
              <w:tl2br w:val="nil"/>
              <w:tr2bl w:val="nil"/>
            </w:tcBorders>
            <w:shd w:val="clear" w:color="auto" w:fill="auto"/>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L</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tcPr>
          <w:p>
            <w:pPr>
              <w:spacing w:line="380" w:lineRule="exact"/>
              <w:jc w:val="center"/>
              <w:rPr>
                <w:rFonts w:ascii="Times New Roman" w:hAnsi="Times New Roman" w:cs="Times New Roman"/>
                <w:sz w:val="20"/>
                <w:szCs w:val="20"/>
              </w:rPr>
            </w:pPr>
            <w:r>
              <w:rPr>
                <w:rFonts w:ascii="Times New Roman" w:hAnsi="Times New Roman" w:cs="Times New Roman"/>
                <w:sz w:val="20"/>
                <w:szCs w:val="20"/>
              </w:rPr>
              <w:t>M</w:t>
            </w:r>
          </w:p>
        </w:tc>
        <w:tc>
          <w:tcPr>
            <w:tcW w:w="881" w:type="dxa"/>
            <w:tcBorders>
              <w:tl2br w:val="nil"/>
              <w:tr2bl w:val="nil"/>
            </w:tcBorders>
          </w:tcPr>
          <w:p>
            <w:pPr>
              <w:spacing w:line="380" w:lineRule="exact"/>
              <w:jc w:val="center"/>
              <w:rPr>
                <w:rFonts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1077" w:type="dxa"/>
            <w:vMerge w:val="continue"/>
            <w:tcBorders>
              <w:tl2br w:val="nil"/>
              <w:tr2bl w:val="nil"/>
            </w:tcBorders>
            <w:vAlign w:val="center"/>
          </w:tcPr>
          <w:p>
            <w:pPr>
              <w:widowControl/>
              <w:jc w:val="center"/>
              <w:rPr>
                <w:rFonts w:ascii="Times New Roman" w:hAnsi="Times New Roman" w:cs="Times New Roman"/>
                <w:kern w:val="0"/>
                <w:sz w:val="20"/>
                <w:szCs w:val="20"/>
              </w:rPr>
            </w:pPr>
          </w:p>
        </w:tc>
        <w:tc>
          <w:tcPr>
            <w:tcW w:w="3422" w:type="dxa"/>
            <w:tcBorders>
              <w:tl2br w:val="nil"/>
              <w:tr2bl w:val="nil"/>
            </w:tcBorders>
            <w:vAlign w:val="center"/>
          </w:tcPr>
          <w:p>
            <w:pPr>
              <w:widowControl/>
              <w:spacing w:line="240" w:lineRule="exact"/>
              <w:jc w:val="left"/>
              <w:rPr>
                <w:rFonts w:ascii="Times New Roman" w:hAnsi="Times New Roman" w:cs="Times New Roman"/>
                <w:kern w:val="0"/>
                <w:sz w:val="20"/>
                <w:szCs w:val="20"/>
              </w:rPr>
            </w:pPr>
            <w:r>
              <w:rPr>
                <w:rFonts w:ascii="Times New Roman" w:hAnsi="Times New Roman" w:cs="Times New Roman"/>
                <w:kern w:val="0"/>
                <w:sz w:val="20"/>
                <w:szCs w:val="20"/>
              </w:rPr>
              <w:t>体育</w:t>
            </w: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H</w:t>
            </w: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 xml:space="preserve">L </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shd w:val="clear" w:color="auto" w:fill="auto"/>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L</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L</w:t>
            </w:r>
          </w:p>
        </w:tc>
        <w:tc>
          <w:tcPr>
            <w:tcW w:w="881" w:type="dxa"/>
            <w:tcBorders>
              <w:tl2br w:val="nil"/>
              <w:tr2bl w:val="nil"/>
            </w:tcBorders>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1077" w:type="dxa"/>
            <w:vMerge w:val="continue"/>
            <w:tcBorders>
              <w:tl2br w:val="nil"/>
              <w:tr2bl w:val="nil"/>
            </w:tcBorders>
            <w:vAlign w:val="center"/>
          </w:tcPr>
          <w:p>
            <w:pPr>
              <w:widowControl/>
              <w:jc w:val="center"/>
              <w:rPr>
                <w:rFonts w:ascii="Times New Roman" w:hAnsi="Times New Roman" w:cs="Times New Roman"/>
                <w:kern w:val="0"/>
                <w:sz w:val="20"/>
                <w:szCs w:val="20"/>
              </w:rPr>
            </w:pPr>
          </w:p>
        </w:tc>
        <w:tc>
          <w:tcPr>
            <w:tcW w:w="3422" w:type="dxa"/>
            <w:tcBorders>
              <w:tl2br w:val="nil"/>
              <w:tr2bl w:val="nil"/>
            </w:tcBorders>
            <w:vAlign w:val="center"/>
          </w:tcPr>
          <w:p>
            <w:pPr>
              <w:widowControl/>
              <w:spacing w:line="240" w:lineRule="exact"/>
              <w:jc w:val="left"/>
              <w:rPr>
                <w:rFonts w:ascii="Times New Roman" w:hAnsi="Times New Roman" w:cs="Times New Roman"/>
                <w:kern w:val="0"/>
                <w:sz w:val="20"/>
                <w:szCs w:val="20"/>
              </w:rPr>
            </w:pPr>
            <w:r>
              <w:rPr>
                <w:rFonts w:ascii="Times New Roman" w:hAnsi="Times New Roman" w:cs="Times New Roman"/>
                <w:kern w:val="0"/>
                <w:sz w:val="20"/>
                <w:szCs w:val="20"/>
              </w:rPr>
              <w:t>军事理论</w:t>
            </w: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H</w:t>
            </w: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 xml:space="preserve">L </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shd w:val="clear" w:color="auto" w:fill="auto"/>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L</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tcPr>
          <w:p>
            <w:pPr>
              <w:spacing w:line="240" w:lineRule="exact"/>
              <w:jc w:val="center"/>
              <w:rPr>
                <w:rFonts w:ascii="Times New Roman" w:hAnsi="Times New Roman" w:cs="Times New Roman"/>
                <w:sz w:val="20"/>
                <w:szCs w:val="20"/>
              </w:rPr>
            </w:pPr>
          </w:p>
        </w:tc>
        <w:tc>
          <w:tcPr>
            <w:tcW w:w="881" w:type="dxa"/>
            <w:tcBorders>
              <w:tl2br w:val="nil"/>
              <w:tr2bl w:val="nil"/>
            </w:tcBorders>
          </w:tcPr>
          <w:p>
            <w:pPr>
              <w:spacing w:line="240" w:lineRule="exact"/>
              <w:jc w:val="center"/>
              <w:rPr>
                <w:rFonts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1077" w:type="dxa"/>
            <w:vMerge w:val="continue"/>
            <w:tcBorders>
              <w:tl2br w:val="nil"/>
              <w:tr2bl w:val="nil"/>
            </w:tcBorders>
            <w:vAlign w:val="center"/>
          </w:tcPr>
          <w:p>
            <w:pPr>
              <w:widowControl/>
              <w:jc w:val="center"/>
              <w:rPr>
                <w:rFonts w:ascii="Times New Roman" w:hAnsi="Times New Roman" w:cs="Times New Roman"/>
                <w:kern w:val="0"/>
                <w:sz w:val="20"/>
                <w:szCs w:val="20"/>
              </w:rPr>
            </w:pPr>
          </w:p>
        </w:tc>
        <w:tc>
          <w:tcPr>
            <w:tcW w:w="3422" w:type="dxa"/>
            <w:tcBorders>
              <w:tl2br w:val="nil"/>
              <w:tr2bl w:val="nil"/>
            </w:tcBorders>
            <w:vAlign w:val="center"/>
          </w:tcPr>
          <w:p>
            <w:pPr>
              <w:widowControl/>
              <w:spacing w:line="240" w:lineRule="exact"/>
              <w:jc w:val="left"/>
              <w:rPr>
                <w:rFonts w:ascii="Times New Roman" w:hAnsi="Times New Roman" w:cs="Times New Roman"/>
                <w:kern w:val="0"/>
                <w:sz w:val="20"/>
                <w:szCs w:val="20"/>
              </w:rPr>
            </w:pPr>
            <w:r>
              <w:rPr>
                <w:rFonts w:ascii="Times New Roman" w:hAnsi="Times New Roman" w:cs="Times New Roman"/>
                <w:kern w:val="0"/>
                <w:sz w:val="20"/>
                <w:szCs w:val="20"/>
              </w:rPr>
              <w:t>大学语文</w:t>
            </w: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M</w:t>
            </w: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H</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shd w:val="clear" w:color="auto" w:fill="auto"/>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L</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L</w:t>
            </w:r>
          </w:p>
        </w:tc>
        <w:tc>
          <w:tcPr>
            <w:tcW w:w="783" w:type="dxa"/>
            <w:tcBorders>
              <w:tl2br w:val="nil"/>
              <w:tr2bl w:val="nil"/>
            </w:tcBorders>
          </w:tcPr>
          <w:p>
            <w:pPr>
              <w:spacing w:line="240" w:lineRule="exact"/>
              <w:jc w:val="center"/>
              <w:rPr>
                <w:rFonts w:ascii="Times New Roman" w:hAnsi="Times New Roman" w:cs="Times New Roman"/>
                <w:sz w:val="20"/>
                <w:szCs w:val="20"/>
              </w:rPr>
            </w:pPr>
          </w:p>
        </w:tc>
        <w:tc>
          <w:tcPr>
            <w:tcW w:w="881" w:type="dxa"/>
            <w:tcBorders>
              <w:tl2br w:val="nil"/>
              <w:tr2bl w:val="nil"/>
            </w:tcBorders>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1077" w:type="dxa"/>
            <w:vMerge w:val="continue"/>
            <w:tcBorders>
              <w:tl2br w:val="nil"/>
              <w:tr2bl w:val="nil"/>
            </w:tcBorders>
            <w:vAlign w:val="center"/>
          </w:tcPr>
          <w:p>
            <w:pPr>
              <w:widowControl/>
              <w:jc w:val="center"/>
              <w:rPr>
                <w:rFonts w:ascii="Times New Roman" w:hAnsi="Times New Roman" w:cs="Times New Roman"/>
                <w:kern w:val="0"/>
                <w:sz w:val="20"/>
                <w:szCs w:val="20"/>
              </w:rPr>
            </w:pPr>
          </w:p>
        </w:tc>
        <w:tc>
          <w:tcPr>
            <w:tcW w:w="3422" w:type="dxa"/>
            <w:tcBorders>
              <w:tl2br w:val="nil"/>
              <w:tr2bl w:val="nil"/>
            </w:tcBorders>
            <w:vAlign w:val="center"/>
          </w:tcPr>
          <w:p>
            <w:pPr>
              <w:widowControl/>
              <w:spacing w:line="240" w:lineRule="exact"/>
              <w:jc w:val="left"/>
              <w:rPr>
                <w:rFonts w:ascii="Times New Roman" w:hAnsi="Times New Roman" w:cs="Times New Roman"/>
                <w:kern w:val="0"/>
                <w:sz w:val="20"/>
                <w:szCs w:val="20"/>
              </w:rPr>
            </w:pPr>
            <w:r>
              <w:rPr>
                <w:rFonts w:ascii="Times New Roman" w:hAnsi="Times New Roman" w:cs="Times New Roman"/>
                <w:sz w:val="20"/>
                <w:szCs w:val="20"/>
              </w:rPr>
              <w:t>大学生心理健康教育</w:t>
            </w: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M</w:t>
            </w: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L</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shd w:val="clear" w:color="auto" w:fill="auto"/>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L</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M</w:t>
            </w:r>
          </w:p>
        </w:tc>
        <w:tc>
          <w:tcPr>
            <w:tcW w:w="881" w:type="dxa"/>
            <w:tcBorders>
              <w:tl2br w:val="nil"/>
              <w:tr2bl w:val="nil"/>
            </w:tcBorders>
          </w:tcPr>
          <w:p>
            <w:pPr>
              <w:spacing w:line="240" w:lineRule="exact"/>
              <w:jc w:val="center"/>
              <w:rPr>
                <w:rFonts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1077" w:type="dxa"/>
            <w:vMerge w:val="continue"/>
            <w:tcBorders>
              <w:tl2br w:val="nil"/>
              <w:tr2bl w:val="nil"/>
            </w:tcBorders>
            <w:vAlign w:val="center"/>
          </w:tcPr>
          <w:p>
            <w:pPr>
              <w:widowControl/>
              <w:jc w:val="center"/>
              <w:rPr>
                <w:rFonts w:ascii="Times New Roman" w:hAnsi="Times New Roman" w:cs="Times New Roman"/>
                <w:kern w:val="0"/>
                <w:sz w:val="20"/>
                <w:szCs w:val="20"/>
              </w:rPr>
            </w:pPr>
          </w:p>
        </w:tc>
        <w:tc>
          <w:tcPr>
            <w:tcW w:w="3422" w:type="dxa"/>
            <w:tcBorders>
              <w:tl2br w:val="nil"/>
              <w:tr2bl w:val="nil"/>
            </w:tcBorders>
            <w:vAlign w:val="center"/>
          </w:tcPr>
          <w:p>
            <w:pPr>
              <w:widowControl/>
              <w:spacing w:line="240" w:lineRule="exact"/>
              <w:jc w:val="left"/>
              <w:rPr>
                <w:rFonts w:ascii="Times New Roman" w:hAnsi="Times New Roman" w:cs="Times New Roman"/>
                <w:kern w:val="0"/>
                <w:sz w:val="20"/>
                <w:szCs w:val="20"/>
              </w:rPr>
            </w:pPr>
            <w:r>
              <w:rPr>
                <w:rFonts w:ascii="Times New Roman" w:hAnsi="Times New Roman" w:cs="Times New Roman"/>
                <w:kern w:val="0"/>
                <w:sz w:val="20"/>
                <w:szCs w:val="20"/>
              </w:rPr>
              <w:t>创新创业理论与实践</w:t>
            </w: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L</w:t>
            </w: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H</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shd w:val="clear" w:color="auto" w:fill="auto"/>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L</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H</w:t>
            </w:r>
          </w:p>
        </w:tc>
        <w:tc>
          <w:tcPr>
            <w:tcW w:w="881" w:type="dxa"/>
            <w:tcBorders>
              <w:tl2br w:val="nil"/>
              <w:tr2bl w:val="nil"/>
            </w:tcBorders>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1077" w:type="dxa"/>
            <w:vMerge w:val="restart"/>
            <w:tcBorders>
              <w:tl2br w:val="nil"/>
              <w:tr2bl w:val="nil"/>
            </w:tcBorders>
            <w:vAlign w:val="center"/>
          </w:tcPr>
          <w:p>
            <w:pPr>
              <w:widowControl/>
              <w:jc w:val="center"/>
              <w:rPr>
                <w:rFonts w:ascii="Times New Roman" w:hAnsi="Times New Roman" w:cs="Times New Roman"/>
                <w:sz w:val="20"/>
                <w:szCs w:val="20"/>
              </w:rPr>
            </w:pPr>
            <w:r>
              <w:rPr>
                <w:rFonts w:ascii="Times New Roman" w:hAnsi="Times New Roman" w:cs="Times New Roman"/>
                <w:sz w:val="20"/>
                <w:szCs w:val="20"/>
              </w:rPr>
              <w:t>通识教育</w:t>
            </w:r>
          </w:p>
          <w:p>
            <w:pPr>
              <w:widowControl/>
              <w:jc w:val="center"/>
              <w:rPr>
                <w:rFonts w:ascii="Times New Roman" w:hAnsi="Times New Roman" w:cs="Times New Roman"/>
                <w:sz w:val="20"/>
                <w:szCs w:val="20"/>
              </w:rPr>
            </w:pPr>
            <w:r>
              <w:rPr>
                <w:rFonts w:ascii="Times New Roman" w:hAnsi="Times New Roman" w:cs="Times New Roman"/>
                <w:sz w:val="20"/>
                <w:szCs w:val="20"/>
              </w:rPr>
              <w:t>选修课程</w:t>
            </w:r>
          </w:p>
          <w:p>
            <w:pPr>
              <w:jc w:val="center"/>
              <w:rPr>
                <w:rFonts w:ascii="Times New Roman" w:hAnsi="Times New Roman" w:cs="Times New Roman"/>
                <w:kern w:val="0"/>
                <w:sz w:val="20"/>
                <w:szCs w:val="20"/>
              </w:rPr>
            </w:pPr>
            <w:r>
              <w:rPr>
                <w:rFonts w:ascii="Times New Roman" w:hAnsi="Times New Roman" w:cs="Times New Roman"/>
                <w:sz w:val="20"/>
                <w:szCs w:val="20"/>
              </w:rPr>
              <w:t>（A2类课程）</w:t>
            </w:r>
          </w:p>
        </w:tc>
        <w:tc>
          <w:tcPr>
            <w:tcW w:w="3422" w:type="dxa"/>
            <w:tcBorders>
              <w:tl2br w:val="nil"/>
              <w:tr2bl w:val="nil"/>
            </w:tcBorders>
            <w:vAlign w:val="center"/>
          </w:tcPr>
          <w:p>
            <w:pPr>
              <w:widowControl/>
              <w:spacing w:line="240" w:lineRule="exact"/>
              <w:jc w:val="left"/>
              <w:rPr>
                <w:rFonts w:ascii="Times New Roman" w:hAnsi="Times New Roman" w:cs="Times New Roman"/>
                <w:kern w:val="0"/>
                <w:sz w:val="20"/>
                <w:szCs w:val="20"/>
              </w:rPr>
            </w:pPr>
            <w:r>
              <w:rPr>
                <w:rFonts w:ascii="Times New Roman" w:hAnsi="Times New Roman" w:cs="Times New Roman"/>
                <w:kern w:val="0"/>
                <w:sz w:val="20"/>
                <w:szCs w:val="20"/>
              </w:rPr>
              <w:t>中国共产党简史（限选）</w:t>
            </w: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shd w:val="clear" w:color="auto" w:fill="auto"/>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tcPr>
          <w:p>
            <w:pPr>
              <w:spacing w:line="240" w:lineRule="exact"/>
              <w:jc w:val="center"/>
              <w:rPr>
                <w:rFonts w:ascii="Times New Roman" w:hAnsi="Times New Roman" w:cs="Times New Roman"/>
                <w:sz w:val="20"/>
                <w:szCs w:val="20"/>
              </w:rPr>
            </w:pPr>
          </w:p>
        </w:tc>
        <w:tc>
          <w:tcPr>
            <w:tcW w:w="881" w:type="dxa"/>
            <w:tcBorders>
              <w:tl2br w:val="nil"/>
              <w:tr2bl w:val="nil"/>
            </w:tcBorders>
          </w:tcPr>
          <w:p>
            <w:pPr>
              <w:spacing w:line="240" w:lineRule="exact"/>
              <w:jc w:val="center"/>
              <w:rPr>
                <w:rFonts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1077" w:type="dxa"/>
            <w:vMerge w:val="continue"/>
            <w:tcBorders>
              <w:tl2br w:val="nil"/>
              <w:tr2bl w:val="nil"/>
            </w:tcBorders>
            <w:vAlign w:val="center"/>
          </w:tcPr>
          <w:p>
            <w:pPr>
              <w:widowControl/>
              <w:jc w:val="center"/>
              <w:rPr>
                <w:rFonts w:ascii="Times New Roman" w:hAnsi="Times New Roman" w:cs="Times New Roman"/>
                <w:kern w:val="0"/>
                <w:sz w:val="20"/>
                <w:szCs w:val="20"/>
              </w:rPr>
            </w:pPr>
          </w:p>
        </w:tc>
        <w:tc>
          <w:tcPr>
            <w:tcW w:w="3422" w:type="dxa"/>
            <w:tcBorders>
              <w:tl2br w:val="nil"/>
              <w:tr2bl w:val="nil"/>
            </w:tcBorders>
            <w:vAlign w:val="center"/>
          </w:tcPr>
          <w:p>
            <w:pPr>
              <w:widowControl/>
              <w:spacing w:line="240" w:lineRule="exact"/>
              <w:jc w:val="left"/>
              <w:rPr>
                <w:rFonts w:ascii="Times New Roman" w:hAnsi="Times New Roman" w:cs="Times New Roman"/>
                <w:kern w:val="0"/>
                <w:sz w:val="20"/>
                <w:szCs w:val="20"/>
              </w:rPr>
            </w:pPr>
            <w:r>
              <w:rPr>
                <w:rFonts w:ascii="Times New Roman" w:hAnsi="Times New Roman" w:cs="Times New Roman"/>
                <w:kern w:val="0"/>
                <w:sz w:val="20"/>
                <w:szCs w:val="20"/>
              </w:rPr>
              <w:t>人文社科类</w:t>
            </w: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M</w:t>
            </w: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L</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M</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L</w:t>
            </w:r>
          </w:p>
        </w:tc>
        <w:tc>
          <w:tcPr>
            <w:tcW w:w="783" w:type="dxa"/>
            <w:tcBorders>
              <w:tl2br w:val="nil"/>
              <w:tr2bl w:val="nil"/>
            </w:tcBorders>
            <w:shd w:val="clear" w:color="auto" w:fill="auto"/>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L</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L</w:t>
            </w:r>
          </w:p>
        </w:tc>
        <w:tc>
          <w:tcPr>
            <w:tcW w:w="783" w:type="dxa"/>
            <w:tcBorders>
              <w:tl2br w:val="nil"/>
              <w:tr2bl w:val="nil"/>
            </w:tcBorders>
          </w:tcPr>
          <w:p>
            <w:pPr>
              <w:spacing w:line="240" w:lineRule="exact"/>
              <w:jc w:val="center"/>
              <w:rPr>
                <w:rFonts w:ascii="Times New Roman" w:hAnsi="Times New Roman" w:cs="Times New Roman"/>
                <w:sz w:val="20"/>
                <w:szCs w:val="20"/>
              </w:rPr>
            </w:pPr>
          </w:p>
        </w:tc>
        <w:tc>
          <w:tcPr>
            <w:tcW w:w="881" w:type="dxa"/>
            <w:tcBorders>
              <w:tl2br w:val="nil"/>
              <w:tr2bl w:val="nil"/>
            </w:tcBorders>
          </w:tcPr>
          <w:p>
            <w:pPr>
              <w:spacing w:line="240" w:lineRule="exact"/>
              <w:jc w:val="center"/>
              <w:rPr>
                <w:rFonts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1077" w:type="dxa"/>
            <w:vMerge w:val="continue"/>
            <w:tcBorders>
              <w:tl2br w:val="nil"/>
              <w:tr2bl w:val="nil"/>
            </w:tcBorders>
            <w:vAlign w:val="center"/>
          </w:tcPr>
          <w:p>
            <w:pPr>
              <w:widowControl/>
              <w:jc w:val="center"/>
              <w:rPr>
                <w:rFonts w:ascii="Times New Roman" w:hAnsi="Times New Roman" w:cs="Times New Roman"/>
                <w:kern w:val="0"/>
                <w:sz w:val="20"/>
                <w:szCs w:val="20"/>
              </w:rPr>
            </w:pPr>
          </w:p>
        </w:tc>
        <w:tc>
          <w:tcPr>
            <w:tcW w:w="3422" w:type="dxa"/>
            <w:tcBorders>
              <w:tl2br w:val="nil"/>
              <w:tr2bl w:val="nil"/>
            </w:tcBorders>
            <w:vAlign w:val="center"/>
          </w:tcPr>
          <w:p>
            <w:pPr>
              <w:widowControl/>
              <w:spacing w:line="240" w:lineRule="exact"/>
              <w:jc w:val="left"/>
              <w:rPr>
                <w:rFonts w:ascii="Times New Roman" w:hAnsi="Times New Roman" w:cs="Times New Roman"/>
                <w:kern w:val="0"/>
                <w:sz w:val="20"/>
                <w:szCs w:val="20"/>
              </w:rPr>
            </w:pPr>
            <w:r>
              <w:rPr>
                <w:rFonts w:ascii="Times New Roman" w:hAnsi="Times New Roman" w:cs="Times New Roman"/>
                <w:kern w:val="0"/>
                <w:sz w:val="20"/>
                <w:szCs w:val="20"/>
              </w:rPr>
              <w:t>科学素养类</w:t>
            </w: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M</w:t>
            </w: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L</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L</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L</w:t>
            </w:r>
          </w:p>
        </w:tc>
        <w:tc>
          <w:tcPr>
            <w:tcW w:w="783" w:type="dxa"/>
            <w:tcBorders>
              <w:tl2br w:val="nil"/>
              <w:tr2bl w:val="nil"/>
            </w:tcBorders>
            <w:shd w:val="clear" w:color="auto" w:fill="auto"/>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L</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L</w:t>
            </w:r>
          </w:p>
        </w:tc>
        <w:tc>
          <w:tcPr>
            <w:tcW w:w="783" w:type="dxa"/>
            <w:tcBorders>
              <w:tl2br w:val="nil"/>
              <w:tr2bl w:val="nil"/>
            </w:tcBorders>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L</w:t>
            </w:r>
          </w:p>
        </w:tc>
        <w:tc>
          <w:tcPr>
            <w:tcW w:w="881" w:type="dxa"/>
            <w:tcBorders>
              <w:tl2br w:val="nil"/>
              <w:tr2bl w:val="nil"/>
            </w:tcBorders>
          </w:tcPr>
          <w:p>
            <w:pPr>
              <w:spacing w:line="240" w:lineRule="exact"/>
              <w:jc w:val="center"/>
              <w:rPr>
                <w:rFonts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1077" w:type="dxa"/>
            <w:vMerge w:val="continue"/>
            <w:tcBorders>
              <w:tl2br w:val="nil"/>
              <w:tr2bl w:val="nil"/>
            </w:tcBorders>
            <w:vAlign w:val="center"/>
          </w:tcPr>
          <w:p>
            <w:pPr>
              <w:widowControl/>
              <w:jc w:val="center"/>
              <w:rPr>
                <w:rFonts w:ascii="Times New Roman" w:hAnsi="Times New Roman" w:cs="Times New Roman"/>
                <w:kern w:val="0"/>
                <w:sz w:val="20"/>
                <w:szCs w:val="20"/>
              </w:rPr>
            </w:pPr>
          </w:p>
        </w:tc>
        <w:tc>
          <w:tcPr>
            <w:tcW w:w="3422" w:type="dxa"/>
            <w:tcBorders>
              <w:tl2br w:val="nil"/>
              <w:tr2bl w:val="nil"/>
            </w:tcBorders>
            <w:vAlign w:val="center"/>
          </w:tcPr>
          <w:p>
            <w:pPr>
              <w:widowControl/>
              <w:spacing w:line="240" w:lineRule="exact"/>
              <w:jc w:val="left"/>
              <w:rPr>
                <w:rFonts w:ascii="Times New Roman" w:hAnsi="Times New Roman" w:cs="Times New Roman"/>
                <w:kern w:val="0"/>
                <w:sz w:val="20"/>
                <w:szCs w:val="20"/>
              </w:rPr>
            </w:pPr>
            <w:r>
              <w:rPr>
                <w:rFonts w:ascii="Times New Roman" w:hAnsi="Times New Roman" w:cs="Times New Roman"/>
                <w:kern w:val="0"/>
                <w:sz w:val="20"/>
                <w:szCs w:val="20"/>
              </w:rPr>
              <w:t>安全与法律类</w:t>
            </w: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M</w:t>
            </w: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L</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L</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L</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L</w:t>
            </w:r>
          </w:p>
        </w:tc>
        <w:tc>
          <w:tcPr>
            <w:tcW w:w="783" w:type="dxa"/>
            <w:tcBorders>
              <w:tl2br w:val="nil"/>
              <w:tr2bl w:val="nil"/>
            </w:tcBorders>
            <w:shd w:val="clear" w:color="auto" w:fill="auto"/>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M</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L</w:t>
            </w:r>
          </w:p>
        </w:tc>
        <w:tc>
          <w:tcPr>
            <w:tcW w:w="783" w:type="dxa"/>
            <w:tcBorders>
              <w:tl2br w:val="nil"/>
              <w:tr2bl w:val="nil"/>
            </w:tcBorders>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L</w:t>
            </w:r>
          </w:p>
        </w:tc>
        <w:tc>
          <w:tcPr>
            <w:tcW w:w="881" w:type="dxa"/>
            <w:tcBorders>
              <w:tl2br w:val="nil"/>
              <w:tr2bl w:val="nil"/>
            </w:tcBorders>
          </w:tcPr>
          <w:p>
            <w:pPr>
              <w:spacing w:line="240" w:lineRule="exact"/>
              <w:jc w:val="center"/>
              <w:rPr>
                <w:rFonts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1077" w:type="dxa"/>
            <w:vMerge w:val="continue"/>
            <w:tcBorders>
              <w:tl2br w:val="nil"/>
              <w:tr2bl w:val="nil"/>
            </w:tcBorders>
            <w:vAlign w:val="center"/>
          </w:tcPr>
          <w:p>
            <w:pPr>
              <w:widowControl/>
              <w:jc w:val="center"/>
              <w:rPr>
                <w:rFonts w:ascii="Times New Roman" w:hAnsi="Times New Roman" w:cs="Times New Roman"/>
                <w:kern w:val="0"/>
                <w:sz w:val="20"/>
                <w:szCs w:val="20"/>
              </w:rPr>
            </w:pPr>
          </w:p>
        </w:tc>
        <w:tc>
          <w:tcPr>
            <w:tcW w:w="3422" w:type="dxa"/>
            <w:tcBorders>
              <w:tl2br w:val="nil"/>
              <w:tr2bl w:val="nil"/>
            </w:tcBorders>
            <w:vAlign w:val="center"/>
          </w:tcPr>
          <w:p>
            <w:pPr>
              <w:widowControl/>
              <w:spacing w:line="240" w:lineRule="exact"/>
              <w:jc w:val="left"/>
              <w:rPr>
                <w:rFonts w:ascii="Times New Roman" w:hAnsi="Times New Roman" w:cs="Times New Roman"/>
                <w:kern w:val="0"/>
                <w:sz w:val="20"/>
                <w:szCs w:val="20"/>
              </w:rPr>
            </w:pPr>
            <w:r>
              <w:rPr>
                <w:rFonts w:ascii="Times New Roman" w:hAnsi="Times New Roman" w:cs="Times New Roman"/>
                <w:kern w:val="0"/>
                <w:sz w:val="20"/>
                <w:szCs w:val="20"/>
              </w:rPr>
              <w:t>艺术素养类（限选）</w:t>
            </w: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M</w:t>
            </w: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L</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L</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L</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L</w:t>
            </w:r>
          </w:p>
        </w:tc>
        <w:tc>
          <w:tcPr>
            <w:tcW w:w="783" w:type="dxa"/>
            <w:tcBorders>
              <w:tl2br w:val="nil"/>
              <w:tr2bl w:val="nil"/>
            </w:tcBorders>
            <w:shd w:val="clear" w:color="auto" w:fill="auto"/>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L</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L</w:t>
            </w:r>
          </w:p>
        </w:tc>
        <w:tc>
          <w:tcPr>
            <w:tcW w:w="783" w:type="dxa"/>
            <w:tcBorders>
              <w:tl2br w:val="nil"/>
              <w:tr2bl w:val="nil"/>
            </w:tcBorders>
          </w:tcPr>
          <w:p>
            <w:pPr>
              <w:spacing w:line="240" w:lineRule="exact"/>
              <w:jc w:val="center"/>
              <w:rPr>
                <w:rFonts w:ascii="Times New Roman" w:hAnsi="Times New Roman" w:cs="Times New Roman"/>
                <w:sz w:val="20"/>
                <w:szCs w:val="20"/>
              </w:rPr>
            </w:pPr>
          </w:p>
        </w:tc>
        <w:tc>
          <w:tcPr>
            <w:tcW w:w="881" w:type="dxa"/>
            <w:tcBorders>
              <w:tl2br w:val="nil"/>
              <w:tr2bl w:val="nil"/>
            </w:tcBorders>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1077" w:type="dxa"/>
            <w:vMerge w:val="continue"/>
            <w:tcBorders>
              <w:tl2br w:val="nil"/>
              <w:tr2bl w:val="nil"/>
            </w:tcBorders>
            <w:vAlign w:val="center"/>
          </w:tcPr>
          <w:p>
            <w:pPr>
              <w:widowControl/>
              <w:jc w:val="center"/>
              <w:rPr>
                <w:rFonts w:ascii="Times New Roman" w:hAnsi="Times New Roman" w:cs="Times New Roman"/>
                <w:kern w:val="0"/>
                <w:sz w:val="20"/>
                <w:szCs w:val="20"/>
              </w:rPr>
            </w:pPr>
          </w:p>
        </w:tc>
        <w:tc>
          <w:tcPr>
            <w:tcW w:w="3422" w:type="dxa"/>
            <w:tcBorders>
              <w:tl2br w:val="nil"/>
              <w:tr2bl w:val="nil"/>
            </w:tcBorders>
            <w:vAlign w:val="center"/>
          </w:tcPr>
          <w:p>
            <w:pPr>
              <w:widowControl/>
              <w:spacing w:line="240" w:lineRule="exact"/>
              <w:jc w:val="left"/>
              <w:rPr>
                <w:rFonts w:ascii="Times New Roman" w:hAnsi="Times New Roman" w:cs="Times New Roman"/>
                <w:kern w:val="0"/>
                <w:sz w:val="20"/>
                <w:szCs w:val="20"/>
              </w:rPr>
            </w:pPr>
            <w:r>
              <w:rPr>
                <w:rFonts w:ascii="Times New Roman" w:hAnsi="Times New Roman" w:cs="Times New Roman"/>
                <w:kern w:val="0"/>
                <w:sz w:val="20"/>
                <w:szCs w:val="20"/>
              </w:rPr>
              <w:t>红色文化类（限选）</w:t>
            </w: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H</w:t>
            </w: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L</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L</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M</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M</w:t>
            </w:r>
          </w:p>
        </w:tc>
        <w:tc>
          <w:tcPr>
            <w:tcW w:w="783" w:type="dxa"/>
            <w:tcBorders>
              <w:tl2br w:val="nil"/>
              <w:tr2bl w:val="nil"/>
            </w:tcBorders>
            <w:shd w:val="clear" w:color="auto" w:fill="auto"/>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L</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L</w:t>
            </w:r>
          </w:p>
        </w:tc>
        <w:tc>
          <w:tcPr>
            <w:tcW w:w="783" w:type="dxa"/>
            <w:tcBorders>
              <w:tl2br w:val="nil"/>
              <w:tr2bl w:val="nil"/>
            </w:tcBorders>
          </w:tcPr>
          <w:p>
            <w:pPr>
              <w:spacing w:line="240" w:lineRule="exact"/>
              <w:jc w:val="center"/>
              <w:rPr>
                <w:rFonts w:ascii="Times New Roman" w:hAnsi="Times New Roman" w:cs="Times New Roman"/>
                <w:sz w:val="20"/>
                <w:szCs w:val="20"/>
              </w:rPr>
            </w:pPr>
          </w:p>
        </w:tc>
        <w:tc>
          <w:tcPr>
            <w:tcW w:w="881" w:type="dxa"/>
            <w:tcBorders>
              <w:tl2br w:val="nil"/>
              <w:tr2bl w:val="nil"/>
            </w:tcBorders>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1077" w:type="dxa"/>
            <w:vMerge w:val="continue"/>
            <w:tcBorders>
              <w:tl2br w:val="nil"/>
              <w:tr2bl w:val="nil"/>
            </w:tcBorders>
            <w:vAlign w:val="center"/>
          </w:tcPr>
          <w:p>
            <w:pPr>
              <w:widowControl/>
              <w:jc w:val="center"/>
              <w:rPr>
                <w:rFonts w:ascii="Times New Roman" w:hAnsi="Times New Roman" w:cs="Times New Roman"/>
                <w:kern w:val="0"/>
                <w:sz w:val="20"/>
                <w:szCs w:val="20"/>
              </w:rPr>
            </w:pPr>
          </w:p>
        </w:tc>
        <w:tc>
          <w:tcPr>
            <w:tcW w:w="3422" w:type="dxa"/>
            <w:tcBorders>
              <w:tl2br w:val="nil"/>
              <w:tr2bl w:val="nil"/>
            </w:tcBorders>
            <w:vAlign w:val="center"/>
          </w:tcPr>
          <w:p>
            <w:pPr>
              <w:widowControl/>
              <w:spacing w:line="240" w:lineRule="exact"/>
              <w:jc w:val="left"/>
              <w:rPr>
                <w:rFonts w:ascii="Times New Roman" w:hAnsi="Times New Roman" w:cs="Times New Roman"/>
                <w:kern w:val="0"/>
                <w:sz w:val="20"/>
                <w:szCs w:val="20"/>
              </w:rPr>
            </w:pPr>
            <w:r>
              <w:rPr>
                <w:rFonts w:ascii="Times New Roman" w:hAnsi="Times New Roman" w:cs="Times New Roman"/>
                <w:kern w:val="0"/>
                <w:sz w:val="20"/>
                <w:szCs w:val="20"/>
              </w:rPr>
              <w:t>创新创业类</w:t>
            </w: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shd w:val="clear" w:color="auto" w:fill="auto"/>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M</w:t>
            </w:r>
          </w:p>
        </w:tc>
        <w:tc>
          <w:tcPr>
            <w:tcW w:w="881" w:type="dxa"/>
            <w:tcBorders>
              <w:tl2br w:val="nil"/>
              <w:tr2bl w:val="nil"/>
            </w:tcBorders>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1077" w:type="dxa"/>
            <w:vMerge w:val="continue"/>
            <w:tcBorders>
              <w:tl2br w:val="nil"/>
              <w:tr2bl w:val="nil"/>
            </w:tcBorders>
            <w:vAlign w:val="center"/>
          </w:tcPr>
          <w:p>
            <w:pPr>
              <w:widowControl/>
              <w:jc w:val="center"/>
              <w:rPr>
                <w:rFonts w:ascii="Times New Roman" w:hAnsi="Times New Roman" w:cs="Times New Roman"/>
                <w:kern w:val="0"/>
                <w:sz w:val="20"/>
                <w:szCs w:val="20"/>
              </w:rPr>
            </w:pPr>
          </w:p>
        </w:tc>
        <w:tc>
          <w:tcPr>
            <w:tcW w:w="3422" w:type="dxa"/>
            <w:tcBorders>
              <w:bottom w:val="single" w:color="auto" w:sz="4" w:space="0"/>
              <w:tl2br w:val="nil"/>
              <w:tr2bl w:val="nil"/>
            </w:tcBorders>
            <w:vAlign w:val="center"/>
          </w:tcPr>
          <w:p>
            <w:pPr>
              <w:widowControl/>
              <w:spacing w:line="240" w:lineRule="exact"/>
              <w:jc w:val="left"/>
              <w:rPr>
                <w:rFonts w:ascii="Times New Roman" w:hAnsi="Times New Roman" w:cs="Times New Roman"/>
                <w:kern w:val="0"/>
                <w:sz w:val="20"/>
                <w:szCs w:val="20"/>
              </w:rPr>
            </w:pPr>
            <w:r>
              <w:rPr>
                <w:rFonts w:ascii="Times New Roman" w:hAnsi="Times New Roman" w:cs="Times New Roman"/>
                <w:kern w:val="0"/>
                <w:sz w:val="20"/>
                <w:szCs w:val="20"/>
              </w:rPr>
              <w:t>跨文化与国际视野类（限选）</w:t>
            </w:r>
          </w:p>
        </w:tc>
        <w:tc>
          <w:tcPr>
            <w:tcW w:w="782" w:type="dxa"/>
            <w:tcBorders>
              <w:bottom w:val="single" w:color="auto" w:sz="4" w:space="0"/>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M</w:t>
            </w:r>
          </w:p>
        </w:tc>
        <w:tc>
          <w:tcPr>
            <w:tcW w:w="782" w:type="dxa"/>
            <w:tcBorders>
              <w:bottom w:val="single" w:color="auto" w:sz="4" w:space="0"/>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bottom w:val="single" w:color="auto" w:sz="4" w:space="0"/>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bottom w:val="single" w:color="auto" w:sz="4" w:space="0"/>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bottom w:val="single" w:color="auto" w:sz="4" w:space="0"/>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bottom w:val="single" w:color="auto" w:sz="4" w:space="0"/>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H</w:t>
            </w:r>
          </w:p>
        </w:tc>
        <w:tc>
          <w:tcPr>
            <w:tcW w:w="783" w:type="dxa"/>
            <w:tcBorders>
              <w:bottom w:val="single" w:color="auto" w:sz="4" w:space="0"/>
              <w:tl2br w:val="nil"/>
              <w:tr2bl w:val="nil"/>
            </w:tcBorders>
            <w:shd w:val="clear" w:color="auto" w:fill="auto"/>
            <w:vAlign w:val="center"/>
          </w:tcPr>
          <w:p>
            <w:pPr>
              <w:spacing w:line="240" w:lineRule="exact"/>
              <w:jc w:val="center"/>
              <w:rPr>
                <w:rFonts w:ascii="Times New Roman" w:hAnsi="Times New Roman" w:cs="Times New Roman"/>
                <w:sz w:val="20"/>
                <w:szCs w:val="20"/>
              </w:rPr>
            </w:pPr>
          </w:p>
        </w:tc>
        <w:tc>
          <w:tcPr>
            <w:tcW w:w="783" w:type="dxa"/>
            <w:tcBorders>
              <w:bottom w:val="single" w:color="auto" w:sz="4" w:space="0"/>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bottom w:val="single" w:color="auto" w:sz="4" w:space="0"/>
              <w:tl2br w:val="nil"/>
              <w:tr2bl w:val="nil"/>
            </w:tcBorders>
          </w:tcPr>
          <w:p>
            <w:pPr>
              <w:spacing w:line="240" w:lineRule="exact"/>
              <w:jc w:val="center"/>
              <w:rPr>
                <w:rFonts w:ascii="Times New Roman" w:hAnsi="Times New Roman" w:cs="Times New Roman"/>
                <w:sz w:val="20"/>
                <w:szCs w:val="20"/>
              </w:rPr>
            </w:pPr>
          </w:p>
        </w:tc>
        <w:tc>
          <w:tcPr>
            <w:tcW w:w="881" w:type="dxa"/>
            <w:tcBorders>
              <w:bottom w:val="single" w:color="auto" w:sz="4" w:space="0"/>
              <w:tl2br w:val="nil"/>
              <w:tr2bl w:val="nil"/>
            </w:tcBorders>
          </w:tcPr>
          <w:p>
            <w:pPr>
              <w:spacing w:line="240" w:lineRule="exact"/>
              <w:jc w:val="center"/>
              <w:rPr>
                <w:rFonts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1077" w:type="dxa"/>
            <w:vMerge w:val="restart"/>
            <w:tcBorders>
              <w:tl2br w:val="nil"/>
              <w:tr2bl w:val="nil"/>
            </w:tcBorders>
            <w:vAlign w:val="center"/>
          </w:tcPr>
          <w:p>
            <w:pPr>
              <w:widowControl/>
              <w:jc w:val="center"/>
              <w:rPr>
                <w:rFonts w:ascii="Times New Roman" w:hAnsi="Times New Roman" w:cs="Times New Roman"/>
                <w:sz w:val="20"/>
                <w:szCs w:val="20"/>
              </w:rPr>
            </w:pPr>
            <w:r>
              <w:rPr>
                <w:rFonts w:ascii="Times New Roman" w:hAnsi="Times New Roman" w:cs="Times New Roman"/>
                <w:sz w:val="20"/>
                <w:szCs w:val="20"/>
              </w:rPr>
              <w:t>专业基础</w:t>
            </w:r>
          </w:p>
          <w:p>
            <w:pPr>
              <w:widowControl/>
              <w:jc w:val="center"/>
              <w:rPr>
                <w:rFonts w:ascii="Times New Roman" w:hAnsi="Times New Roman" w:cs="Times New Roman"/>
                <w:sz w:val="20"/>
                <w:szCs w:val="20"/>
              </w:rPr>
            </w:pPr>
            <w:r>
              <w:rPr>
                <w:rFonts w:ascii="Times New Roman" w:hAnsi="Times New Roman" w:cs="Times New Roman"/>
                <w:sz w:val="20"/>
                <w:szCs w:val="20"/>
              </w:rPr>
              <w:t>必修课程</w:t>
            </w:r>
          </w:p>
          <w:p>
            <w:pPr>
              <w:jc w:val="center"/>
              <w:rPr>
                <w:rFonts w:ascii="Times New Roman" w:hAnsi="Times New Roman" w:cs="Times New Roman"/>
                <w:kern w:val="0"/>
                <w:sz w:val="20"/>
                <w:szCs w:val="20"/>
              </w:rPr>
            </w:pPr>
            <w:r>
              <w:rPr>
                <w:rFonts w:ascii="Times New Roman" w:hAnsi="Times New Roman" w:cs="Times New Roman"/>
                <w:sz w:val="20"/>
                <w:szCs w:val="20"/>
              </w:rPr>
              <w:t>（B1类课程）</w:t>
            </w:r>
          </w:p>
          <w:p>
            <w:pPr>
              <w:rPr>
                <w:rFonts w:ascii="Times New Roman" w:hAnsi="Times New Roman" w:cs="Times New Roman"/>
                <w:sz w:val="20"/>
                <w:szCs w:val="20"/>
              </w:rPr>
            </w:pPr>
          </w:p>
          <w:p>
            <w:pPr>
              <w:rPr>
                <w:rFonts w:ascii="Times New Roman" w:hAnsi="Times New Roman" w:cs="Times New Roman"/>
                <w:sz w:val="20"/>
                <w:szCs w:val="20"/>
              </w:rPr>
            </w:pPr>
          </w:p>
        </w:tc>
        <w:tc>
          <w:tcPr>
            <w:tcW w:w="3422" w:type="dxa"/>
            <w:tcBorders>
              <w:bottom w:val="single" w:color="auto" w:sz="4" w:space="0"/>
              <w:tl2br w:val="nil"/>
              <w:tr2bl w:val="nil"/>
            </w:tcBorders>
            <w:vAlign w:val="center"/>
          </w:tcPr>
          <w:p>
            <w:pPr>
              <w:widowControl/>
              <w:spacing w:line="240" w:lineRule="exact"/>
              <w:rPr>
                <w:rFonts w:ascii="Times New Roman" w:hAnsi="Times New Roman" w:cs="Times New Roman"/>
                <w:kern w:val="0"/>
                <w:sz w:val="20"/>
                <w:szCs w:val="20"/>
              </w:rPr>
            </w:pPr>
            <w:r>
              <w:rPr>
                <w:rFonts w:ascii="Times New Roman" w:hAnsi="Times New Roman" w:cs="Times New Roman"/>
                <w:sz w:val="20"/>
                <w:szCs w:val="20"/>
              </w:rPr>
              <w:t>综合商务英语</w:t>
            </w:r>
          </w:p>
        </w:tc>
        <w:tc>
          <w:tcPr>
            <w:tcW w:w="782" w:type="dxa"/>
            <w:tcBorders>
              <w:bottom w:val="single" w:color="auto" w:sz="4" w:space="0"/>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L</w:t>
            </w:r>
          </w:p>
        </w:tc>
        <w:tc>
          <w:tcPr>
            <w:tcW w:w="782" w:type="dxa"/>
            <w:tcBorders>
              <w:bottom w:val="single" w:color="auto" w:sz="4" w:space="0"/>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H</w:t>
            </w:r>
          </w:p>
        </w:tc>
        <w:tc>
          <w:tcPr>
            <w:tcW w:w="783" w:type="dxa"/>
            <w:tcBorders>
              <w:bottom w:val="single" w:color="auto" w:sz="4" w:space="0"/>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L</w:t>
            </w:r>
          </w:p>
        </w:tc>
        <w:tc>
          <w:tcPr>
            <w:tcW w:w="783" w:type="dxa"/>
            <w:tcBorders>
              <w:bottom w:val="single" w:color="auto" w:sz="4" w:space="0"/>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M</w:t>
            </w:r>
          </w:p>
        </w:tc>
        <w:tc>
          <w:tcPr>
            <w:tcW w:w="783" w:type="dxa"/>
            <w:tcBorders>
              <w:bottom w:val="single" w:color="auto" w:sz="4" w:space="0"/>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bottom w:val="single" w:color="auto" w:sz="4" w:space="0"/>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M</w:t>
            </w:r>
          </w:p>
        </w:tc>
        <w:tc>
          <w:tcPr>
            <w:tcW w:w="783" w:type="dxa"/>
            <w:tcBorders>
              <w:bottom w:val="single" w:color="auto" w:sz="4" w:space="0"/>
              <w:tl2br w:val="nil"/>
              <w:tr2bl w:val="nil"/>
            </w:tcBorders>
            <w:shd w:val="clear" w:color="auto" w:fill="auto"/>
            <w:vAlign w:val="center"/>
          </w:tcPr>
          <w:p>
            <w:pPr>
              <w:spacing w:line="240" w:lineRule="exact"/>
              <w:jc w:val="center"/>
              <w:rPr>
                <w:rFonts w:ascii="Times New Roman" w:hAnsi="Times New Roman" w:cs="Times New Roman"/>
                <w:sz w:val="20"/>
                <w:szCs w:val="20"/>
              </w:rPr>
            </w:pPr>
          </w:p>
        </w:tc>
        <w:tc>
          <w:tcPr>
            <w:tcW w:w="783" w:type="dxa"/>
            <w:tcBorders>
              <w:bottom w:val="single" w:color="auto" w:sz="4" w:space="0"/>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bottom w:val="single" w:color="auto" w:sz="4" w:space="0"/>
              <w:tl2br w:val="nil"/>
              <w:tr2bl w:val="nil"/>
            </w:tcBorders>
          </w:tcPr>
          <w:p>
            <w:pPr>
              <w:spacing w:line="240" w:lineRule="exact"/>
              <w:jc w:val="center"/>
              <w:rPr>
                <w:rFonts w:ascii="Times New Roman" w:hAnsi="Times New Roman" w:cs="Times New Roman"/>
                <w:sz w:val="20"/>
                <w:szCs w:val="20"/>
              </w:rPr>
            </w:pPr>
          </w:p>
        </w:tc>
        <w:tc>
          <w:tcPr>
            <w:tcW w:w="881" w:type="dxa"/>
            <w:tcBorders>
              <w:bottom w:val="single" w:color="auto" w:sz="4" w:space="0"/>
              <w:tl2br w:val="nil"/>
              <w:tr2bl w:val="nil"/>
            </w:tcBorders>
          </w:tcPr>
          <w:p>
            <w:pPr>
              <w:spacing w:line="240" w:lineRule="exact"/>
              <w:jc w:val="center"/>
              <w:rPr>
                <w:rFonts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1077" w:type="dxa"/>
            <w:vMerge w:val="continue"/>
            <w:tcBorders>
              <w:tl2br w:val="nil"/>
              <w:tr2bl w:val="nil"/>
            </w:tcBorders>
            <w:vAlign w:val="center"/>
          </w:tcPr>
          <w:p>
            <w:pPr>
              <w:widowControl/>
              <w:jc w:val="center"/>
              <w:rPr>
                <w:rFonts w:ascii="Times New Roman" w:hAnsi="Times New Roman" w:cs="Times New Roman"/>
                <w:kern w:val="0"/>
                <w:sz w:val="20"/>
                <w:szCs w:val="20"/>
              </w:rPr>
            </w:pPr>
          </w:p>
        </w:tc>
        <w:tc>
          <w:tcPr>
            <w:tcW w:w="3422" w:type="dxa"/>
            <w:tcBorders>
              <w:top w:val="single" w:color="auto" w:sz="4" w:space="0"/>
              <w:tl2br w:val="nil"/>
              <w:tr2bl w:val="nil"/>
            </w:tcBorders>
            <w:vAlign w:val="center"/>
          </w:tcPr>
          <w:p>
            <w:pPr>
              <w:widowControl/>
              <w:spacing w:line="240" w:lineRule="exact"/>
              <w:jc w:val="left"/>
              <w:rPr>
                <w:rFonts w:ascii="Times New Roman" w:hAnsi="Times New Roman" w:cs="Times New Roman"/>
                <w:sz w:val="20"/>
                <w:szCs w:val="20"/>
              </w:rPr>
            </w:pPr>
            <w:r>
              <w:rPr>
                <w:rFonts w:ascii="Times New Roman" w:hAnsi="Times New Roman" w:cs="Times New Roman"/>
                <w:kern w:val="0"/>
                <w:sz w:val="20"/>
                <w:szCs w:val="20"/>
              </w:rPr>
              <w:t>英语语法</w:t>
            </w:r>
          </w:p>
        </w:tc>
        <w:tc>
          <w:tcPr>
            <w:tcW w:w="782" w:type="dxa"/>
            <w:tcBorders>
              <w:top w:val="single" w:color="auto" w:sz="4" w:space="0"/>
              <w:tl2br w:val="nil"/>
              <w:tr2bl w:val="nil"/>
            </w:tcBorders>
            <w:vAlign w:val="center"/>
          </w:tcPr>
          <w:p>
            <w:pPr>
              <w:spacing w:line="240" w:lineRule="exact"/>
              <w:jc w:val="center"/>
              <w:rPr>
                <w:rFonts w:ascii="Times New Roman" w:hAnsi="Times New Roman" w:cs="Times New Roman"/>
                <w:sz w:val="20"/>
                <w:szCs w:val="20"/>
              </w:rPr>
            </w:pPr>
          </w:p>
        </w:tc>
        <w:tc>
          <w:tcPr>
            <w:tcW w:w="782" w:type="dxa"/>
            <w:tcBorders>
              <w:top w:val="single" w:color="auto" w:sz="4" w:space="0"/>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M</w:t>
            </w:r>
          </w:p>
        </w:tc>
        <w:tc>
          <w:tcPr>
            <w:tcW w:w="783" w:type="dxa"/>
            <w:tcBorders>
              <w:top w:val="single" w:color="auto" w:sz="4" w:space="0"/>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op w:val="single" w:color="auto" w:sz="4" w:space="0"/>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op w:val="single" w:color="auto" w:sz="4" w:space="0"/>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op w:val="single" w:color="auto" w:sz="4" w:space="0"/>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L</w:t>
            </w:r>
          </w:p>
        </w:tc>
        <w:tc>
          <w:tcPr>
            <w:tcW w:w="783" w:type="dxa"/>
            <w:tcBorders>
              <w:top w:val="single" w:color="auto" w:sz="4" w:space="0"/>
              <w:tl2br w:val="nil"/>
              <w:tr2bl w:val="nil"/>
            </w:tcBorders>
            <w:shd w:val="clear" w:color="auto" w:fill="auto"/>
            <w:vAlign w:val="center"/>
          </w:tcPr>
          <w:p>
            <w:pPr>
              <w:spacing w:line="240" w:lineRule="exact"/>
              <w:jc w:val="center"/>
              <w:rPr>
                <w:rFonts w:ascii="Times New Roman" w:hAnsi="Times New Roman" w:cs="Times New Roman"/>
                <w:sz w:val="20"/>
                <w:szCs w:val="20"/>
              </w:rPr>
            </w:pPr>
          </w:p>
        </w:tc>
        <w:tc>
          <w:tcPr>
            <w:tcW w:w="783" w:type="dxa"/>
            <w:tcBorders>
              <w:top w:val="single" w:color="auto" w:sz="4" w:space="0"/>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op w:val="single" w:color="auto" w:sz="4" w:space="0"/>
              <w:tl2br w:val="nil"/>
              <w:tr2bl w:val="nil"/>
            </w:tcBorders>
          </w:tcPr>
          <w:p>
            <w:pPr>
              <w:spacing w:line="240" w:lineRule="exact"/>
              <w:jc w:val="center"/>
              <w:rPr>
                <w:rFonts w:ascii="Times New Roman" w:hAnsi="Times New Roman" w:cs="Times New Roman"/>
                <w:sz w:val="20"/>
                <w:szCs w:val="20"/>
              </w:rPr>
            </w:pPr>
          </w:p>
        </w:tc>
        <w:tc>
          <w:tcPr>
            <w:tcW w:w="881" w:type="dxa"/>
            <w:tcBorders>
              <w:top w:val="single" w:color="auto" w:sz="4" w:space="0"/>
              <w:tl2br w:val="nil"/>
              <w:tr2bl w:val="nil"/>
            </w:tcBorders>
          </w:tcPr>
          <w:p>
            <w:pPr>
              <w:spacing w:line="240" w:lineRule="exact"/>
              <w:jc w:val="center"/>
              <w:rPr>
                <w:rFonts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1077" w:type="dxa"/>
            <w:vMerge w:val="continue"/>
            <w:tcBorders>
              <w:tl2br w:val="nil"/>
              <w:tr2bl w:val="nil"/>
            </w:tcBorders>
            <w:vAlign w:val="center"/>
          </w:tcPr>
          <w:p>
            <w:pPr>
              <w:widowControl/>
              <w:jc w:val="center"/>
              <w:rPr>
                <w:rFonts w:ascii="Times New Roman" w:hAnsi="Times New Roman" w:cs="Times New Roman"/>
                <w:kern w:val="0"/>
                <w:sz w:val="20"/>
                <w:szCs w:val="20"/>
              </w:rPr>
            </w:pPr>
          </w:p>
        </w:tc>
        <w:tc>
          <w:tcPr>
            <w:tcW w:w="3422" w:type="dxa"/>
            <w:tcBorders>
              <w:tl2br w:val="nil"/>
              <w:tr2bl w:val="nil"/>
            </w:tcBorders>
            <w:vAlign w:val="center"/>
          </w:tcPr>
          <w:p>
            <w:pPr>
              <w:widowControl/>
              <w:spacing w:line="240" w:lineRule="exact"/>
              <w:jc w:val="left"/>
              <w:rPr>
                <w:rFonts w:ascii="Times New Roman" w:hAnsi="Times New Roman" w:cs="Times New Roman"/>
                <w:kern w:val="0"/>
                <w:sz w:val="20"/>
                <w:szCs w:val="20"/>
              </w:rPr>
            </w:pPr>
            <w:r>
              <w:rPr>
                <w:rFonts w:ascii="Times New Roman" w:hAnsi="Times New Roman" w:cs="Times New Roman"/>
                <w:sz w:val="20"/>
                <w:szCs w:val="20"/>
              </w:rPr>
              <w:t>商务英语读写</w:t>
            </w: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H</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L</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M</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M</w:t>
            </w:r>
          </w:p>
        </w:tc>
        <w:tc>
          <w:tcPr>
            <w:tcW w:w="783" w:type="dxa"/>
            <w:tcBorders>
              <w:tl2br w:val="nil"/>
              <w:tr2bl w:val="nil"/>
            </w:tcBorders>
            <w:shd w:val="clear" w:color="auto" w:fill="auto"/>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tcPr>
          <w:p>
            <w:pPr>
              <w:spacing w:line="240" w:lineRule="exact"/>
              <w:jc w:val="center"/>
              <w:rPr>
                <w:rFonts w:ascii="Times New Roman" w:hAnsi="Times New Roman" w:cs="Times New Roman"/>
                <w:sz w:val="20"/>
                <w:szCs w:val="20"/>
              </w:rPr>
            </w:pPr>
          </w:p>
        </w:tc>
        <w:tc>
          <w:tcPr>
            <w:tcW w:w="881" w:type="dxa"/>
            <w:tcBorders>
              <w:tl2br w:val="nil"/>
              <w:tr2bl w:val="nil"/>
            </w:tcBorders>
          </w:tcPr>
          <w:p>
            <w:pPr>
              <w:spacing w:line="240" w:lineRule="exact"/>
              <w:jc w:val="center"/>
              <w:rPr>
                <w:rFonts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1077" w:type="dxa"/>
            <w:vMerge w:val="continue"/>
            <w:tcBorders>
              <w:tl2br w:val="nil"/>
              <w:tr2bl w:val="nil"/>
            </w:tcBorders>
            <w:vAlign w:val="center"/>
          </w:tcPr>
          <w:p>
            <w:pPr>
              <w:widowControl/>
              <w:jc w:val="center"/>
              <w:rPr>
                <w:rFonts w:ascii="Times New Roman" w:hAnsi="Times New Roman" w:cs="Times New Roman"/>
                <w:kern w:val="0"/>
                <w:sz w:val="20"/>
                <w:szCs w:val="20"/>
              </w:rPr>
            </w:pPr>
          </w:p>
        </w:tc>
        <w:tc>
          <w:tcPr>
            <w:tcW w:w="3422" w:type="dxa"/>
            <w:tcBorders>
              <w:tl2br w:val="nil"/>
              <w:tr2bl w:val="nil"/>
            </w:tcBorders>
            <w:vAlign w:val="center"/>
          </w:tcPr>
          <w:p>
            <w:pPr>
              <w:widowControl/>
              <w:spacing w:line="240" w:lineRule="exact"/>
              <w:jc w:val="left"/>
              <w:rPr>
                <w:rFonts w:ascii="Times New Roman" w:hAnsi="Times New Roman" w:cs="Times New Roman"/>
                <w:sz w:val="20"/>
                <w:szCs w:val="20"/>
              </w:rPr>
            </w:pPr>
            <w:r>
              <w:rPr>
                <w:rFonts w:ascii="Times New Roman" w:hAnsi="Times New Roman" w:cs="Times New Roman"/>
                <w:sz w:val="20"/>
                <w:szCs w:val="20"/>
              </w:rPr>
              <w:t>商务英语听说</w:t>
            </w: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H</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L</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M</w:t>
            </w:r>
          </w:p>
        </w:tc>
        <w:tc>
          <w:tcPr>
            <w:tcW w:w="783" w:type="dxa"/>
            <w:tcBorders>
              <w:tl2br w:val="nil"/>
              <w:tr2bl w:val="nil"/>
            </w:tcBorders>
            <w:shd w:val="clear" w:color="auto" w:fill="auto"/>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tcPr>
          <w:p>
            <w:pPr>
              <w:spacing w:line="240" w:lineRule="exact"/>
              <w:jc w:val="center"/>
              <w:rPr>
                <w:rFonts w:ascii="Times New Roman" w:hAnsi="Times New Roman" w:cs="Times New Roman"/>
                <w:sz w:val="20"/>
                <w:szCs w:val="20"/>
              </w:rPr>
            </w:pPr>
          </w:p>
        </w:tc>
        <w:tc>
          <w:tcPr>
            <w:tcW w:w="881" w:type="dxa"/>
            <w:tcBorders>
              <w:tl2br w:val="nil"/>
              <w:tr2bl w:val="nil"/>
            </w:tcBorders>
          </w:tcPr>
          <w:p>
            <w:pPr>
              <w:spacing w:line="240" w:lineRule="exact"/>
              <w:jc w:val="center"/>
              <w:rPr>
                <w:rFonts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1077" w:type="dxa"/>
            <w:vMerge w:val="continue"/>
            <w:tcBorders>
              <w:tl2br w:val="nil"/>
              <w:tr2bl w:val="nil"/>
            </w:tcBorders>
            <w:vAlign w:val="center"/>
          </w:tcPr>
          <w:p>
            <w:pPr>
              <w:widowControl/>
              <w:jc w:val="center"/>
              <w:rPr>
                <w:rFonts w:ascii="Times New Roman" w:hAnsi="Times New Roman" w:cs="Times New Roman"/>
                <w:kern w:val="0"/>
                <w:sz w:val="20"/>
                <w:szCs w:val="20"/>
              </w:rPr>
            </w:pPr>
          </w:p>
        </w:tc>
        <w:tc>
          <w:tcPr>
            <w:tcW w:w="3422" w:type="dxa"/>
            <w:tcBorders>
              <w:tl2br w:val="nil"/>
              <w:tr2bl w:val="nil"/>
            </w:tcBorders>
            <w:vAlign w:val="center"/>
          </w:tcPr>
          <w:p>
            <w:pPr>
              <w:widowControl/>
              <w:spacing w:line="240" w:lineRule="exact"/>
              <w:jc w:val="left"/>
              <w:rPr>
                <w:rFonts w:ascii="Times New Roman" w:hAnsi="Times New Roman" w:cs="Times New Roman"/>
                <w:sz w:val="20"/>
                <w:szCs w:val="20"/>
              </w:rPr>
            </w:pPr>
            <w:r>
              <w:rPr>
                <w:rFonts w:ascii="Times New Roman" w:hAnsi="Times New Roman" w:cs="Times New Roman"/>
                <w:kern w:val="0"/>
                <w:sz w:val="20"/>
                <w:szCs w:val="20"/>
              </w:rPr>
              <w:t>理解当代中国：英语演讲与辩论</w:t>
            </w: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H</w:t>
            </w: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H</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H</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H</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M</w:t>
            </w:r>
          </w:p>
        </w:tc>
        <w:tc>
          <w:tcPr>
            <w:tcW w:w="783" w:type="dxa"/>
            <w:tcBorders>
              <w:tl2br w:val="nil"/>
              <w:tr2bl w:val="nil"/>
            </w:tcBorders>
            <w:shd w:val="clear" w:color="auto" w:fill="auto"/>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L</w:t>
            </w:r>
          </w:p>
        </w:tc>
        <w:tc>
          <w:tcPr>
            <w:tcW w:w="881" w:type="dxa"/>
            <w:tcBorders>
              <w:tl2br w:val="nil"/>
              <w:tr2bl w:val="nil"/>
            </w:tcBorders>
          </w:tcPr>
          <w:p>
            <w:pPr>
              <w:spacing w:line="240" w:lineRule="exact"/>
              <w:jc w:val="center"/>
              <w:rPr>
                <w:rFonts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1077" w:type="dxa"/>
            <w:vMerge w:val="continue"/>
            <w:tcBorders>
              <w:tl2br w:val="nil"/>
              <w:tr2bl w:val="nil"/>
            </w:tcBorders>
            <w:vAlign w:val="center"/>
          </w:tcPr>
          <w:p>
            <w:pPr>
              <w:widowControl/>
              <w:jc w:val="center"/>
              <w:rPr>
                <w:rFonts w:ascii="Times New Roman" w:hAnsi="Times New Roman" w:cs="Times New Roman"/>
                <w:kern w:val="0"/>
                <w:sz w:val="20"/>
                <w:szCs w:val="20"/>
              </w:rPr>
            </w:pPr>
          </w:p>
        </w:tc>
        <w:tc>
          <w:tcPr>
            <w:tcW w:w="3422" w:type="dxa"/>
            <w:tcBorders>
              <w:tl2br w:val="nil"/>
              <w:tr2bl w:val="nil"/>
            </w:tcBorders>
            <w:vAlign w:val="center"/>
          </w:tcPr>
          <w:p>
            <w:pPr>
              <w:widowControl/>
              <w:spacing w:line="240" w:lineRule="exact"/>
              <w:jc w:val="left"/>
              <w:rPr>
                <w:rFonts w:ascii="Times New Roman" w:hAnsi="Times New Roman" w:cs="Times New Roman"/>
                <w:sz w:val="20"/>
                <w:szCs w:val="20"/>
              </w:rPr>
            </w:pPr>
            <w:r>
              <w:rPr>
                <w:rFonts w:ascii="Times New Roman" w:hAnsi="Times New Roman" w:cs="Times New Roman"/>
                <w:kern w:val="0"/>
                <w:sz w:val="20"/>
                <w:szCs w:val="20"/>
              </w:rPr>
              <w:t>中西文化交流导论</w:t>
            </w: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M</w:t>
            </w: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L</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M</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H</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H</w:t>
            </w:r>
          </w:p>
        </w:tc>
        <w:tc>
          <w:tcPr>
            <w:tcW w:w="783" w:type="dxa"/>
            <w:tcBorders>
              <w:tl2br w:val="nil"/>
              <w:tr2bl w:val="nil"/>
            </w:tcBorders>
            <w:shd w:val="clear" w:color="auto" w:fill="auto"/>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tcPr>
          <w:p>
            <w:pPr>
              <w:spacing w:line="240" w:lineRule="exact"/>
              <w:jc w:val="center"/>
              <w:rPr>
                <w:rFonts w:ascii="Times New Roman" w:hAnsi="Times New Roman" w:cs="Times New Roman"/>
                <w:sz w:val="20"/>
                <w:szCs w:val="20"/>
              </w:rPr>
            </w:pPr>
          </w:p>
        </w:tc>
        <w:tc>
          <w:tcPr>
            <w:tcW w:w="881" w:type="dxa"/>
            <w:tcBorders>
              <w:tl2br w:val="nil"/>
              <w:tr2bl w:val="nil"/>
            </w:tcBorders>
          </w:tcPr>
          <w:p>
            <w:pPr>
              <w:spacing w:line="240" w:lineRule="exact"/>
              <w:jc w:val="center"/>
              <w:rPr>
                <w:rFonts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1077" w:type="dxa"/>
            <w:vMerge w:val="continue"/>
            <w:tcBorders>
              <w:tl2br w:val="nil"/>
              <w:tr2bl w:val="nil"/>
            </w:tcBorders>
            <w:vAlign w:val="center"/>
          </w:tcPr>
          <w:p>
            <w:pPr>
              <w:widowControl/>
              <w:jc w:val="center"/>
              <w:rPr>
                <w:rFonts w:ascii="Times New Roman" w:hAnsi="Times New Roman" w:cs="Times New Roman"/>
                <w:kern w:val="0"/>
                <w:sz w:val="20"/>
                <w:szCs w:val="20"/>
              </w:rPr>
            </w:pPr>
          </w:p>
        </w:tc>
        <w:tc>
          <w:tcPr>
            <w:tcW w:w="3422" w:type="dxa"/>
            <w:tcBorders>
              <w:tl2br w:val="nil"/>
              <w:tr2bl w:val="nil"/>
            </w:tcBorders>
            <w:vAlign w:val="center"/>
          </w:tcPr>
          <w:p>
            <w:pPr>
              <w:widowControl/>
              <w:spacing w:line="240" w:lineRule="exact"/>
              <w:jc w:val="left"/>
              <w:rPr>
                <w:rFonts w:ascii="Times New Roman" w:hAnsi="Times New Roman" w:cs="Times New Roman"/>
                <w:sz w:val="20"/>
                <w:szCs w:val="20"/>
              </w:rPr>
            </w:pPr>
            <w:r>
              <w:rPr>
                <w:rFonts w:ascii="Times New Roman" w:hAnsi="Times New Roman" w:cs="Times New Roman"/>
                <w:sz w:val="20"/>
                <w:szCs w:val="20"/>
              </w:rPr>
              <w:t>商务翻译（英译汉）</w:t>
            </w: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H</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H</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M</w:t>
            </w:r>
          </w:p>
        </w:tc>
        <w:tc>
          <w:tcPr>
            <w:tcW w:w="783" w:type="dxa"/>
            <w:tcBorders>
              <w:tl2br w:val="nil"/>
              <w:tr2bl w:val="nil"/>
            </w:tcBorders>
            <w:shd w:val="clear" w:color="auto" w:fill="auto"/>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tcPr>
          <w:p>
            <w:pPr>
              <w:spacing w:line="240" w:lineRule="exact"/>
              <w:jc w:val="center"/>
              <w:rPr>
                <w:rFonts w:ascii="Times New Roman" w:hAnsi="Times New Roman" w:cs="Times New Roman"/>
                <w:sz w:val="20"/>
                <w:szCs w:val="20"/>
              </w:rPr>
            </w:pPr>
          </w:p>
        </w:tc>
        <w:tc>
          <w:tcPr>
            <w:tcW w:w="881" w:type="dxa"/>
            <w:tcBorders>
              <w:tl2br w:val="nil"/>
              <w:tr2bl w:val="nil"/>
            </w:tcBorders>
          </w:tcPr>
          <w:p>
            <w:pPr>
              <w:spacing w:line="240" w:lineRule="exact"/>
              <w:jc w:val="center"/>
              <w:rPr>
                <w:rFonts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1077" w:type="dxa"/>
            <w:vMerge w:val="continue"/>
            <w:tcBorders>
              <w:tl2br w:val="nil"/>
              <w:tr2bl w:val="nil"/>
            </w:tcBorders>
            <w:vAlign w:val="center"/>
          </w:tcPr>
          <w:p>
            <w:pPr>
              <w:widowControl/>
              <w:jc w:val="center"/>
              <w:rPr>
                <w:rFonts w:ascii="Times New Roman" w:hAnsi="Times New Roman" w:cs="Times New Roman"/>
                <w:kern w:val="0"/>
                <w:sz w:val="20"/>
                <w:szCs w:val="20"/>
              </w:rPr>
            </w:pPr>
          </w:p>
        </w:tc>
        <w:tc>
          <w:tcPr>
            <w:tcW w:w="3422" w:type="dxa"/>
            <w:tcBorders>
              <w:tl2br w:val="nil"/>
              <w:tr2bl w:val="nil"/>
            </w:tcBorders>
            <w:vAlign w:val="center"/>
          </w:tcPr>
          <w:p>
            <w:pPr>
              <w:widowControl/>
              <w:spacing w:line="240" w:lineRule="exact"/>
              <w:jc w:val="left"/>
              <w:rPr>
                <w:rFonts w:ascii="Times New Roman" w:hAnsi="Times New Roman" w:cs="Times New Roman"/>
                <w:sz w:val="20"/>
                <w:szCs w:val="20"/>
              </w:rPr>
            </w:pPr>
            <w:r>
              <w:rPr>
                <w:rFonts w:ascii="Times New Roman" w:hAnsi="Times New Roman" w:cs="Times New Roman"/>
                <w:sz w:val="20"/>
                <w:szCs w:val="20"/>
              </w:rPr>
              <w:t>理解当代中国：汉英翻译</w:t>
            </w: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H</w:t>
            </w: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H</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H</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M</w:t>
            </w:r>
          </w:p>
        </w:tc>
        <w:tc>
          <w:tcPr>
            <w:tcW w:w="783" w:type="dxa"/>
            <w:tcBorders>
              <w:tl2br w:val="nil"/>
              <w:tr2bl w:val="nil"/>
            </w:tcBorders>
            <w:shd w:val="clear" w:color="auto" w:fill="auto"/>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tcPr>
          <w:p>
            <w:pPr>
              <w:spacing w:line="240" w:lineRule="exact"/>
              <w:jc w:val="center"/>
              <w:rPr>
                <w:rFonts w:ascii="Times New Roman" w:hAnsi="Times New Roman" w:cs="Times New Roman"/>
                <w:sz w:val="20"/>
                <w:szCs w:val="20"/>
              </w:rPr>
            </w:pPr>
          </w:p>
        </w:tc>
        <w:tc>
          <w:tcPr>
            <w:tcW w:w="881" w:type="dxa"/>
            <w:tcBorders>
              <w:tl2br w:val="nil"/>
              <w:tr2bl w:val="nil"/>
            </w:tcBorders>
          </w:tcPr>
          <w:p>
            <w:pPr>
              <w:spacing w:line="240" w:lineRule="exact"/>
              <w:jc w:val="center"/>
              <w:rPr>
                <w:rFonts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1077" w:type="dxa"/>
            <w:vMerge w:val="continue"/>
            <w:tcBorders>
              <w:tl2br w:val="nil"/>
              <w:tr2bl w:val="nil"/>
            </w:tcBorders>
            <w:vAlign w:val="center"/>
          </w:tcPr>
          <w:p>
            <w:pPr>
              <w:widowControl/>
              <w:jc w:val="center"/>
              <w:rPr>
                <w:rFonts w:ascii="Times New Roman" w:hAnsi="Times New Roman" w:cs="Times New Roman"/>
                <w:kern w:val="0"/>
                <w:sz w:val="20"/>
                <w:szCs w:val="20"/>
              </w:rPr>
            </w:pPr>
          </w:p>
        </w:tc>
        <w:tc>
          <w:tcPr>
            <w:tcW w:w="3422" w:type="dxa"/>
            <w:tcBorders>
              <w:tl2br w:val="nil"/>
              <w:tr2bl w:val="nil"/>
            </w:tcBorders>
            <w:vAlign w:val="center"/>
          </w:tcPr>
          <w:p>
            <w:pPr>
              <w:widowControl/>
              <w:spacing w:line="240" w:lineRule="exact"/>
              <w:jc w:val="left"/>
              <w:rPr>
                <w:rFonts w:ascii="Times New Roman" w:hAnsi="Times New Roman" w:cs="Times New Roman"/>
                <w:kern w:val="0"/>
                <w:sz w:val="20"/>
                <w:szCs w:val="20"/>
              </w:rPr>
            </w:pPr>
            <w:r>
              <w:rPr>
                <w:rFonts w:ascii="Times New Roman" w:hAnsi="Times New Roman" w:cs="Times New Roman"/>
                <w:kern w:val="0"/>
                <w:sz w:val="20"/>
                <w:szCs w:val="20"/>
              </w:rPr>
              <w:t>商务导论</w:t>
            </w: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H</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H</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shd w:val="clear" w:color="auto" w:fill="auto"/>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H</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M</w:t>
            </w:r>
          </w:p>
        </w:tc>
        <w:tc>
          <w:tcPr>
            <w:tcW w:w="881" w:type="dxa"/>
            <w:tcBorders>
              <w:tl2br w:val="nil"/>
              <w:tr2bl w:val="nil"/>
            </w:tcBorders>
          </w:tcPr>
          <w:p>
            <w:pPr>
              <w:spacing w:line="240" w:lineRule="exact"/>
              <w:jc w:val="center"/>
              <w:rPr>
                <w:rFonts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1077" w:type="dxa"/>
            <w:vMerge w:val="continue"/>
            <w:tcBorders>
              <w:tl2br w:val="nil"/>
              <w:tr2bl w:val="nil"/>
            </w:tcBorders>
            <w:vAlign w:val="center"/>
          </w:tcPr>
          <w:p>
            <w:pPr>
              <w:widowControl/>
              <w:jc w:val="center"/>
              <w:rPr>
                <w:rFonts w:ascii="Times New Roman" w:hAnsi="Times New Roman" w:cs="Times New Roman"/>
                <w:kern w:val="0"/>
                <w:sz w:val="20"/>
                <w:szCs w:val="20"/>
              </w:rPr>
            </w:pPr>
          </w:p>
        </w:tc>
        <w:tc>
          <w:tcPr>
            <w:tcW w:w="3422" w:type="dxa"/>
            <w:tcBorders>
              <w:tl2br w:val="nil"/>
              <w:tr2bl w:val="nil"/>
            </w:tcBorders>
            <w:vAlign w:val="center"/>
          </w:tcPr>
          <w:p>
            <w:pPr>
              <w:widowControl/>
              <w:spacing w:line="240" w:lineRule="exact"/>
              <w:jc w:val="left"/>
              <w:rPr>
                <w:rFonts w:ascii="Times New Roman" w:hAnsi="Times New Roman" w:cs="Times New Roman"/>
                <w:kern w:val="0"/>
                <w:sz w:val="20"/>
                <w:szCs w:val="20"/>
              </w:rPr>
            </w:pPr>
            <w:r>
              <w:rPr>
                <w:rFonts w:ascii="Times New Roman" w:hAnsi="Times New Roman" w:cs="Times New Roman"/>
                <w:kern w:val="0"/>
                <w:sz w:val="20"/>
                <w:szCs w:val="20"/>
              </w:rPr>
              <w:t>经济学基础</w:t>
            </w: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H</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shd w:val="clear" w:color="auto" w:fill="auto"/>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L</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tcPr>
          <w:p>
            <w:pPr>
              <w:spacing w:line="240" w:lineRule="exact"/>
              <w:jc w:val="center"/>
              <w:rPr>
                <w:rFonts w:ascii="Times New Roman" w:hAnsi="Times New Roman" w:cs="Times New Roman"/>
                <w:sz w:val="20"/>
                <w:szCs w:val="20"/>
              </w:rPr>
            </w:pPr>
          </w:p>
        </w:tc>
        <w:tc>
          <w:tcPr>
            <w:tcW w:w="881" w:type="dxa"/>
            <w:tcBorders>
              <w:tl2br w:val="nil"/>
              <w:tr2bl w:val="nil"/>
            </w:tcBorders>
          </w:tcPr>
          <w:p>
            <w:pPr>
              <w:spacing w:line="240" w:lineRule="exact"/>
              <w:jc w:val="center"/>
              <w:rPr>
                <w:rFonts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1077" w:type="dxa"/>
            <w:vMerge w:val="continue"/>
            <w:tcBorders>
              <w:tl2br w:val="nil"/>
              <w:tr2bl w:val="nil"/>
            </w:tcBorders>
            <w:vAlign w:val="center"/>
          </w:tcPr>
          <w:p>
            <w:pPr>
              <w:widowControl/>
              <w:jc w:val="center"/>
              <w:rPr>
                <w:rFonts w:ascii="Times New Roman" w:hAnsi="Times New Roman" w:cs="Times New Roman"/>
                <w:kern w:val="0"/>
                <w:sz w:val="20"/>
                <w:szCs w:val="20"/>
              </w:rPr>
            </w:pPr>
          </w:p>
        </w:tc>
        <w:tc>
          <w:tcPr>
            <w:tcW w:w="3422" w:type="dxa"/>
            <w:tcBorders>
              <w:tl2br w:val="nil"/>
              <w:tr2bl w:val="nil"/>
            </w:tcBorders>
            <w:vAlign w:val="center"/>
          </w:tcPr>
          <w:p>
            <w:pPr>
              <w:widowControl/>
              <w:spacing w:line="240" w:lineRule="exact"/>
              <w:jc w:val="left"/>
              <w:rPr>
                <w:rFonts w:ascii="Times New Roman" w:hAnsi="Times New Roman" w:cs="Times New Roman"/>
                <w:kern w:val="0"/>
                <w:sz w:val="20"/>
                <w:szCs w:val="20"/>
              </w:rPr>
            </w:pPr>
            <w:r>
              <w:rPr>
                <w:rFonts w:ascii="Times New Roman" w:hAnsi="Times New Roman" w:cs="Times New Roman"/>
                <w:kern w:val="0"/>
                <w:sz w:val="20"/>
                <w:szCs w:val="20"/>
              </w:rPr>
              <w:t>管理学导论</w:t>
            </w: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M</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shd w:val="clear" w:color="auto" w:fill="auto"/>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M</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tcPr>
          <w:p>
            <w:pPr>
              <w:spacing w:line="240" w:lineRule="exact"/>
              <w:jc w:val="center"/>
              <w:rPr>
                <w:rFonts w:ascii="Times New Roman" w:hAnsi="Times New Roman" w:cs="Times New Roman"/>
                <w:sz w:val="20"/>
                <w:szCs w:val="20"/>
              </w:rPr>
            </w:pPr>
          </w:p>
        </w:tc>
        <w:tc>
          <w:tcPr>
            <w:tcW w:w="881" w:type="dxa"/>
            <w:tcBorders>
              <w:tl2br w:val="nil"/>
              <w:tr2bl w:val="nil"/>
            </w:tcBorders>
          </w:tcPr>
          <w:p>
            <w:pPr>
              <w:spacing w:line="240" w:lineRule="exact"/>
              <w:jc w:val="center"/>
              <w:rPr>
                <w:rFonts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1077" w:type="dxa"/>
            <w:vMerge w:val="restart"/>
            <w:tcBorders>
              <w:tl2br w:val="nil"/>
              <w:tr2bl w:val="nil"/>
            </w:tcBorders>
            <w:vAlign w:val="center"/>
          </w:tcPr>
          <w:p>
            <w:pPr>
              <w:widowControl/>
              <w:rPr>
                <w:rFonts w:ascii="Times New Roman" w:hAnsi="Times New Roman" w:cs="Times New Roman"/>
                <w:kern w:val="0"/>
                <w:sz w:val="20"/>
                <w:szCs w:val="20"/>
              </w:rPr>
            </w:pPr>
            <w:r>
              <w:rPr>
                <w:rFonts w:ascii="Times New Roman" w:hAnsi="Times New Roman" w:cs="Times New Roman"/>
                <w:sz w:val="20"/>
                <w:szCs w:val="20"/>
              </w:rPr>
              <w:t>专业基础选修课程（B2类课程）</w:t>
            </w:r>
          </w:p>
        </w:tc>
        <w:tc>
          <w:tcPr>
            <w:tcW w:w="3422" w:type="dxa"/>
            <w:tcBorders>
              <w:tl2br w:val="nil"/>
              <w:tr2bl w:val="nil"/>
            </w:tcBorders>
            <w:vAlign w:val="center"/>
          </w:tcPr>
          <w:p>
            <w:pPr>
              <w:widowControl/>
              <w:spacing w:line="240" w:lineRule="exact"/>
              <w:jc w:val="left"/>
              <w:rPr>
                <w:rFonts w:ascii="Times New Roman" w:hAnsi="Times New Roman" w:cs="Times New Roman"/>
                <w:sz w:val="20"/>
                <w:szCs w:val="20"/>
              </w:rPr>
            </w:pPr>
            <w:r>
              <w:rPr>
                <w:rFonts w:ascii="Times New Roman" w:hAnsi="Times New Roman" w:cs="Times New Roman"/>
                <w:sz w:val="20"/>
                <w:szCs w:val="20"/>
              </w:rPr>
              <w:t>英语影视欣赏与评论</w:t>
            </w: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L</w:t>
            </w: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M</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M</w:t>
            </w:r>
          </w:p>
        </w:tc>
        <w:tc>
          <w:tcPr>
            <w:tcW w:w="783" w:type="dxa"/>
            <w:tcBorders>
              <w:tl2br w:val="nil"/>
              <w:tr2bl w:val="nil"/>
            </w:tcBorders>
            <w:shd w:val="clear" w:color="auto" w:fill="auto"/>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tcPr>
          <w:p>
            <w:pPr>
              <w:spacing w:line="240" w:lineRule="exact"/>
              <w:jc w:val="center"/>
              <w:rPr>
                <w:rFonts w:ascii="Times New Roman" w:hAnsi="Times New Roman" w:cs="Times New Roman"/>
                <w:sz w:val="20"/>
                <w:szCs w:val="20"/>
              </w:rPr>
            </w:pPr>
          </w:p>
        </w:tc>
        <w:tc>
          <w:tcPr>
            <w:tcW w:w="881" w:type="dxa"/>
            <w:tcBorders>
              <w:tl2br w:val="nil"/>
              <w:tr2bl w:val="nil"/>
            </w:tcBorders>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1077" w:type="dxa"/>
            <w:vMerge w:val="continue"/>
            <w:tcBorders>
              <w:tl2br w:val="nil"/>
              <w:tr2bl w:val="nil"/>
            </w:tcBorders>
            <w:vAlign w:val="center"/>
          </w:tcPr>
          <w:p>
            <w:pPr>
              <w:widowControl/>
              <w:jc w:val="center"/>
              <w:rPr>
                <w:rFonts w:ascii="Times New Roman" w:hAnsi="Times New Roman" w:cs="Times New Roman"/>
                <w:sz w:val="20"/>
                <w:szCs w:val="20"/>
              </w:rPr>
            </w:pPr>
          </w:p>
        </w:tc>
        <w:tc>
          <w:tcPr>
            <w:tcW w:w="3422" w:type="dxa"/>
            <w:tcBorders>
              <w:tl2br w:val="nil"/>
              <w:tr2bl w:val="nil"/>
            </w:tcBorders>
            <w:vAlign w:val="center"/>
          </w:tcPr>
          <w:p>
            <w:pPr>
              <w:widowControl/>
              <w:spacing w:line="240" w:lineRule="exact"/>
              <w:jc w:val="left"/>
              <w:rPr>
                <w:rFonts w:ascii="Times New Roman" w:hAnsi="Times New Roman" w:cs="Times New Roman"/>
                <w:kern w:val="0"/>
                <w:sz w:val="20"/>
                <w:szCs w:val="20"/>
              </w:rPr>
            </w:pPr>
            <w:r>
              <w:rPr>
                <w:rFonts w:ascii="Times New Roman" w:hAnsi="Times New Roman" w:cs="Times New Roman"/>
                <w:kern w:val="0"/>
                <w:sz w:val="20"/>
                <w:szCs w:val="20"/>
              </w:rPr>
              <w:t>商务英语报刊选读</w:t>
            </w: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L</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M</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L</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M</w:t>
            </w:r>
          </w:p>
        </w:tc>
        <w:tc>
          <w:tcPr>
            <w:tcW w:w="783" w:type="dxa"/>
            <w:tcBorders>
              <w:tl2br w:val="nil"/>
              <w:tr2bl w:val="nil"/>
            </w:tcBorders>
            <w:shd w:val="clear" w:color="auto" w:fill="auto"/>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L</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L</w:t>
            </w:r>
          </w:p>
        </w:tc>
        <w:tc>
          <w:tcPr>
            <w:tcW w:w="783" w:type="dxa"/>
            <w:tcBorders>
              <w:tl2br w:val="nil"/>
              <w:tr2bl w:val="nil"/>
            </w:tcBorders>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L</w:t>
            </w:r>
          </w:p>
        </w:tc>
        <w:tc>
          <w:tcPr>
            <w:tcW w:w="881" w:type="dxa"/>
            <w:tcBorders>
              <w:tl2br w:val="nil"/>
              <w:tr2bl w:val="nil"/>
            </w:tcBorders>
          </w:tcPr>
          <w:p>
            <w:pPr>
              <w:spacing w:line="240" w:lineRule="exact"/>
              <w:jc w:val="center"/>
              <w:rPr>
                <w:rFonts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1077" w:type="dxa"/>
            <w:vMerge w:val="continue"/>
            <w:tcBorders>
              <w:tl2br w:val="nil"/>
              <w:tr2bl w:val="nil"/>
            </w:tcBorders>
            <w:vAlign w:val="center"/>
          </w:tcPr>
          <w:p>
            <w:pPr>
              <w:widowControl/>
              <w:jc w:val="center"/>
              <w:rPr>
                <w:rFonts w:ascii="Times New Roman" w:hAnsi="Times New Roman" w:cs="Times New Roman"/>
                <w:kern w:val="0"/>
                <w:sz w:val="20"/>
                <w:szCs w:val="20"/>
              </w:rPr>
            </w:pPr>
          </w:p>
        </w:tc>
        <w:tc>
          <w:tcPr>
            <w:tcW w:w="3422" w:type="dxa"/>
            <w:tcBorders>
              <w:tl2br w:val="nil"/>
              <w:tr2bl w:val="nil"/>
            </w:tcBorders>
            <w:vAlign w:val="center"/>
          </w:tcPr>
          <w:p>
            <w:pPr>
              <w:widowControl/>
              <w:spacing w:line="240" w:lineRule="exact"/>
              <w:jc w:val="left"/>
              <w:rPr>
                <w:rFonts w:ascii="Times New Roman" w:hAnsi="Times New Roman" w:cs="Times New Roman"/>
                <w:kern w:val="0"/>
                <w:sz w:val="20"/>
                <w:szCs w:val="20"/>
              </w:rPr>
            </w:pPr>
            <w:r>
              <w:rPr>
                <w:rFonts w:ascii="Times New Roman" w:hAnsi="Times New Roman" w:cs="Times New Roman"/>
                <w:sz w:val="20"/>
                <w:szCs w:val="20"/>
              </w:rPr>
              <w:t>国际商务与商务礼仪</w:t>
            </w: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L</w:t>
            </w: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L</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M</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shd w:val="clear" w:color="auto" w:fill="auto"/>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L</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tcPr>
          <w:p>
            <w:pPr>
              <w:spacing w:line="240" w:lineRule="exact"/>
              <w:jc w:val="center"/>
              <w:rPr>
                <w:rFonts w:ascii="Times New Roman" w:hAnsi="Times New Roman" w:cs="Times New Roman"/>
                <w:sz w:val="20"/>
                <w:szCs w:val="20"/>
              </w:rPr>
            </w:pPr>
          </w:p>
        </w:tc>
        <w:tc>
          <w:tcPr>
            <w:tcW w:w="881" w:type="dxa"/>
            <w:tcBorders>
              <w:tl2br w:val="nil"/>
              <w:tr2bl w:val="nil"/>
            </w:tcBorders>
          </w:tcPr>
          <w:p>
            <w:pPr>
              <w:spacing w:line="240" w:lineRule="exact"/>
              <w:jc w:val="center"/>
              <w:rPr>
                <w:rFonts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1077" w:type="dxa"/>
            <w:vMerge w:val="continue"/>
            <w:tcBorders>
              <w:tl2br w:val="nil"/>
              <w:tr2bl w:val="nil"/>
            </w:tcBorders>
            <w:vAlign w:val="center"/>
          </w:tcPr>
          <w:p>
            <w:pPr>
              <w:widowControl/>
              <w:jc w:val="center"/>
              <w:rPr>
                <w:rFonts w:ascii="Times New Roman" w:hAnsi="Times New Roman" w:cs="Times New Roman"/>
                <w:kern w:val="0"/>
                <w:sz w:val="20"/>
                <w:szCs w:val="20"/>
              </w:rPr>
            </w:pPr>
          </w:p>
        </w:tc>
        <w:tc>
          <w:tcPr>
            <w:tcW w:w="3422" w:type="dxa"/>
            <w:tcBorders>
              <w:tl2br w:val="nil"/>
              <w:tr2bl w:val="nil"/>
            </w:tcBorders>
            <w:vAlign w:val="center"/>
          </w:tcPr>
          <w:p>
            <w:pPr>
              <w:widowControl/>
              <w:spacing w:line="240" w:lineRule="exact"/>
              <w:jc w:val="left"/>
              <w:rPr>
                <w:rFonts w:ascii="Times New Roman" w:hAnsi="Times New Roman" w:cs="Times New Roman"/>
                <w:kern w:val="0"/>
                <w:sz w:val="20"/>
                <w:szCs w:val="20"/>
              </w:rPr>
            </w:pPr>
            <w:r>
              <w:rPr>
                <w:rFonts w:ascii="Times New Roman" w:hAnsi="Times New Roman" w:cs="Times New Roman"/>
                <w:kern w:val="0"/>
                <w:sz w:val="20"/>
                <w:szCs w:val="20"/>
              </w:rPr>
              <w:t>高级商务英语听说</w:t>
            </w: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H</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L</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M</w:t>
            </w:r>
          </w:p>
        </w:tc>
        <w:tc>
          <w:tcPr>
            <w:tcW w:w="783" w:type="dxa"/>
            <w:tcBorders>
              <w:tl2br w:val="nil"/>
              <w:tr2bl w:val="nil"/>
            </w:tcBorders>
            <w:shd w:val="clear" w:color="auto" w:fill="auto"/>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tcPr>
          <w:p>
            <w:pPr>
              <w:spacing w:line="240" w:lineRule="exact"/>
              <w:jc w:val="center"/>
              <w:rPr>
                <w:rFonts w:ascii="Times New Roman" w:hAnsi="Times New Roman" w:cs="Times New Roman"/>
                <w:sz w:val="20"/>
                <w:szCs w:val="20"/>
              </w:rPr>
            </w:pPr>
          </w:p>
        </w:tc>
        <w:tc>
          <w:tcPr>
            <w:tcW w:w="881" w:type="dxa"/>
            <w:tcBorders>
              <w:tl2br w:val="nil"/>
              <w:tr2bl w:val="nil"/>
            </w:tcBorders>
          </w:tcPr>
          <w:p>
            <w:pPr>
              <w:spacing w:line="240" w:lineRule="exact"/>
              <w:jc w:val="center"/>
              <w:rPr>
                <w:rFonts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1077" w:type="dxa"/>
            <w:vMerge w:val="continue"/>
            <w:tcBorders>
              <w:tl2br w:val="nil"/>
              <w:tr2bl w:val="nil"/>
            </w:tcBorders>
            <w:vAlign w:val="center"/>
          </w:tcPr>
          <w:p>
            <w:pPr>
              <w:widowControl/>
              <w:jc w:val="center"/>
              <w:rPr>
                <w:rFonts w:ascii="Times New Roman" w:hAnsi="Times New Roman" w:cs="Times New Roman"/>
                <w:kern w:val="0"/>
                <w:sz w:val="20"/>
                <w:szCs w:val="20"/>
              </w:rPr>
            </w:pPr>
          </w:p>
        </w:tc>
        <w:tc>
          <w:tcPr>
            <w:tcW w:w="3422" w:type="dxa"/>
            <w:tcBorders>
              <w:tl2br w:val="nil"/>
              <w:tr2bl w:val="nil"/>
            </w:tcBorders>
            <w:vAlign w:val="center"/>
          </w:tcPr>
          <w:p>
            <w:pPr>
              <w:widowControl/>
              <w:spacing w:line="240" w:lineRule="exact"/>
              <w:jc w:val="left"/>
              <w:rPr>
                <w:rFonts w:ascii="Times New Roman" w:hAnsi="Times New Roman" w:cs="Times New Roman"/>
                <w:kern w:val="0"/>
                <w:sz w:val="20"/>
                <w:szCs w:val="20"/>
              </w:rPr>
            </w:pPr>
            <w:r>
              <w:rPr>
                <w:rFonts w:ascii="Times New Roman" w:hAnsi="Times New Roman" w:cs="Times New Roman"/>
                <w:kern w:val="0"/>
                <w:sz w:val="20"/>
                <w:szCs w:val="20"/>
              </w:rPr>
              <w:t>国际商务函电</w:t>
            </w: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L</w:t>
            </w: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L</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M</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H</w:t>
            </w:r>
          </w:p>
        </w:tc>
        <w:tc>
          <w:tcPr>
            <w:tcW w:w="783" w:type="dxa"/>
            <w:tcBorders>
              <w:tl2br w:val="nil"/>
              <w:tr2bl w:val="nil"/>
            </w:tcBorders>
            <w:shd w:val="clear" w:color="auto" w:fill="auto"/>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L</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M</w:t>
            </w:r>
          </w:p>
        </w:tc>
        <w:tc>
          <w:tcPr>
            <w:tcW w:w="783" w:type="dxa"/>
            <w:tcBorders>
              <w:tl2br w:val="nil"/>
              <w:tr2bl w:val="nil"/>
            </w:tcBorders>
          </w:tcPr>
          <w:p>
            <w:pPr>
              <w:spacing w:line="240" w:lineRule="exact"/>
              <w:jc w:val="center"/>
              <w:rPr>
                <w:rFonts w:ascii="Times New Roman" w:hAnsi="Times New Roman" w:cs="Times New Roman"/>
                <w:sz w:val="20"/>
                <w:szCs w:val="20"/>
              </w:rPr>
            </w:pPr>
          </w:p>
        </w:tc>
        <w:tc>
          <w:tcPr>
            <w:tcW w:w="881" w:type="dxa"/>
            <w:tcBorders>
              <w:tl2br w:val="nil"/>
              <w:tr2bl w:val="nil"/>
            </w:tcBorders>
          </w:tcPr>
          <w:p>
            <w:pPr>
              <w:spacing w:line="240" w:lineRule="exact"/>
              <w:jc w:val="center"/>
              <w:rPr>
                <w:rFonts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1077" w:type="dxa"/>
            <w:vMerge w:val="continue"/>
            <w:tcBorders>
              <w:tl2br w:val="nil"/>
              <w:tr2bl w:val="nil"/>
            </w:tcBorders>
            <w:vAlign w:val="center"/>
          </w:tcPr>
          <w:p>
            <w:pPr>
              <w:widowControl/>
              <w:jc w:val="center"/>
              <w:rPr>
                <w:rFonts w:ascii="Times New Roman" w:hAnsi="Times New Roman" w:cs="Times New Roman"/>
                <w:kern w:val="0"/>
                <w:sz w:val="20"/>
                <w:szCs w:val="20"/>
              </w:rPr>
            </w:pPr>
          </w:p>
        </w:tc>
        <w:tc>
          <w:tcPr>
            <w:tcW w:w="3422" w:type="dxa"/>
            <w:tcBorders>
              <w:tl2br w:val="nil"/>
              <w:tr2bl w:val="nil"/>
            </w:tcBorders>
            <w:vAlign w:val="center"/>
          </w:tcPr>
          <w:p>
            <w:pPr>
              <w:widowControl/>
              <w:spacing w:line="240" w:lineRule="exact"/>
              <w:jc w:val="left"/>
              <w:rPr>
                <w:rFonts w:ascii="Times New Roman" w:hAnsi="Times New Roman" w:cs="Times New Roman"/>
                <w:kern w:val="0"/>
                <w:sz w:val="20"/>
                <w:szCs w:val="20"/>
              </w:rPr>
            </w:pPr>
            <w:r>
              <w:rPr>
                <w:rFonts w:hint="eastAsia" w:ascii="Times New Roman" w:hAnsi="Times New Roman" w:cs="Times New Roman"/>
                <w:kern w:val="0"/>
                <w:sz w:val="20"/>
                <w:szCs w:val="20"/>
              </w:rPr>
              <w:t>概率论与数理统计</w:t>
            </w: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L</w:t>
            </w: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H</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shd w:val="clear" w:color="auto" w:fill="auto"/>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tcPr>
          <w:p>
            <w:pPr>
              <w:spacing w:line="240" w:lineRule="exact"/>
              <w:jc w:val="center"/>
              <w:rPr>
                <w:rFonts w:ascii="Times New Roman" w:hAnsi="Times New Roman" w:cs="Times New Roman"/>
                <w:sz w:val="20"/>
                <w:szCs w:val="20"/>
              </w:rPr>
            </w:pPr>
          </w:p>
        </w:tc>
        <w:tc>
          <w:tcPr>
            <w:tcW w:w="881" w:type="dxa"/>
            <w:tcBorders>
              <w:tl2br w:val="nil"/>
              <w:tr2bl w:val="nil"/>
            </w:tcBorders>
          </w:tcPr>
          <w:p>
            <w:pPr>
              <w:spacing w:line="240" w:lineRule="exact"/>
              <w:jc w:val="center"/>
              <w:rPr>
                <w:rFonts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1077" w:type="dxa"/>
            <w:vMerge w:val="restart"/>
            <w:tcBorders>
              <w:tl2br w:val="nil"/>
              <w:tr2bl w:val="nil"/>
            </w:tcBorders>
            <w:vAlign w:val="center"/>
          </w:tcPr>
          <w:p>
            <w:pPr>
              <w:widowControl/>
              <w:jc w:val="center"/>
              <w:rPr>
                <w:rFonts w:ascii="Times New Roman" w:hAnsi="Times New Roman" w:cs="Times New Roman"/>
                <w:sz w:val="20"/>
                <w:szCs w:val="20"/>
              </w:rPr>
            </w:pPr>
            <w:r>
              <w:rPr>
                <w:rFonts w:ascii="Times New Roman" w:hAnsi="Times New Roman" w:cs="Times New Roman"/>
                <w:sz w:val="20"/>
                <w:szCs w:val="20"/>
              </w:rPr>
              <w:t>专业</w:t>
            </w:r>
            <w:r>
              <w:rPr>
                <w:rFonts w:hint="eastAsia" w:ascii="Times New Roman" w:hAnsi="Times New Roman" w:cs="Times New Roman"/>
                <w:sz w:val="20"/>
                <w:szCs w:val="20"/>
              </w:rPr>
              <w:t>方向</w:t>
            </w:r>
          </w:p>
          <w:p>
            <w:pPr>
              <w:widowControl/>
              <w:jc w:val="center"/>
              <w:rPr>
                <w:rFonts w:ascii="Times New Roman" w:hAnsi="Times New Roman" w:cs="Times New Roman"/>
                <w:sz w:val="20"/>
                <w:szCs w:val="20"/>
              </w:rPr>
            </w:pPr>
            <w:r>
              <w:rPr>
                <w:rFonts w:ascii="Times New Roman" w:hAnsi="Times New Roman" w:cs="Times New Roman"/>
                <w:sz w:val="20"/>
                <w:szCs w:val="20"/>
              </w:rPr>
              <w:t>必修课程</w:t>
            </w:r>
          </w:p>
          <w:p>
            <w:pPr>
              <w:jc w:val="center"/>
              <w:rPr>
                <w:rFonts w:ascii="Times New Roman" w:hAnsi="Times New Roman" w:cs="Times New Roman"/>
                <w:kern w:val="0"/>
                <w:sz w:val="20"/>
                <w:szCs w:val="20"/>
              </w:rPr>
            </w:pPr>
            <w:r>
              <w:rPr>
                <w:rFonts w:ascii="Times New Roman" w:hAnsi="Times New Roman" w:cs="Times New Roman"/>
                <w:sz w:val="20"/>
                <w:szCs w:val="20"/>
              </w:rPr>
              <w:t>（C1类课程）</w:t>
            </w:r>
          </w:p>
        </w:tc>
        <w:tc>
          <w:tcPr>
            <w:tcW w:w="3422" w:type="dxa"/>
            <w:tcBorders>
              <w:tl2br w:val="nil"/>
              <w:tr2bl w:val="nil"/>
            </w:tcBorders>
            <w:vAlign w:val="center"/>
          </w:tcPr>
          <w:p>
            <w:pPr>
              <w:widowControl/>
              <w:spacing w:line="240" w:lineRule="exact"/>
              <w:jc w:val="left"/>
              <w:rPr>
                <w:rFonts w:ascii="Times New Roman" w:hAnsi="Times New Roman" w:cs="Times New Roman"/>
                <w:kern w:val="0"/>
                <w:sz w:val="20"/>
                <w:szCs w:val="20"/>
              </w:rPr>
            </w:pPr>
            <w:r>
              <w:rPr>
                <w:rFonts w:ascii="Times New Roman" w:hAnsi="Times New Roman" w:cs="Times New Roman"/>
                <w:sz w:val="20"/>
                <w:szCs w:val="20"/>
              </w:rPr>
              <w:t>高级英语</w:t>
            </w: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H</w:t>
            </w: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H</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M</w:t>
            </w:r>
          </w:p>
        </w:tc>
        <w:tc>
          <w:tcPr>
            <w:tcW w:w="783" w:type="dxa"/>
            <w:tcBorders>
              <w:tl2br w:val="nil"/>
              <w:tr2bl w:val="nil"/>
            </w:tcBorders>
            <w:shd w:val="clear" w:color="auto" w:fill="auto"/>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tcPr>
          <w:p>
            <w:pPr>
              <w:spacing w:line="240" w:lineRule="exact"/>
              <w:jc w:val="center"/>
              <w:rPr>
                <w:rFonts w:ascii="Times New Roman" w:hAnsi="Times New Roman" w:cs="Times New Roman"/>
                <w:sz w:val="20"/>
                <w:szCs w:val="20"/>
              </w:rPr>
            </w:pPr>
          </w:p>
        </w:tc>
        <w:tc>
          <w:tcPr>
            <w:tcW w:w="881" w:type="dxa"/>
            <w:tcBorders>
              <w:tl2br w:val="nil"/>
              <w:tr2bl w:val="nil"/>
            </w:tcBorders>
          </w:tcPr>
          <w:p>
            <w:pPr>
              <w:spacing w:line="240" w:lineRule="exact"/>
              <w:jc w:val="center"/>
              <w:rPr>
                <w:rFonts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1077" w:type="dxa"/>
            <w:vMerge w:val="continue"/>
            <w:tcBorders>
              <w:tl2br w:val="nil"/>
              <w:tr2bl w:val="nil"/>
            </w:tcBorders>
            <w:vAlign w:val="center"/>
          </w:tcPr>
          <w:p>
            <w:pPr>
              <w:jc w:val="center"/>
              <w:rPr>
                <w:rFonts w:ascii="Times New Roman" w:hAnsi="Times New Roman" w:cs="Times New Roman"/>
                <w:sz w:val="20"/>
                <w:szCs w:val="20"/>
              </w:rPr>
            </w:pPr>
          </w:p>
        </w:tc>
        <w:tc>
          <w:tcPr>
            <w:tcW w:w="3422" w:type="dxa"/>
            <w:tcBorders>
              <w:tl2br w:val="nil"/>
              <w:tr2bl w:val="nil"/>
            </w:tcBorders>
            <w:vAlign w:val="center"/>
          </w:tcPr>
          <w:p>
            <w:pPr>
              <w:widowControl/>
              <w:spacing w:line="240" w:lineRule="exact"/>
              <w:jc w:val="left"/>
              <w:rPr>
                <w:rFonts w:ascii="Times New Roman" w:hAnsi="Times New Roman" w:cs="Times New Roman"/>
                <w:kern w:val="0"/>
                <w:sz w:val="20"/>
                <w:szCs w:val="20"/>
              </w:rPr>
            </w:pPr>
            <w:r>
              <w:rPr>
                <w:rFonts w:ascii="Times New Roman" w:hAnsi="Times New Roman" w:cs="Times New Roman"/>
                <w:kern w:val="0"/>
                <w:sz w:val="20"/>
                <w:szCs w:val="20"/>
              </w:rPr>
              <w:t>商务英语口译</w:t>
            </w: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H</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H</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M</w:t>
            </w:r>
          </w:p>
        </w:tc>
        <w:tc>
          <w:tcPr>
            <w:tcW w:w="783" w:type="dxa"/>
            <w:tcBorders>
              <w:tl2br w:val="nil"/>
              <w:tr2bl w:val="nil"/>
            </w:tcBorders>
            <w:shd w:val="clear" w:color="auto" w:fill="auto"/>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tcPr>
          <w:p>
            <w:pPr>
              <w:spacing w:line="240" w:lineRule="exact"/>
              <w:jc w:val="center"/>
              <w:rPr>
                <w:rFonts w:ascii="Times New Roman" w:hAnsi="Times New Roman" w:cs="Times New Roman"/>
                <w:sz w:val="20"/>
                <w:szCs w:val="20"/>
              </w:rPr>
            </w:pPr>
          </w:p>
        </w:tc>
        <w:tc>
          <w:tcPr>
            <w:tcW w:w="881" w:type="dxa"/>
            <w:tcBorders>
              <w:tl2br w:val="nil"/>
              <w:tr2bl w:val="nil"/>
            </w:tcBorders>
          </w:tcPr>
          <w:p>
            <w:pPr>
              <w:spacing w:line="240" w:lineRule="exact"/>
              <w:jc w:val="center"/>
              <w:rPr>
                <w:rFonts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1077" w:type="dxa"/>
            <w:vMerge w:val="continue"/>
            <w:tcBorders>
              <w:tl2br w:val="nil"/>
              <w:tr2bl w:val="nil"/>
            </w:tcBorders>
            <w:vAlign w:val="center"/>
          </w:tcPr>
          <w:p>
            <w:pPr>
              <w:widowControl/>
              <w:jc w:val="center"/>
              <w:rPr>
                <w:rFonts w:ascii="Times New Roman" w:hAnsi="Times New Roman" w:cs="Times New Roman"/>
                <w:sz w:val="20"/>
                <w:szCs w:val="20"/>
              </w:rPr>
            </w:pPr>
          </w:p>
        </w:tc>
        <w:tc>
          <w:tcPr>
            <w:tcW w:w="3422" w:type="dxa"/>
            <w:tcBorders>
              <w:tl2br w:val="nil"/>
              <w:tr2bl w:val="nil"/>
            </w:tcBorders>
            <w:vAlign w:val="center"/>
          </w:tcPr>
          <w:p>
            <w:pPr>
              <w:widowControl/>
              <w:spacing w:line="240" w:lineRule="exact"/>
              <w:jc w:val="left"/>
              <w:rPr>
                <w:rFonts w:ascii="Times New Roman" w:hAnsi="Times New Roman" w:cs="Times New Roman"/>
                <w:kern w:val="0"/>
                <w:sz w:val="20"/>
                <w:szCs w:val="20"/>
              </w:rPr>
            </w:pPr>
            <w:r>
              <w:rPr>
                <w:rFonts w:ascii="Times New Roman" w:hAnsi="Times New Roman" w:cs="Times New Roman"/>
                <w:kern w:val="0"/>
                <w:sz w:val="20"/>
                <w:szCs w:val="20"/>
              </w:rPr>
              <w:t>英语语言学导论</w:t>
            </w: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L</w:t>
            </w: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H</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shd w:val="clear" w:color="auto" w:fill="auto"/>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tcPr>
          <w:p>
            <w:pPr>
              <w:spacing w:line="240" w:lineRule="exact"/>
              <w:jc w:val="center"/>
              <w:rPr>
                <w:rFonts w:ascii="Times New Roman" w:hAnsi="Times New Roman" w:cs="Times New Roman"/>
                <w:sz w:val="20"/>
                <w:szCs w:val="20"/>
              </w:rPr>
            </w:pPr>
          </w:p>
        </w:tc>
        <w:tc>
          <w:tcPr>
            <w:tcW w:w="881" w:type="dxa"/>
            <w:tcBorders>
              <w:tl2br w:val="nil"/>
              <w:tr2bl w:val="nil"/>
            </w:tcBorders>
          </w:tcPr>
          <w:p>
            <w:pPr>
              <w:spacing w:line="240" w:lineRule="exact"/>
              <w:jc w:val="center"/>
              <w:rPr>
                <w:rFonts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1077" w:type="dxa"/>
            <w:vMerge w:val="continue"/>
            <w:tcBorders>
              <w:tl2br w:val="nil"/>
              <w:tr2bl w:val="nil"/>
            </w:tcBorders>
            <w:vAlign w:val="center"/>
          </w:tcPr>
          <w:p>
            <w:pPr>
              <w:widowControl/>
              <w:jc w:val="center"/>
              <w:rPr>
                <w:rFonts w:ascii="Times New Roman" w:hAnsi="Times New Roman" w:cs="Times New Roman"/>
                <w:sz w:val="20"/>
                <w:szCs w:val="20"/>
              </w:rPr>
            </w:pPr>
          </w:p>
        </w:tc>
        <w:tc>
          <w:tcPr>
            <w:tcW w:w="3422" w:type="dxa"/>
            <w:tcBorders>
              <w:tl2br w:val="nil"/>
              <w:tr2bl w:val="nil"/>
            </w:tcBorders>
            <w:vAlign w:val="center"/>
          </w:tcPr>
          <w:p>
            <w:pPr>
              <w:widowControl/>
              <w:spacing w:line="240" w:lineRule="exact"/>
              <w:jc w:val="left"/>
              <w:rPr>
                <w:rFonts w:ascii="Times New Roman" w:hAnsi="Times New Roman" w:cs="Times New Roman"/>
                <w:kern w:val="0"/>
                <w:sz w:val="20"/>
                <w:szCs w:val="20"/>
              </w:rPr>
            </w:pPr>
            <w:r>
              <w:rPr>
                <w:rFonts w:ascii="Times New Roman" w:hAnsi="Times New Roman" w:cs="Times New Roman"/>
                <w:kern w:val="0"/>
                <w:sz w:val="20"/>
                <w:szCs w:val="20"/>
              </w:rPr>
              <w:t>英美文学导论</w:t>
            </w: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L</w:t>
            </w: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M</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H</w:t>
            </w:r>
          </w:p>
        </w:tc>
        <w:tc>
          <w:tcPr>
            <w:tcW w:w="783" w:type="dxa"/>
            <w:tcBorders>
              <w:tl2br w:val="nil"/>
              <w:tr2bl w:val="nil"/>
            </w:tcBorders>
            <w:shd w:val="clear" w:color="auto" w:fill="auto"/>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tcPr>
          <w:p>
            <w:pPr>
              <w:spacing w:line="240" w:lineRule="exact"/>
              <w:jc w:val="center"/>
              <w:rPr>
                <w:rFonts w:ascii="Times New Roman" w:hAnsi="Times New Roman" w:cs="Times New Roman"/>
                <w:sz w:val="20"/>
                <w:szCs w:val="20"/>
              </w:rPr>
            </w:pPr>
          </w:p>
        </w:tc>
        <w:tc>
          <w:tcPr>
            <w:tcW w:w="881" w:type="dxa"/>
            <w:tcBorders>
              <w:tl2br w:val="nil"/>
              <w:tr2bl w:val="nil"/>
            </w:tcBorders>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1077" w:type="dxa"/>
            <w:vMerge w:val="continue"/>
            <w:tcBorders>
              <w:tl2br w:val="nil"/>
              <w:tr2bl w:val="nil"/>
            </w:tcBorders>
            <w:vAlign w:val="center"/>
          </w:tcPr>
          <w:p>
            <w:pPr>
              <w:widowControl/>
              <w:jc w:val="center"/>
              <w:rPr>
                <w:rFonts w:ascii="Times New Roman" w:hAnsi="Times New Roman" w:cs="Times New Roman"/>
                <w:sz w:val="20"/>
                <w:szCs w:val="20"/>
              </w:rPr>
            </w:pPr>
          </w:p>
        </w:tc>
        <w:tc>
          <w:tcPr>
            <w:tcW w:w="3422" w:type="dxa"/>
            <w:tcBorders>
              <w:tl2br w:val="nil"/>
              <w:tr2bl w:val="nil"/>
            </w:tcBorders>
            <w:vAlign w:val="center"/>
          </w:tcPr>
          <w:p>
            <w:pPr>
              <w:widowControl/>
              <w:spacing w:line="240" w:lineRule="exact"/>
              <w:jc w:val="left"/>
              <w:rPr>
                <w:rFonts w:ascii="Times New Roman" w:hAnsi="Times New Roman" w:cs="Times New Roman"/>
                <w:kern w:val="0"/>
                <w:sz w:val="20"/>
                <w:szCs w:val="20"/>
              </w:rPr>
            </w:pPr>
            <w:r>
              <w:rPr>
                <w:rFonts w:ascii="Times New Roman" w:hAnsi="Times New Roman" w:cs="Times New Roman"/>
                <w:kern w:val="0"/>
                <w:sz w:val="20"/>
                <w:szCs w:val="20"/>
              </w:rPr>
              <w:t>国际贸易理论与实务</w:t>
            </w: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H</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L</w:t>
            </w:r>
          </w:p>
        </w:tc>
        <w:tc>
          <w:tcPr>
            <w:tcW w:w="783" w:type="dxa"/>
            <w:tcBorders>
              <w:tl2br w:val="nil"/>
              <w:tr2bl w:val="nil"/>
            </w:tcBorders>
            <w:shd w:val="clear" w:color="auto" w:fill="auto"/>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tcPr>
          <w:p>
            <w:pPr>
              <w:spacing w:line="240" w:lineRule="exact"/>
              <w:jc w:val="center"/>
              <w:rPr>
                <w:rFonts w:ascii="Times New Roman" w:hAnsi="Times New Roman" w:cs="Times New Roman"/>
                <w:sz w:val="20"/>
                <w:szCs w:val="20"/>
              </w:rPr>
            </w:pPr>
          </w:p>
        </w:tc>
        <w:tc>
          <w:tcPr>
            <w:tcW w:w="881" w:type="dxa"/>
            <w:tcBorders>
              <w:tl2br w:val="nil"/>
              <w:tr2bl w:val="nil"/>
            </w:tcBorders>
          </w:tcPr>
          <w:p>
            <w:pPr>
              <w:spacing w:line="240" w:lineRule="exact"/>
              <w:jc w:val="center"/>
              <w:rPr>
                <w:rFonts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1077" w:type="dxa"/>
            <w:vMerge w:val="continue"/>
            <w:tcBorders>
              <w:tl2br w:val="nil"/>
              <w:tr2bl w:val="nil"/>
            </w:tcBorders>
            <w:vAlign w:val="center"/>
          </w:tcPr>
          <w:p>
            <w:pPr>
              <w:widowControl/>
              <w:jc w:val="center"/>
              <w:rPr>
                <w:rFonts w:ascii="Times New Roman" w:hAnsi="Times New Roman" w:cs="Times New Roman"/>
                <w:sz w:val="20"/>
                <w:szCs w:val="20"/>
              </w:rPr>
            </w:pPr>
          </w:p>
        </w:tc>
        <w:tc>
          <w:tcPr>
            <w:tcW w:w="3422" w:type="dxa"/>
            <w:tcBorders>
              <w:tl2br w:val="nil"/>
              <w:tr2bl w:val="nil"/>
            </w:tcBorders>
            <w:vAlign w:val="center"/>
          </w:tcPr>
          <w:p>
            <w:pPr>
              <w:widowControl/>
              <w:spacing w:line="240" w:lineRule="exact"/>
              <w:jc w:val="left"/>
              <w:rPr>
                <w:rFonts w:ascii="Times New Roman" w:hAnsi="Times New Roman" w:cs="Times New Roman"/>
                <w:kern w:val="0"/>
                <w:sz w:val="20"/>
                <w:szCs w:val="20"/>
              </w:rPr>
            </w:pPr>
            <w:r>
              <w:rPr>
                <w:rFonts w:ascii="Times New Roman" w:hAnsi="Times New Roman" w:cs="Times New Roman"/>
                <w:kern w:val="0"/>
                <w:sz w:val="20"/>
                <w:szCs w:val="20"/>
              </w:rPr>
              <w:t>国际市场营销</w:t>
            </w: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H</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L</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shd w:val="clear" w:color="auto" w:fill="auto"/>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L</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tcPr>
          <w:p>
            <w:pPr>
              <w:spacing w:line="240" w:lineRule="exact"/>
              <w:jc w:val="center"/>
              <w:rPr>
                <w:rFonts w:ascii="Times New Roman" w:hAnsi="Times New Roman" w:cs="Times New Roman"/>
                <w:sz w:val="20"/>
                <w:szCs w:val="20"/>
              </w:rPr>
            </w:pPr>
          </w:p>
        </w:tc>
        <w:tc>
          <w:tcPr>
            <w:tcW w:w="881" w:type="dxa"/>
            <w:tcBorders>
              <w:tl2br w:val="nil"/>
              <w:tr2bl w:val="nil"/>
            </w:tcBorders>
          </w:tcPr>
          <w:p>
            <w:pPr>
              <w:spacing w:line="240" w:lineRule="exact"/>
              <w:jc w:val="center"/>
              <w:rPr>
                <w:rFonts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1077" w:type="dxa"/>
            <w:vMerge w:val="continue"/>
            <w:tcBorders>
              <w:tl2br w:val="nil"/>
              <w:tr2bl w:val="nil"/>
            </w:tcBorders>
            <w:vAlign w:val="center"/>
          </w:tcPr>
          <w:p>
            <w:pPr>
              <w:widowControl/>
              <w:jc w:val="center"/>
              <w:rPr>
                <w:rFonts w:ascii="Times New Roman" w:hAnsi="Times New Roman" w:cs="Times New Roman"/>
                <w:sz w:val="20"/>
                <w:szCs w:val="20"/>
              </w:rPr>
            </w:pPr>
          </w:p>
        </w:tc>
        <w:tc>
          <w:tcPr>
            <w:tcW w:w="3422" w:type="dxa"/>
            <w:tcBorders>
              <w:tl2br w:val="nil"/>
              <w:tr2bl w:val="nil"/>
            </w:tcBorders>
            <w:vAlign w:val="center"/>
          </w:tcPr>
          <w:p>
            <w:pPr>
              <w:widowControl/>
              <w:spacing w:line="240" w:lineRule="exact"/>
              <w:jc w:val="left"/>
              <w:rPr>
                <w:rFonts w:ascii="Times New Roman" w:hAnsi="Times New Roman" w:cs="Times New Roman"/>
                <w:kern w:val="0"/>
                <w:sz w:val="20"/>
                <w:szCs w:val="20"/>
              </w:rPr>
            </w:pPr>
            <w:r>
              <w:rPr>
                <w:rFonts w:ascii="Times New Roman" w:hAnsi="Times New Roman" w:cs="Times New Roman"/>
                <w:kern w:val="0"/>
                <w:sz w:val="20"/>
                <w:szCs w:val="20"/>
              </w:rPr>
              <w:t>国际商务谈判</w:t>
            </w: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M</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M</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H</w:t>
            </w:r>
          </w:p>
        </w:tc>
        <w:tc>
          <w:tcPr>
            <w:tcW w:w="783" w:type="dxa"/>
            <w:tcBorders>
              <w:tl2br w:val="nil"/>
              <w:tr2bl w:val="nil"/>
            </w:tcBorders>
            <w:shd w:val="clear" w:color="auto" w:fill="auto"/>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L</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tcPr>
          <w:p>
            <w:pPr>
              <w:spacing w:line="240" w:lineRule="exact"/>
              <w:jc w:val="center"/>
              <w:rPr>
                <w:rFonts w:ascii="Times New Roman" w:hAnsi="Times New Roman" w:cs="Times New Roman"/>
                <w:sz w:val="20"/>
                <w:szCs w:val="20"/>
              </w:rPr>
            </w:pPr>
          </w:p>
        </w:tc>
        <w:tc>
          <w:tcPr>
            <w:tcW w:w="881" w:type="dxa"/>
            <w:tcBorders>
              <w:tl2br w:val="nil"/>
              <w:tr2bl w:val="nil"/>
            </w:tcBorders>
          </w:tcPr>
          <w:p>
            <w:pPr>
              <w:spacing w:line="240" w:lineRule="exact"/>
              <w:jc w:val="center"/>
              <w:rPr>
                <w:rFonts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1077" w:type="dxa"/>
            <w:vMerge w:val="continue"/>
            <w:tcBorders>
              <w:tl2br w:val="nil"/>
              <w:tr2bl w:val="nil"/>
            </w:tcBorders>
            <w:vAlign w:val="center"/>
          </w:tcPr>
          <w:p>
            <w:pPr>
              <w:widowControl/>
              <w:jc w:val="center"/>
              <w:rPr>
                <w:rFonts w:ascii="Times New Roman" w:hAnsi="Times New Roman" w:cs="Times New Roman"/>
                <w:kern w:val="0"/>
                <w:sz w:val="20"/>
                <w:szCs w:val="20"/>
              </w:rPr>
            </w:pPr>
          </w:p>
        </w:tc>
        <w:tc>
          <w:tcPr>
            <w:tcW w:w="3422" w:type="dxa"/>
            <w:tcBorders>
              <w:tl2br w:val="nil"/>
              <w:tr2bl w:val="nil"/>
            </w:tcBorders>
            <w:vAlign w:val="center"/>
          </w:tcPr>
          <w:p>
            <w:pPr>
              <w:widowControl/>
              <w:spacing w:line="240" w:lineRule="exact"/>
              <w:jc w:val="left"/>
              <w:rPr>
                <w:rFonts w:ascii="Times New Roman" w:hAnsi="Times New Roman" w:cs="Times New Roman"/>
                <w:kern w:val="0"/>
                <w:sz w:val="20"/>
                <w:szCs w:val="20"/>
              </w:rPr>
            </w:pPr>
            <w:r>
              <w:rPr>
                <w:rFonts w:ascii="Times New Roman" w:hAnsi="Times New Roman" w:cs="Times New Roman"/>
                <w:kern w:val="0"/>
                <w:sz w:val="20"/>
                <w:szCs w:val="20"/>
              </w:rPr>
              <w:t>国际商法</w:t>
            </w: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L</w:t>
            </w: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M</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shd w:val="clear" w:color="auto" w:fill="auto"/>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H</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L</w:t>
            </w:r>
          </w:p>
        </w:tc>
        <w:tc>
          <w:tcPr>
            <w:tcW w:w="881" w:type="dxa"/>
            <w:tcBorders>
              <w:tl2br w:val="nil"/>
              <w:tr2bl w:val="nil"/>
            </w:tcBorders>
          </w:tcPr>
          <w:p>
            <w:pPr>
              <w:spacing w:line="240" w:lineRule="exact"/>
              <w:jc w:val="center"/>
              <w:rPr>
                <w:rFonts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1077" w:type="dxa"/>
            <w:vMerge w:val="continue"/>
            <w:tcBorders>
              <w:tl2br w:val="nil"/>
              <w:tr2bl w:val="nil"/>
            </w:tcBorders>
            <w:vAlign w:val="center"/>
          </w:tcPr>
          <w:p>
            <w:pPr>
              <w:widowControl/>
              <w:jc w:val="center"/>
              <w:rPr>
                <w:rFonts w:ascii="Times New Roman" w:hAnsi="Times New Roman" w:cs="Times New Roman"/>
                <w:kern w:val="0"/>
                <w:sz w:val="20"/>
                <w:szCs w:val="20"/>
              </w:rPr>
            </w:pPr>
          </w:p>
        </w:tc>
        <w:tc>
          <w:tcPr>
            <w:tcW w:w="3422" w:type="dxa"/>
            <w:tcBorders>
              <w:tl2br w:val="nil"/>
              <w:tr2bl w:val="nil"/>
            </w:tcBorders>
            <w:vAlign w:val="center"/>
          </w:tcPr>
          <w:p>
            <w:pPr>
              <w:widowControl/>
              <w:spacing w:line="240" w:lineRule="exact"/>
              <w:jc w:val="left"/>
              <w:rPr>
                <w:rFonts w:ascii="Times New Roman" w:hAnsi="Times New Roman" w:cs="Times New Roman"/>
                <w:kern w:val="0"/>
                <w:sz w:val="20"/>
                <w:szCs w:val="20"/>
              </w:rPr>
            </w:pPr>
            <w:r>
              <w:rPr>
                <w:rFonts w:ascii="Times New Roman" w:hAnsi="Times New Roman" w:cs="Times New Roman"/>
                <w:kern w:val="0"/>
                <w:sz w:val="20"/>
                <w:szCs w:val="20"/>
              </w:rPr>
              <w:t>论文写作指导</w:t>
            </w: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L</w:t>
            </w: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L</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M</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L</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M</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M</w:t>
            </w:r>
          </w:p>
        </w:tc>
        <w:tc>
          <w:tcPr>
            <w:tcW w:w="783" w:type="dxa"/>
            <w:tcBorders>
              <w:tl2br w:val="nil"/>
              <w:tr2bl w:val="nil"/>
            </w:tcBorders>
            <w:shd w:val="clear" w:color="auto" w:fill="auto"/>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M</w:t>
            </w:r>
          </w:p>
        </w:tc>
        <w:tc>
          <w:tcPr>
            <w:tcW w:w="783" w:type="dxa"/>
            <w:tcBorders>
              <w:tl2br w:val="nil"/>
              <w:tr2bl w:val="nil"/>
            </w:tcBorders>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L</w:t>
            </w:r>
          </w:p>
        </w:tc>
        <w:tc>
          <w:tcPr>
            <w:tcW w:w="881" w:type="dxa"/>
            <w:tcBorders>
              <w:tl2br w:val="nil"/>
              <w:tr2bl w:val="nil"/>
            </w:tcBorders>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1077" w:type="dxa"/>
            <w:vMerge w:val="restart"/>
            <w:tcBorders>
              <w:tl2br w:val="nil"/>
              <w:tr2bl w:val="nil"/>
            </w:tcBorders>
            <w:vAlign w:val="center"/>
          </w:tcPr>
          <w:p>
            <w:pPr>
              <w:widowControl/>
              <w:jc w:val="center"/>
              <w:rPr>
                <w:rFonts w:ascii="Times New Roman" w:hAnsi="Times New Roman" w:cs="Times New Roman"/>
                <w:sz w:val="20"/>
                <w:szCs w:val="20"/>
              </w:rPr>
            </w:pPr>
            <w:r>
              <w:rPr>
                <w:rFonts w:ascii="Times New Roman" w:hAnsi="Times New Roman" w:cs="Times New Roman"/>
                <w:sz w:val="20"/>
                <w:szCs w:val="20"/>
              </w:rPr>
              <w:t>专业</w:t>
            </w:r>
            <w:r>
              <w:rPr>
                <w:rFonts w:hint="eastAsia" w:ascii="Times New Roman" w:hAnsi="Times New Roman" w:cs="Times New Roman"/>
                <w:sz w:val="20"/>
                <w:szCs w:val="20"/>
              </w:rPr>
              <w:t>方向</w:t>
            </w:r>
            <w:r>
              <w:rPr>
                <w:rFonts w:ascii="Times New Roman" w:hAnsi="Times New Roman" w:cs="Times New Roman"/>
                <w:sz w:val="20"/>
                <w:szCs w:val="20"/>
              </w:rPr>
              <w:t>选修课程</w:t>
            </w:r>
          </w:p>
          <w:p>
            <w:pPr>
              <w:tabs>
                <w:tab w:val="left" w:pos="800"/>
              </w:tabs>
              <w:jc w:val="center"/>
              <w:rPr>
                <w:rFonts w:ascii="Times New Roman" w:hAnsi="Times New Roman" w:cs="Times New Roman"/>
                <w:kern w:val="0"/>
                <w:sz w:val="20"/>
                <w:szCs w:val="20"/>
              </w:rPr>
            </w:pPr>
            <w:r>
              <w:rPr>
                <w:rFonts w:ascii="Times New Roman" w:hAnsi="Times New Roman" w:cs="Times New Roman"/>
                <w:sz w:val="20"/>
                <w:szCs w:val="20"/>
              </w:rPr>
              <w:t>（C2类课程）</w:t>
            </w:r>
          </w:p>
        </w:tc>
        <w:tc>
          <w:tcPr>
            <w:tcW w:w="3422" w:type="dxa"/>
            <w:tcBorders>
              <w:tl2br w:val="nil"/>
              <w:tr2bl w:val="nil"/>
            </w:tcBorders>
            <w:vAlign w:val="center"/>
          </w:tcPr>
          <w:p>
            <w:pPr>
              <w:widowControl/>
              <w:spacing w:line="240" w:lineRule="exact"/>
              <w:jc w:val="left"/>
              <w:rPr>
                <w:rFonts w:ascii="Times New Roman" w:hAnsi="Times New Roman" w:cs="Times New Roman"/>
                <w:kern w:val="0"/>
                <w:sz w:val="20"/>
                <w:szCs w:val="20"/>
              </w:rPr>
            </w:pPr>
            <w:r>
              <w:rPr>
                <w:rFonts w:ascii="Times New Roman" w:hAnsi="Times New Roman" w:cs="Times New Roman"/>
                <w:kern w:val="0"/>
                <w:sz w:val="20"/>
                <w:szCs w:val="20"/>
              </w:rPr>
              <w:t>语篇分析</w:t>
            </w: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L</w:t>
            </w: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M</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M</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shd w:val="clear" w:color="auto" w:fill="auto"/>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tcPr>
          <w:p>
            <w:pPr>
              <w:spacing w:line="240" w:lineRule="exact"/>
              <w:jc w:val="center"/>
              <w:rPr>
                <w:rFonts w:ascii="Times New Roman" w:hAnsi="Times New Roman" w:cs="Times New Roman"/>
                <w:sz w:val="20"/>
                <w:szCs w:val="20"/>
              </w:rPr>
            </w:pPr>
          </w:p>
        </w:tc>
        <w:tc>
          <w:tcPr>
            <w:tcW w:w="881" w:type="dxa"/>
            <w:tcBorders>
              <w:tl2br w:val="nil"/>
              <w:tr2bl w:val="nil"/>
            </w:tcBorders>
          </w:tcPr>
          <w:p>
            <w:pPr>
              <w:spacing w:line="240" w:lineRule="exact"/>
              <w:jc w:val="center"/>
              <w:rPr>
                <w:rFonts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1077" w:type="dxa"/>
            <w:vMerge w:val="continue"/>
            <w:tcBorders>
              <w:tl2br w:val="nil"/>
              <w:tr2bl w:val="nil"/>
            </w:tcBorders>
            <w:vAlign w:val="center"/>
          </w:tcPr>
          <w:p>
            <w:pPr>
              <w:widowControl/>
              <w:tabs>
                <w:tab w:val="left" w:pos="800"/>
              </w:tabs>
              <w:jc w:val="center"/>
              <w:rPr>
                <w:rFonts w:ascii="Times New Roman" w:hAnsi="Times New Roman" w:cs="Times New Roman"/>
                <w:kern w:val="0"/>
                <w:sz w:val="20"/>
                <w:szCs w:val="20"/>
              </w:rPr>
            </w:pPr>
          </w:p>
        </w:tc>
        <w:tc>
          <w:tcPr>
            <w:tcW w:w="3422" w:type="dxa"/>
            <w:tcBorders>
              <w:tl2br w:val="nil"/>
              <w:tr2bl w:val="nil"/>
            </w:tcBorders>
            <w:vAlign w:val="center"/>
          </w:tcPr>
          <w:p>
            <w:pPr>
              <w:widowControl/>
              <w:spacing w:line="240" w:lineRule="exact"/>
              <w:jc w:val="left"/>
              <w:rPr>
                <w:rFonts w:ascii="Times New Roman" w:hAnsi="Times New Roman" w:cs="Times New Roman"/>
                <w:kern w:val="0"/>
                <w:sz w:val="20"/>
                <w:szCs w:val="20"/>
              </w:rPr>
            </w:pPr>
            <w:r>
              <w:rPr>
                <w:rFonts w:ascii="Times New Roman" w:hAnsi="Times New Roman" w:cs="Times New Roman"/>
                <w:kern w:val="0"/>
                <w:sz w:val="20"/>
                <w:szCs w:val="20"/>
              </w:rPr>
              <w:t>消费者行为学</w:t>
            </w: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H</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shd w:val="clear" w:color="auto" w:fill="auto"/>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L</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tcPr>
          <w:p>
            <w:pPr>
              <w:spacing w:line="240" w:lineRule="exact"/>
              <w:jc w:val="center"/>
              <w:rPr>
                <w:rFonts w:ascii="Times New Roman" w:hAnsi="Times New Roman" w:cs="Times New Roman"/>
                <w:sz w:val="20"/>
                <w:szCs w:val="20"/>
              </w:rPr>
            </w:pPr>
          </w:p>
        </w:tc>
        <w:tc>
          <w:tcPr>
            <w:tcW w:w="881" w:type="dxa"/>
            <w:tcBorders>
              <w:tl2br w:val="nil"/>
              <w:tr2bl w:val="nil"/>
            </w:tcBorders>
          </w:tcPr>
          <w:p>
            <w:pPr>
              <w:spacing w:line="240" w:lineRule="exact"/>
              <w:jc w:val="center"/>
              <w:rPr>
                <w:rFonts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1077" w:type="dxa"/>
            <w:vMerge w:val="continue"/>
            <w:tcBorders>
              <w:tl2br w:val="nil"/>
              <w:tr2bl w:val="nil"/>
            </w:tcBorders>
            <w:vAlign w:val="center"/>
          </w:tcPr>
          <w:p>
            <w:pPr>
              <w:widowControl/>
              <w:jc w:val="center"/>
              <w:rPr>
                <w:rFonts w:ascii="Times New Roman" w:hAnsi="Times New Roman" w:cs="Times New Roman"/>
                <w:kern w:val="0"/>
                <w:sz w:val="20"/>
                <w:szCs w:val="20"/>
              </w:rPr>
            </w:pPr>
          </w:p>
        </w:tc>
        <w:tc>
          <w:tcPr>
            <w:tcW w:w="3422" w:type="dxa"/>
            <w:tcBorders>
              <w:tl2br w:val="nil"/>
              <w:tr2bl w:val="nil"/>
            </w:tcBorders>
            <w:vAlign w:val="center"/>
          </w:tcPr>
          <w:p>
            <w:pPr>
              <w:widowControl/>
              <w:spacing w:line="240" w:lineRule="exact"/>
              <w:jc w:val="left"/>
              <w:rPr>
                <w:rFonts w:ascii="Times New Roman" w:hAnsi="Times New Roman" w:cs="Times New Roman"/>
                <w:kern w:val="0"/>
                <w:sz w:val="20"/>
                <w:szCs w:val="20"/>
              </w:rPr>
            </w:pPr>
            <w:r>
              <w:rPr>
                <w:rFonts w:ascii="Times New Roman" w:hAnsi="Times New Roman" w:cs="Times New Roman"/>
                <w:kern w:val="0"/>
                <w:sz w:val="20"/>
                <w:szCs w:val="20"/>
              </w:rPr>
              <w:t>能源行业英语</w:t>
            </w: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M</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shd w:val="clear" w:color="auto" w:fill="auto"/>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M</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tcPr>
          <w:p>
            <w:pPr>
              <w:spacing w:line="240" w:lineRule="exact"/>
              <w:jc w:val="center"/>
              <w:rPr>
                <w:rFonts w:ascii="Times New Roman" w:hAnsi="Times New Roman" w:cs="Times New Roman"/>
                <w:sz w:val="20"/>
                <w:szCs w:val="20"/>
              </w:rPr>
            </w:pPr>
          </w:p>
        </w:tc>
        <w:tc>
          <w:tcPr>
            <w:tcW w:w="881" w:type="dxa"/>
            <w:tcBorders>
              <w:tl2br w:val="nil"/>
              <w:tr2bl w:val="nil"/>
            </w:tcBorders>
          </w:tcPr>
          <w:p>
            <w:pPr>
              <w:spacing w:line="240" w:lineRule="exact"/>
              <w:jc w:val="center"/>
              <w:rPr>
                <w:rFonts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1077" w:type="dxa"/>
            <w:vMerge w:val="continue"/>
            <w:tcBorders>
              <w:tl2br w:val="nil"/>
              <w:tr2bl w:val="nil"/>
            </w:tcBorders>
            <w:vAlign w:val="center"/>
          </w:tcPr>
          <w:p>
            <w:pPr>
              <w:widowControl/>
              <w:jc w:val="center"/>
              <w:rPr>
                <w:rFonts w:ascii="Times New Roman" w:hAnsi="Times New Roman" w:cs="Times New Roman"/>
                <w:kern w:val="0"/>
                <w:sz w:val="20"/>
                <w:szCs w:val="20"/>
              </w:rPr>
            </w:pPr>
          </w:p>
        </w:tc>
        <w:tc>
          <w:tcPr>
            <w:tcW w:w="3422" w:type="dxa"/>
            <w:tcBorders>
              <w:tl2br w:val="nil"/>
              <w:tr2bl w:val="nil"/>
            </w:tcBorders>
            <w:vAlign w:val="center"/>
          </w:tcPr>
          <w:p>
            <w:pPr>
              <w:widowControl/>
              <w:spacing w:line="240" w:lineRule="exact"/>
              <w:jc w:val="left"/>
              <w:rPr>
                <w:rFonts w:ascii="Times New Roman" w:hAnsi="Times New Roman" w:cs="Times New Roman"/>
                <w:kern w:val="0"/>
                <w:sz w:val="20"/>
                <w:szCs w:val="20"/>
              </w:rPr>
            </w:pPr>
            <w:r>
              <w:rPr>
                <w:rFonts w:ascii="Times New Roman" w:hAnsi="Times New Roman" w:cs="Times New Roman"/>
                <w:kern w:val="0"/>
                <w:sz w:val="20"/>
                <w:szCs w:val="20"/>
              </w:rPr>
              <w:t>外国文学作品导读</w:t>
            </w: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L</w:t>
            </w: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M</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L</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M</w:t>
            </w:r>
          </w:p>
        </w:tc>
        <w:tc>
          <w:tcPr>
            <w:tcW w:w="783" w:type="dxa"/>
            <w:tcBorders>
              <w:tl2br w:val="nil"/>
              <w:tr2bl w:val="nil"/>
            </w:tcBorders>
            <w:shd w:val="clear" w:color="auto" w:fill="auto"/>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tcPr>
          <w:p>
            <w:pPr>
              <w:spacing w:line="240" w:lineRule="exact"/>
              <w:jc w:val="center"/>
              <w:rPr>
                <w:rFonts w:ascii="Times New Roman" w:hAnsi="Times New Roman" w:cs="Times New Roman"/>
                <w:sz w:val="20"/>
                <w:szCs w:val="20"/>
              </w:rPr>
            </w:pPr>
          </w:p>
        </w:tc>
        <w:tc>
          <w:tcPr>
            <w:tcW w:w="881" w:type="dxa"/>
            <w:tcBorders>
              <w:tl2br w:val="nil"/>
              <w:tr2bl w:val="nil"/>
            </w:tcBorders>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1077" w:type="dxa"/>
            <w:vMerge w:val="continue"/>
            <w:tcBorders>
              <w:tl2br w:val="nil"/>
              <w:tr2bl w:val="nil"/>
            </w:tcBorders>
            <w:vAlign w:val="center"/>
          </w:tcPr>
          <w:p>
            <w:pPr>
              <w:widowControl/>
              <w:jc w:val="center"/>
              <w:rPr>
                <w:rFonts w:ascii="Times New Roman" w:hAnsi="Times New Roman" w:cs="Times New Roman"/>
                <w:kern w:val="0"/>
                <w:sz w:val="20"/>
                <w:szCs w:val="20"/>
              </w:rPr>
            </w:pPr>
          </w:p>
        </w:tc>
        <w:tc>
          <w:tcPr>
            <w:tcW w:w="3422" w:type="dxa"/>
            <w:tcBorders>
              <w:tl2br w:val="nil"/>
              <w:tr2bl w:val="nil"/>
            </w:tcBorders>
            <w:vAlign w:val="center"/>
          </w:tcPr>
          <w:p>
            <w:pPr>
              <w:widowControl/>
              <w:spacing w:line="240" w:lineRule="exact"/>
              <w:jc w:val="left"/>
              <w:rPr>
                <w:rFonts w:ascii="Times New Roman" w:hAnsi="Times New Roman" w:cs="Times New Roman"/>
                <w:kern w:val="0"/>
                <w:sz w:val="20"/>
                <w:szCs w:val="20"/>
              </w:rPr>
            </w:pPr>
            <w:r>
              <w:rPr>
                <w:rFonts w:ascii="Times New Roman" w:hAnsi="Times New Roman" w:cs="Times New Roman"/>
                <w:kern w:val="0"/>
                <w:sz w:val="20"/>
                <w:szCs w:val="20"/>
              </w:rPr>
              <w:t>会计学</w:t>
            </w: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L</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shd w:val="clear" w:color="auto" w:fill="auto"/>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L</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H</w:t>
            </w:r>
          </w:p>
        </w:tc>
        <w:tc>
          <w:tcPr>
            <w:tcW w:w="783" w:type="dxa"/>
            <w:tcBorders>
              <w:tl2br w:val="nil"/>
              <w:tr2bl w:val="nil"/>
            </w:tcBorders>
          </w:tcPr>
          <w:p>
            <w:pPr>
              <w:spacing w:line="240" w:lineRule="exact"/>
              <w:jc w:val="center"/>
              <w:rPr>
                <w:rFonts w:ascii="Times New Roman" w:hAnsi="Times New Roman" w:cs="Times New Roman"/>
                <w:sz w:val="20"/>
                <w:szCs w:val="20"/>
              </w:rPr>
            </w:pPr>
          </w:p>
        </w:tc>
        <w:tc>
          <w:tcPr>
            <w:tcW w:w="881" w:type="dxa"/>
            <w:tcBorders>
              <w:tl2br w:val="nil"/>
              <w:tr2bl w:val="nil"/>
            </w:tcBorders>
          </w:tcPr>
          <w:p>
            <w:pPr>
              <w:spacing w:line="240" w:lineRule="exact"/>
              <w:jc w:val="center"/>
              <w:rPr>
                <w:rFonts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1077" w:type="dxa"/>
            <w:vMerge w:val="continue"/>
            <w:tcBorders>
              <w:tl2br w:val="nil"/>
              <w:tr2bl w:val="nil"/>
            </w:tcBorders>
            <w:vAlign w:val="center"/>
          </w:tcPr>
          <w:p>
            <w:pPr>
              <w:widowControl/>
              <w:jc w:val="center"/>
              <w:rPr>
                <w:rFonts w:ascii="Times New Roman" w:hAnsi="Times New Roman" w:cs="Times New Roman"/>
                <w:kern w:val="0"/>
                <w:sz w:val="20"/>
                <w:szCs w:val="20"/>
              </w:rPr>
            </w:pPr>
          </w:p>
        </w:tc>
        <w:tc>
          <w:tcPr>
            <w:tcW w:w="3422" w:type="dxa"/>
            <w:tcBorders>
              <w:tl2br w:val="nil"/>
              <w:tr2bl w:val="nil"/>
            </w:tcBorders>
            <w:vAlign w:val="center"/>
          </w:tcPr>
          <w:p>
            <w:pPr>
              <w:widowControl/>
              <w:spacing w:line="240" w:lineRule="exact"/>
              <w:jc w:val="left"/>
              <w:rPr>
                <w:rFonts w:ascii="Times New Roman" w:hAnsi="Times New Roman" w:cs="Times New Roman"/>
                <w:kern w:val="0"/>
                <w:sz w:val="20"/>
                <w:szCs w:val="20"/>
              </w:rPr>
            </w:pPr>
            <w:r>
              <w:rPr>
                <w:rFonts w:ascii="Times New Roman" w:hAnsi="Times New Roman" w:cs="Times New Roman"/>
                <w:kern w:val="0"/>
                <w:sz w:val="20"/>
                <w:szCs w:val="20"/>
              </w:rPr>
              <w:t>战略品牌管理</w:t>
            </w: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M</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shd w:val="clear" w:color="auto" w:fill="auto"/>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L</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tcPr>
          <w:p>
            <w:pPr>
              <w:spacing w:line="240" w:lineRule="exact"/>
              <w:jc w:val="center"/>
              <w:rPr>
                <w:rFonts w:ascii="Times New Roman" w:hAnsi="Times New Roman" w:cs="Times New Roman"/>
                <w:sz w:val="20"/>
                <w:szCs w:val="20"/>
              </w:rPr>
            </w:pPr>
          </w:p>
        </w:tc>
        <w:tc>
          <w:tcPr>
            <w:tcW w:w="881" w:type="dxa"/>
            <w:tcBorders>
              <w:tl2br w:val="nil"/>
              <w:tr2bl w:val="nil"/>
            </w:tcBorders>
          </w:tcPr>
          <w:p>
            <w:pPr>
              <w:spacing w:line="240" w:lineRule="exact"/>
              <w:jc w:val="center"/>
              <w:rPr>
                <w:rFonts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1077" w:type="dxa"/>
            <w:vMerge w:val="continue"/>
            <w:tcBorders>
              <w:tl2br w:val="nil"/>
              <w:tr2bl w:val="nil"/>
            </w:tcBorders>
            <w:vAlign w:val="center"/>
          </w:tcPr>
          <w:p>
            <w:pPr>
              <w:widowControl/>
              <w:jc w:val="center"/>
              <w:rPr>
                <w:rFonts w:ascii="Times New Roman" w:hAnsi="Times New Roman" w:cs="Times New Roman"/>
                <w:kern w:val="0"/>
                <w:sz w:val="20"/>
                <w:szCs w:val="20"/>
              </w:rPr>
            </w:pPr>
          </w:p>
        </w:tc>
        <w:tc>
          <w:tcPr>
            <w:tcW w:w="3422" w:type="dxa"/>
            <w:tcBorders>
              <w:tl2br w:val="nil"/>
              <w:tr2bl w:val="nil"/>
            </w:tcBorders>
            <w:vAlign w:val="center"/>
          </w:tcPr>
          <w:p>
            <w:pPr>
              <w:widowControl/>
              <w:spacing w:line="240" w:lineRule="exact"/>
              <w:jc w:val="left"/>
              <w:rPr>
                <w:rFonts w:ascii="Times New Roman" w:hAnsi="Times New Roman" w:cs="Times New Roman"/>
                <w:sz w:val="20"/>
                <w:szCs w:val="20"/>
              </w:rPr>
            </w:pPr>
            <w:r>
              <w:rPr>
                <w:rFonts w:ascii="Times New Roman" w:hAnsi="Times New Roman" w:cs="Times New Roman"/>
                <w:kern w:val="0"/>
                <w:sz w:val="20"/>
                <w:szCs w:val="20"/>
              </w:rPr>
              <w:t>国际营销案例研究</w:t>
            </w: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M</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M</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shd w:val="clear" w:color="auto" w:fill="auto"/>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L</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tcPr>
          <w:p>
            <w:pPr>
              <w:spacing w:line="240" w:lineRule="exact"/>
              <w:jc w:val="center"/>
              <w:rPr>
                <w:rFonts w:ascii="Times New Roman" w:hAnsi="Times New Roman" w:cs="Times New Roman"/>
                <w:sz w:val="20"/>
                <w:szCs w:val="20"/>
              </w:rPr>
            </w:pPr>
          </w:p>
        </w:tc>
        <w:tc>
          <w:tcPr>
            <w:tcW w:w="881" w:type="dxa"/>
            <w:tcBorders>
              <w:tl2br w:val="nil"/>
              <w:tr2bl w:val="nil"/>
            </w:tcBorders>
          </w:tcPr>
          <w:p>
            <w:pPr>
              <w:spacing w:line="240" w:lineRule="exact"/>
              <w:jc w:val="center"/>
              <w:rPr>
                <w:rFonts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1077" w:type="dxa"/>
            <w:vMerge w:val="restart"/>
            <w:tcBorders>
              <w:tl2br w:val="nil"/>
              <w:tr2bl w:val="nil"/>
            </w:tcBorders>
            <w:vAlign w:val="center"/>
          </w:tcPr>
          <w:p>
            <w:pPr>
              <w:widowControl/>
              <w:jc w:val="center"/>
              <w:rPr>
                <w:rFonts w:ascii="Times New Roman" w:hAnsi="Times New Roman" w:cs="Times New Roman"/>
                <w:sz w:val="20"/>
                <w:szCs w:val="20"/>
              </w:rPr>
            </w:pPr>
            <w:r>
              <w:rPr>
                <w:rFonts w:ascii="Times New Roman" w:hAnsi="Times New Roman" w:cs="Times New Roman"/>
                <w:sz w:val="20"/>
                <w:szCs w:val="20"/>
              </w:rPr>
              <w:t>实践</w:t>
            </w:r>
          </w:p>
          <w:p>
            <w:pPr>
              <w:widowControl/>
              <w:jc w:val="center"/>
              <w:rPr>
                <w:rFonts w:ascii="Times New Roman" w:hAnsi="Times New Roman" w:cs="Times New Roman"/>
                <w:kern w:val="0"/>
                <w:sz w:val="20"/>
                <w:szCs w:val="20"/>
              </w:rPr>
            </w:pPr>
            <w:r>
              <w:rPr>
                <w:rFonts w:ascii="Times New Roman" w:hAnsi="Times New Roman" w:cs="Times New Roman"/>
                <w:sz w:val="20"/>
                <w:szCs w:val="20"/>
              </w:rPr>
              <w:t>环节</w:t>
            </w:r>
          </w:p>
        </w:tc>
        <w:tc>
          <w:tcPr>
            <w:tcW w:w="3422" w:type="dxa"/>
            <w:tcBorders>
              <w:tl2br w:val="nil"/>
              <w:tr2bl w:val="nil"/>
            </w:tcBorders>
            <w:vAlign w:val="center"/>
          </w:tcPr>
          <w:p>
            <w:pPr>
              <w:widowControl/>
              <w:spacing w:line="240" w:lineRule="exact"/>
              <w:jc w:val="left"/>
              <w:rPr>
                <w:rFonts w:ascii="Times New Roman" w:hAnsi="Times New Roman" w:cs="Times New Roman"/>
                <w:kern w:val="0"/>
                <w:sz w:val="20"/>
                <w:szCs w:val="20"/>
              </w:rPr>
            </w:pPr>
            <w:r>
              <w:rPr>
                <w:rFonts w:ascii="Times New Roman" w:hAnsi="Times New Roman" w:cs="Times New Roman"/>
                <w:kern w:val="0"/>
                <w:sz w:val="20"/>
                <w:szCs w:val="20"/>
              </w:rPr>
              <w:t>军训</w:t>
            </w: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r>
              <w:rPr>
                <w:rFonts w:hint="eastAsia" w:ascii="Times New Roman" w:hAnsi="Times New Roman" w:cs="Times New Roman"/>
                <w:sz w:val="20"/>
                <w:szCs w:val="20"/>
              </w:rPr>
              <w:t>H</w:t>
            </w: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shd w:val="clear" w:color="auto" w:fill="auto"/>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M</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tcPr>
          <w:p>
            <w:pPr>
              <w:spacing w:line="240" w:lineRule="exact"/>
              <w:jc w:val="center"/>
              <w:rPr>
                <w:rFonts w:ascii="Times New Roman" w:hAnsi="Times New Roman" w:cs="Times New Roman"/>
                <w:sz w:val="20"/>
                <w:szCs w:val="20"/>
              </w:rPr>
            </w:pPr>
          </w:p>
        </w:tc>
        <w:tc>
          <w:tcPr>
            <w:tcW w:w="881" w:type="dxa"/>
            <w:tcBorders>
              <w:tl2br w:val="nil"/>
              <w:tr2bl w:val="nil"/>
            </w:tcBorders>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1077" w:type="dxa"/>
            <w:vMerge w:val="continue"/>
            <w:tcBorders>
              <w:tl2br w:val="nil"/>
              <w:tr2bl w:val="nil"/>
            </w:tcBorders>
            <w:vAlign w:val="center"/>
          </w:tcPr>
          <w:p>
            <w:pPr>
              <w:widowControl/>
              <w:jc w:val="center"/>
              <w:rPr>
                <w:rFonts w:ascii="Times New Roman" w:hAnsi="Times New Roman" w:cs="Times New Roman"/>
                <w:sz w:val="20"/>
                <w:szCs w:val="20"/>
              </w:rPr>
            </w:pPr>
          </w:p>
        </w:tc>
        <w:tc>
          <w:tcPr>
            <w:tcW w:w="3422" w:type="dxa"/>
            <w:tcBorders>
              <w:tl2br w:val="nil"/>
              <w:tr2bl w:val="nil"/>
            </w:tcBorders>
            <w:vAlign w:val="center"/>
          </w:tcPr>
          <w:p>
            <w:pPr>
              <w:widowControl/>
              <w:spacing w:line="240" w:lineRule="exact"/>
              <w:jc w:val="left"/>
              <w:rPr>
                <w:rFonts w:ascii="Times New Roman" w:hAnsi="Times New Roman" w:cs="Times New Roman"/>
                <w:kern w:val="0"/>
                <w:sz w:val="20"/>
                <w:szCs w:val="20"/>
              </w:rPr>
            </w:pPr>
            <w:r>
              <w:rPr>
                <w:rFonts w:ascii="Times New Roman" w:hAnsi="Times New Roman" w:cs="Times New Roman"/>
                <w:kern w:val="0"/>
                <w:sz w:val="20"/>
                <w:szCs w:val="20"/>
              </w:rPr>
              <w:t>商务英语专业</w:t>
            </w:r>
            <w:r>
              <w:rPr>
                <w:rFonts w:hint="eastAsia" w:ascii="Times New Roman" w:hAnsi="Times New Roman" w:cs="Times New Roman"/>
                <w:kern w:val="0"/>
                <w:sz w:val="20"/>
                <w:szCs w:val="20"/>
              </w:rPr>
              <w:t>导论</w:t>
            </w: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M</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M</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shd w:val="clear" w:color="auto" w:fill="auto"/>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M</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L</w:t>
            </w:r>
          </w:p>
        </w:tc>
        <w:tc>
          <w:tcPr>
            <w:tcW w:w="783" w:type="dxa"/>
            <w:tcBorders>
              <w:tl2br w:val="nil"/>
              <w:tr2bl w:val="nil"/>
            </w:tcBorders>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H</w:t>
            </w:r>
          </w:p>
        </w:tc>
        <w:tc>
          <w:tcPr>
            <w:tcW w:w="881" w:type="dxa"/>
            <w:tcBorders>
              <w:tl2br w:val="nil"/>
              <w:tr2bl w:val="nil"/>
            </w:tcBorders>
          </w:tcPr>
          <w:p>
            <w:pPr>
              <w:spacing w:line="240" w:lineRule="exact"/>
              <w:jc w:val="center"/>
              <w:rPr>
                <w:rFonts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1077" w:type="dxa"/>
            <w:vMerge w:val="continue"/>
            <w:tcBorders>
              <w:tl2br w:val="nil"/>
              <w:tr2bl w:val="nil"/>
            </w:tcBorders>
            <w:vAlign w:val="center"/>
          </w:tcPr>
          <w:p>
            <w:pPr>
              <w:widowControl/>
              <w:jc w:val="center"/>
              <w:rPr>
                <w:rFonts w:ascii="Times New Roman" w:hAnsi="Times New Roman" w:cs="Times New Roman"/>
                <w:sz w:val="20"/>
                <w:szCs w:val="20"/>
              </w:rPr>
            </w:pPr>
          </w:p>
        </w:tc>
        <w:tc>
          <w:tcPr>
            <w:tcW w:w="3422" w:type="dxa"/>
            <w:tcBorders>
              <w:tl2br w:val="nil"/>
              <w:tr2bl w:val="nil"/>
            </w:tcBorders>
            <w:vAlign w:val="center"/>
          </w:tcPr>
          <w:p>
            <w:pPr>
              <w:widowControl/>
              <w:spacing w:line="240" w:lineRule="exact"/>
              <w:jc w:val="left"/>
              <w:rPr>
                <w:rFonts w:ascii="Times New Roman" w:hAnsi="Times New Roman" w:cs="Times New Roman"/>
                <w:kern w:val="0"/>
                <w:sz w:val="20"/>
                <w:szCs w:val="20"/>
              </w:rPr>
            </w:pPr>
            <w:r>
              <w:rPr>
                <w:rFonts w:ascii="Times New Roman" w:hAnsi="Times New Roman" w:cs="Times New Roman"/>
                <w:kern w:val="0"/>
                <w:sz w:val="20"/>
                <w:szCs w:val="20"/>
              </w:rPr>
              <w:t>英语语音实训</w:t>
            </w: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H</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M</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M</w:t>
            </w:r>
          </w:p>
        </w:tc>
        <w:tc>
          <w:tcPr>
            <w:tcW w:w="783" w:type="dxa"/>
            <w:tcBorders>
              <w:tl2br w:val="nil"/>
              <w:tr2bl w:val="nil"/>
            </w:tcBorders>
            <w:shd w:val="clear" w:color="auto" w:fill="auto"/>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L</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L</w:t>
            </w:r>
          </w:p>
        </w:tc>
        <w:tc>
          <w:tcPr>
            <w:tcW w:w="881" w:type="dxa"/>
            <w:tcBorders>
              <w:tl2br w:val="nil"/>
              <w:tr2bl w:val="nil"/>
            </w:tcBorders>
          </w:tcPr>
          <w:p>
            <w:pPr>
              <w:spacing w:line="240" w:lineRule="exact"/>
              <w:jc w:val="center"/>
              <w:rPr>
                <w:rFonts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1077" w:type="dxa"/>
            <w:vMerge w:val="continue"/>
            <w:tcBorders>
              <w:tl2br w:val="nil"/>
              <w:tr2bl w:val="nil"/>
            </w:tcBorders>
            <w:vAlign w:val="center"/>
          </w:tcPr>
          <w:p>
            <w:pPr>
              <w:widowControl/>
              <w:jc w:val="center"/>
              <w:rPr>
                <w:rFonts w:ascii="Times New Roman" w:hAnsi="Times New Roman" w:cs="Times New Roman"/>
                <w:kern w:val="0"/>
                <w:sz w:val="20"/>
                <w:szCs w:val="20"/>
              </w:rPr>
            </w:pPr>
          </w:p>
        </w:tc>
        <w:tc>
          <w:tcPr>
            <w:tcW w:w="3422" w:type="dxa"/>
            <w:tcBorders>
              <w:tl2br w:val="nil"/>
              <w:tr2bl w:val="nil"/>
            </w:tcBorders>
            <w:vAlign w:val="center"/>
          </w:tcPr>
          <w:p>
            <w:pPr>
              <w:widowControl/>
              <w:spacing w:line="240" w:lineRule="exact"/>
              <w:jc w:val="left"/>
              <w:rPr>
                <w:rFonts w:ascii="Times New Roman" w:hAnsi="Times New Roman" w:cs="Times New Roman"/>
                <w:kern w:val="0"/>
                <w:sz w:val="20"/>
                <w:szCs w:val="20"/>
              </w:rPr>
            </w:pPr>
            <w:r>
              <w:rPr>
                <w:rFonts w:ascii="Times New Roman" w:hAnsi="Times New Roman" w:cs="Times New Roman"/>
                <w:sz w:val="20"/>
                <w:szCs w:val="20"/>
              </w:rPr>
              <w:t>英语语言技能实训 1</w:t>
            </w: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M</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shd w:val="clear" w:color="auto" w:fill="auto"/>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L</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L</w:t>
            </w:r>
          </w:p>
        </w:tc>
        <w:tc>
          <w:tcPr>
            <w:tcW w:w="881" w:type="dxa"/>
            <w:tcBorders>
              <w:tl2br w:val="nil"/>
              <w:tr2bl w:val="nil"/>
            </w:tcBorders>
          </w:tcPr>
          <w:p>
            <w:pPr>
              <w:spacing w:line="240" w:lineRule="exact"/>
              <w:jc w:val="center"/>
              <w:rPr>
                <w:rFonts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1077" w:type="dxa"/>
            <w:vMerge w:val="continue"/>
            <w:tcBorders>
              <w:tl2br w:val="nil"/>
              <w:tr2bl w:val="nil"/>
            </w:tcBorders>
            <w:vAlign w:val="center"/>
          </w:tcPr>
          <w:p>
            <w:pPr>
              <w:widowControl/>
              <w:jc w:val="center"/>
              <w:rPr>
                <w:rFonts w:ascii="Times New Roman" w:hAnsi="Times New Roman" w:cs="Times New Roman"/>
                <w:kern w:val="0"/>
                <w:sz w:val="20"/>
                <w:szCs w:val="20"/>
              </w:rPr>
            </w:pPr>
          </w:p>
        </w:tc>
        <w:tc>
          <w:tcPr>
            <w:tcW w:w="3422" w:type="dxa"/>
            <w:tcBorders>
              <w:tl2br w:val="nil"/>
              <w:tr2bl w:val="nil"/>
            </w:tcBorders>
            <w:vAlign w:val="center"/>
          </w:tcPr>
          <w:p>
            <w:pPr>
              <w:widowControl/>
              <w:spacing w:line="240" w:lineRule="exact"/>
              <w:jc w:val="left"/>
              <w:rPr>
                <w:rFonts w:ascii="Times New Roman" w:hAnsi="Times New Roman" w:cs="Times New Roman"/>
                <w:kern w:val="0"/>
                <w:sz w:val="20"/>
                <w:szCs w:val="20"/>
              </w:rPr>
            </w:pPr>
            <w:r>
              <w:rPr>
                <w:rFonts w:ascii="Times New Roman" w:hAnsi="Times New Roman" w:cs="Times New Roman"/>
                <w:kern w:val="0"/>
                <w:sz w:val="20"/>
                <w:szCs w:val="20"/>
              </w:rPr>
              <w:t>商务翻译实践</w:t>
            </w: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L</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H</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L</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L</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shd w:val="clear" w:color="auto" w:fill="auto"/>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L</w:t>
            </w:r>
          </w:p>
        </w:tc>
        <w:tc>
          <w:tcPr>
            <w:tcW w:w="881" w:type="dxa"/>
            <w:tcBorders>
              <w:tl2br w:val="nil"/>
              <w:tr2bl w:val="nil"/>
            </w:tcBorders>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1077" w:type="dxa"/>
            <w:vMerge w:val="continue"/>
            <w:tcBorders>
              <w:tl2br w:val="nil"/>
              <w:tr2bl w:val="nil"/>
            </w:tcBorders>
            <w:vAlign w:val="center"/>
          </w:tcPr>
          <w:p>
            <w:pPr>
              <w:widowControl/>
              <w:jc w:val="center"/>
              <w:rPr>
                <w:rFonts w:ascii="Times New Roman" w:hAnsi="Times New Roman" w:cs="Times New Roman"/>
                <w:kern w:val="0"/>
                <w:sz w:val="20"/>
                <w:szCs w:val="20"/>
              </w:rPr>
            </w:pPr>
          </w:p>
        </w:tc>
        <w:tc>
          <w:tcPr>
            <w:tcW w:w="3422" w:type="dxa"/>
            <w:tcBorders>
              <w:tl2br w:val="nil"/>
              <w:tr2bl w:val="nil"/>
            </w:tcBorders>
            <w:vAlign w:val="center"/>
          </w:tcPr>
          <w:p>
            <w:pPr>
              <w:widowControl/>
              <w:spacing w:line="240" w:lineRule="exact"/>
              <w:jc w:val="left"/>
              <w:rPr>
                <w:rFonts w:ascii="Times New Roman" w:hAnsi="Times New Roman" w:cs="Times New Roman"/>
                <w:kern w:val="0"/>
                <w:sz w:val="20"/>
                <w:szCs w:val="20"/>
              </w:rPr>
            </w:pPr>
            <w:r>
              <w:rPr>
                <w:rFonts w:ascii="Times New Roman" w:hAnsi="Times New Roman" w:cs="Times New Roman"/>
                <w:kern w:val="0"/>
                <w:sz w:val="20"/>
                <w:szCs w:val="20"/>
              </w:rPr>
              <w:t>跨境电</w:t>
            </w:r>
            <w:r>
              <w:rPr>
                <w:rFonts w:hint="eastAsia" w:ascii="Times New Roman" w:hAnsi="Times New Roman" w:cs="Times New Roman"/>
                <w:kern w:val="0"/>
                <w:sz w:val="20"/>
                <w:szCs w:val="20"/>
              </w:rPr>
              <w:t>子商务</w:t>
            </w:r>
            <w:r>
              <w:rPr>
                <w:rFonts w:ascii="Times New Roman" w:hAnsi="Times New Roman" w:cs="Times New Roman"/>
                <w:kern w:val="0"/>
                <w:sz w:val="20"/>
                <w:szCs w:val="20"/>
              </w:rPr>
              <w:t>实训</w:t>
            </w: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L</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H</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M</w:t>
            </w:r>
          </w:p>
        </w:tc>
        <w:tc>
          <w:tcPr>
            <w:tcW w:w="783" w:type="dxa"/>
            <w:tcBorders>
              <w:tl2br w:val="nil"/>
              <w:tr2bl w:val="nil"/>
            </w:tcBorders>
            <w:shd w:val="clear" w:color="auto" w:fill="auto"/>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L</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L</w:t>
            </w:r>
          </w:p>
        </w:tc>
        <w:tc>
          <w:tcPr>
            <w:tcW w:w="881" w:type="dxa"/>
            <w:tcBorders>
              <w:tl2br w:val="nil"/>
              <w:tr2bl w:val="nil"/>
            </w:tcBorders>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1077" w:type="dxa"/>
            <w:vMerge w:val="continue"/>
            <w:tcBorders>
              <w:tl2br w:val="nil"/>
              <w:tr2bl w:val="nil"/>
            </w:tcBorders>
            <w:vAlign w:val="center"/>
          </w:tcPr>
          <w:p>
            <w:pPr>
              <w:widowControl/>
              <w:jc w:val="center"/>
              <w:rPr>
                <w:rFonts w:ascii="Times New Roman" w:hAnsi="Times New Roman" w:cs="Times New Roman"/>
                <w:kern w:val="0"/>
                <w:sz w:val="20"/>
                <w:szCs w:val="20"/>
              </w:rPr>
            </w:pPr>
          </w:p>
        </w:tc>
        <w:tc>
          <w:tcPr>
            <w:tcW w:w="3422" w:type="dxa"/>
            <w:tcBorders>
              <w:tl2br w:val="nil"/>
              <w:tr2bl w:val="nil"/>
            </w:tcBorders>
            <w:vAlign w:val="center"/>
          </w:tcPr>
          <w:p>
            <w:pPr>
              <w:widowControl/>
              <w:spacing w:line="240" w:lineRule="exact"/>
              <w:jc w:val="left"/>
              <w:rPr>
                <w:rFonts w:ascii="Times New Roman" w:hAnsi="Times New Roman" w:cs="Times New Roman"/>
                <w:kern w:val="0"/>
                <w:sz w:val="20"/>
                <w:szCs w:val="20"/>
              </w:rPr>
            </w:pPr>
            <w:r>
              <w:rPr>
                <w:rFonts w:ascii="Times New Roman" w:hAnsi="Times New Roman" w:cs="Times New Roman"/>
                <w:kern w:val="0"/>
                <w:sz w:val="20"/>
                <w:szCs w:val="20"/>
              </w:rPr>
              <w:t>企业营销策划</w:t>
            </w: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M</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shd w:val="clear" w:color="auto" w:fill="auto"/>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H</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M</w:t>
            </w:r>
          </w:p>
        </w:tc>
        <w:tc>
          <w:tcPr>
            <w:tcW w:w="783" w:type="dxa"/>
            <w:tcBorders>
              <w:tl2br w:val="nil"/>
              <w:tr2bl w:val="nil"/>
            </w:tcBorders>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L</w:t>
            </w:r>
          </w:p>
        </w:tc>
        <w:tc>
          <w:tcPr>
            <w:tcW w:w="881" w:type="dxa"/>
            <w:tcBorders>
              <w:tl2br w:val="nil"/>
              <w:tr2bl w:val="nil"/>
            </w:tcBorders>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1077" w:type="dxa"/>
            <w:vMerge w:val="continue"/>
            <w:tcBorders>
              <w:tl2br w:val="nil"/>
              <w:tr2bl w:val="nil"/>
            </w:tcBorders>
            <w:vAlign w:val="center"/>
          </w:tcPr>
          <w:p>
            <w:pPr>
              <w:widowControl/>
              <w:jc w:val="center"/>
              <w:rPr>
                <w:rFonts w:ascii="Times New Roman" w:hAnsi="Times New Roman" w:cs="Times New Roman"/>
                <w:kern w:val="0"/>
                <w:sz w:val="20"/>
                <w:szCs w:val="20"/>
              </w:rPr>
            </w:pPr>
          </w:p>
        </w:tc>
        <w:tc>
          <w:tcPr>
            <w:tcW w:w="3422" w:type="dxa"/>
            <w:tcBorders>
              <w:tl2br w:val="nil"/>
              <w:tr2bl w:val="nil"/>
            </w:tcBorders>
            <w:vAlign w:val="center"/>
          </w:tcPr>
          <w:p>
            <w:pPr>
              <w:widowControl/>
              <w:spacing w:line="240" w:lineRule="exact"/>
              <w:jc w:val="left"/>
              <w:rPr>
                <w:rFonts w:ascii="Times New Roman" w:hAnsi="Times New Roman" w:cs="Times New Roman"/>
                <w:kern w:val="0"/>
                <w:sz w:val="20"/>
                <w:szCs w:val="20"/>
              </w:rPr>
            </w:pPr>
            <w:r>
              <w:rPr>
                <w:rFonts w:ascii="Times New Roman" w:hAnsi="Times New Roman" w:cs="Times New Roman"/>
                <w:sz w:val="20"/>
                <w:szCs w:val="20"/>
              </w:rPr>
              <w:t>英语语言技能实训 2</w:t>
            </w: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M</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shd w:val="clear" w:color="auto" w:fill="auto"/>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L</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L</w:t>
            </w:r>
          </w:p>
        </w:tc>
        <w:tc>
          <w:tcPr>
            <w:tcW w:w="881" w:type="dxa"/>
            <w:tcBorders>
              <w:tl2br w:val="nil"/>
              <w:tr2bl w:val="nil"/>
            </w:tcBorders>
          </w:tcPr>
          <w:p>
            <w:pPr>
              <w:spacing w:line="240" w:lineRule="exact"/>
              <w:jc w:val="center"/>
              <w:rPr>
                <w:rFonts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1077" w:type="dxa"/>
            <w:vMerge w:val="continue"/>
            <w:tcBorders>
              <w:tl2br w:val="nil"/>
              <w:tr2bl w:val="nil"/>
            </w:tcBorders>
            <w:vAlign w:val="center"/>
          </w:tcPr>
          <w:p>
            <w:pPr>
              <w:widowControl/>
              <w:jc w:val="center"/>
              <w:rPr>
                <w:rFonts w:ascii="Times New Roman" w:hAnsi="Times New Roman" w:cs="Times New Roman"/>
                <w:kern w:val="0"/>
                <w:sz w:val="20"/>
                <w:szCs w:val="20"/>
              </w:rPr>
            </w:pPr>
          </w:p>
        </w:tc>
        <w:tc>
          <w:tcPr>
            <w:tcW w:w="3422" w:type="dxa"/>
            <w:tcBorders>
              <w:tl2br w:val="nil"/>
              <w:tr2bl w:val="nil"/>
            </w:tcBorders>
            <w:vAlign w:val="center"/>
          </w:tcPr>
          <w:p>
            <w:pPr>
              <w:widowControl/>
              <w:spacing w:line="240" w:lineRule="exact"/>
              <w:jc w:val="left"/>
              <w:rPr>
                <w:rFonts w:ascii="Times New Roman" w:hAnsi="Times New Roman" w:cs="Times New Roman"/>
                <w:kern w:val="0"/>
                <w:sz w:val="20"/>
                <w:szCs w:val="20"/>
              </w:rPr>
            </w:pPr>
            <w:r>
              <w:rPr>
                <w:rFonts w:ascii="Times New Roman" w:hAnsi="Times New Roman" w:cs="Times New Roman"/>
                <w:kern w:val="0"/>
                <w:sz w:val="20"/>
                <w:szCs w:val="20"/>
              </w:rPr>
              <w:t>创新创业与学科竞赛</w:t>
            </w: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H</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shd w:val="clear" w:color="auto" w:fill="auto"/>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L</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L</w:t>
            </w:r>
          </w:p>
        </w:tc>
        <w:tc>
          <w:tcPr>
            <w:tcW w:w="783" w:type="dxa"/>
            <w:tcBorders>
              <w:tl2br w:val="nil"/>
              <w:tr2bl w:val="nil"/>
            </w:tcBorders>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H</w:t>
            </w:r>
          </w:p>
        </w:tc>
        <w:tc>
          <w:tcPr>
            <w:tcW w:w="881" w:type="dxa"/>
            <w:tcBorders>
              <w:tl2br w:val="nil"/>
              <w:tr2bl w:val="nil"/>
            </w:tcBorders>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1077" w:type="dxa"/>
            <w:vMerge w:val="continue"/>
            <w:tcBorders>
              <w:tl2br w:val="nil"/>
              <w:tr2bl w:val="nil"/>
            </w:tcBorders>
            <w:vAlign w:val="center"/>
          </w:tcPr>
          <w:p>
            <w:pPr>
              <w:widowControl/>
              <w:jc w:val="center"/>
              <w:rPr>
                <w:rFonts w:ascii="Times New Roman" w:hAnsi="Times New Roman" w:cs="Times New Roman"/>
                <w:kern w:val="0"/>
                <w:sz w:val="20"/>
                <w:szCs w:val="20"/>
              </w:rPr>
            </w:pPr>
          </w:p>
        </w:tc>
        <w:tc>
          <w:tcPr>
            <w:tcW w:w="3422" w:type="dxa"/>
            <w:tcBorders>
              <w:tl2br w:val="nil"/>
              <w:tr2bl w:val="nil"/>
            </w:tcBorders>
            <w:vAlign w:val="center"/>
          </w:tcPr>
          <w:p>
            <w:pPr>
              <w:widowControl/>
              <w:spacing w:line="240" w:lineRule="exact"/>
              <w:jc w:val="left"/>
              <w:rPr>
                <w:rFonts w:ascii="Times New Roman" w:hAnsi="Times New Roman" w:cs="Times New Roman"/>
                <w:kern w:val="0"/>
                <w:sz w:val="20"/>
                <w:szCs w:val="20"/>
              </w:rPr>
            </w:pPr>
            <w:r>
              <w:rPr>
                <w:rFonts w:ascii="Times New Roman" w:hAnsi="Times New Roman" w:cs="Times New Roman"/>
                <w:kern w:val="0"/>
                <w:sz w:val="20"/>
                <w:szCs w:val="20"/>
              </w:rPr>
              <w:t>毕业实习</w:t>
            </w: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M</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H</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L</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L</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L</w:t>
            </w:r>
          </w:p>
        </w:tc>
        <w:tc>
          <w:tcPr>
            <w:tcW w:w="783" w:type="dxa"/>
            <w:tcBorders>
              <w:tl2br w:val="nil"/>
              <w:tr2bl w:val="nil"/>
            </w:tcBorders>
            <w:shd w:val="clear" w:color="auto" w:fill="auto"/>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L</w:t>
            </w:r>
          </w:p>
        </w:tc>
        <w:tc>
          <w:tcPr>
            <w:tcW w:w="783" w:type="dxa"/>
            <w:tcBorders>
              <w:tl2br w:val="nil"/>
              <w:tr2bl w:val="nil"/>
            </w:tcBorders>
          </w:tcPr>
          <w:p>
            <w:pPr>
              <w:spacing w:line="240" w:lineRule="exact"/>
              <w:jc w:val="center"/>
              <w:rPr>
                <w:rFonts w:ascii="Times New Roman" w:hAnsi="Times New Roman" w:cs="Times New Roman"/>
                <w:sz w:val="20"/>
                <w:szCs w:val="20"/>
              </w:rPr>
            </w:pPr>
            <w:r>
              <w:rPr>
                <w:rFonts w:hint="eastAsia" w:ascii="Times New Roman" w:hAnsi="Times New Roman" w:cs="Times New Roman"/>
                <w:sz w:val="20"/>
                <w:szCs w:val="20"/>
              </w:rPr>
              <w:t>H</w:t>
            </w:r>
          </w:p>
        </w:tc>
        <w:tc>
          <w:tcPr>
            <w:tcW w:w="881" w:type="dxa"/>
            <w:tcBorders>
              <w:tl2br w:val="nil"/>
              <w:tr2bl w:val="nil"/>
            </w:tcBorders>
          </w:tcPr>
          <w:p>
            <w:pPr>
              <w:spacing w:line="240" w:lineRule="exact"/>
              <w:jc w:val="center"/>
              <w:rPr>
                <w:rFonts w:ascii="Times New Roman" w:hAnsi="Times New Roman" w:cs="Times New Roman"/>
                <w:sz w:val="20"/>
                <w:szCs w:val="20"/>
              </w:rPr>
            </w:pPr>
            <w:r>
              <w:rPr>
                <w:rFonts w:hint="eastAsia" w:ascii="Times New Roman" w:hAnsi="Times New Roman" w:cs="Times New Roman"/>
                <w:sz w:val="20"/>
                <w:szCs w:val="20"/>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1077" w:type="dxa"/>
            <w:vMerge w:val="continue"/>
            <w:tcBorders>
              <w:tl2br w:val="nil"/>
              <w:tr2bl w:val="nil"/>
            </w:tcBorders>
            <w:vAlign w:val="center"/>
          </w:tcPr>
          <w:p>
            <w:pPr>
              <w:widowControl/>
              <w:jc w:val="center"/>
              <w:rPr>
                <w:rFonts w:ascii="Times New Roman" w:hAnsi="Times New Roman" w:cs="Times New Roman"/>
                <w:kern w:val="0"/>
                <w:sz w:val="20"/>
                <w:szCs w:val="20"/>
              </w:rPr>
            </w:pPr>
          </w:p>
        </w:tc>
        <w:tc>
          <w:tcPr>
            <w:tcW w:w="3422" w:type="dxa"/>
            <w:tcBorders>
              <w:tl2br w:val="nil"/>
              <w:tr2bl w:val="nil"/>
            </w:tcBorders>
            <w:vAlign w:val="center"/>
          </w:tcPr>
          <w:p>
            <w:pPr>
              <w:widowControl/>
              <w:spacing w:line="240" w:lineRule="exact"/>
              <w:jc w:val="left"/>
              <w:rPr>
                <w:rFonts w:ascii="Times New Roman" w:hAnsi="Times New Roman" w:cs="Times New Roman"/>
                <w:kern w:val="0"/>
                <w:sz w:val="20"/>
                <w:szCs w:val="20"/>
              </w:rPr>
            </w:pPr>
            <w:r>
              <w:rPr>
                <w:rFonts w:ascii="Times New Roman" w:hAnsi="Times New Roman" w:cs="Times New Roman"/>
                <w:kern w:val="0"/>
                <w:sz w:val="20"/>
                <w:szCs w:val="20"/>
              </w:rPr>
              <w:t>毕业论文</w:t>
            </w: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r>
              <w:rPr>
                <w:rFonts w:hint="eastAsia" w:ascii="Times New Roman" w:hAnsi="Times New Roman" w:cs="Times New Roman"/>
                <w:sz w:val="20"/>
                <w:szCs w:val="20"/>
              </w:rPr>
              <w:t>L</w:t>
            </w: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H</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M</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H</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L</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L</w:t>
            </w:r>
          </w:p>
        </w:tc>
        <w:tc>
          <w:tcPr>
            <w:tcW w:w="783" w:type="dxa"/>
            <w:tcBorders>
              <w:tl2br w:val="nil"/>
              <w:tr2bl w:val="nil"/>
            </w:tcBorders>
            <w:shd w:val="clear" w:color="auto" w:fill="auto"/>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L</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L</w:t>
            </w:r>
          </w:p>
        </w:tc>
        <w:tc>
          <w:tcPr>
            <w:tcW w:w="783" w:type="dxa"/>
            <w:tcBorders>
              <w:tl2br w:val="nil"/>
              <w:tr2bl w:val="nil"/>
            </w:tcBorders>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H</w:t>
            </w:r>
          </w:p>
        </w:tc>
        <w:tc>
          <w:tcPr>
            <w:tcW w:w="881" w:type="dxa"/>
            <w:tcBorders>
              <w:tl2br w:val="nil"/>
              <w:tr2bl w:val="nil"/>
            </w:tcBorders>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1077" w:type="dxa"/>
            <w:vMerge w:val="continue"/>
            <w:tcBorders>
              <w:tl2br w:val="nil"/>
              <w:tr2bl w:val="nil"/>
            </w:tcBorders>
            <w:vAlign w:val="center"/>
          </w:tcPr>
          <w:p>
            <w:pPr>
              <w:widowControl/>
              <w:jc w:val="center"/>
              <w:rPr>
                <w:rFonts w:ascii="Times New Roman" w:hAnsi="Times New Roman" w:cs="Times New Roman"/>
                <w:kern w:val="0"/>
                <w:sz w:val="20"/>
                <w:szCs w:val="20"/>
              </w:rPr>
            </w:pPr>
          </w:p>
        </w:tc>
        <w:tc>
          <w:tcPr>
            <w:tcW w:w="3422" w:type="dxa"/>
            <w:tcBorders>
              <w:tl2br w:val="nil"/>
              <w:tr2bl w:val="nil"/>
            </w:tcBorders>
            <w:vAlign w:val="center"/>
          </w:tcPr>
          <w:p>
            <w:pPr>
              <w:widowControl/>
              <w:spacing w:line="240" w:lineRule="exact"/>
              <w:jc w:val="left"/>
              <w:rPr>
                <w:rFonts w:ascii="Times New Roman" w:hAnsi="Times New Roman" w:cs="Times New Roman"/>
                <w:kern w:val="0"/>
                <w:sz w:val="20"/>
                <w:szCs w:val="20"/>
              </w:rPr>
            </w:pPr>
            <w:r>
              <w:rPr>
                <w:rFonts w:ascii="Times New Roman" w:hAnsi="Times New Roman" w:cs="Times New Roman"/>
                <w:spacing w:val="-2"/>
                <w:kern w:val="0"/>
                <w:sz w:val="20"/>
                <w:szCs w:val="20"/>
              </w:rPr>
              <w:t>劳动教育实践</w:t>
            </w: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H</w:t>
            </w: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shd w:val="clear" w:color="auto" w:fill="auto"/>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M</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L</w:t>
            </w:r>
          </w:p>
        </w:tc>
        <w:tc>
          <w:tcPr>
            <w:tcW w:w="783" w:type="dxa"/>
            <w:tcBorders>
              <w:tl2br w:val="nil"/>
              <w:tr2bl w:val="nil"/>
            </w:tcBorders>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L</w:t>
            </w:r>
          </w:p>
        </w:tc>
        <w:tc>
          <w:tcPr>
            <w:tcW w:w="881" w:type="dxa"/>
            <w:tcBorders>
              <w:tl2br w:val="nil"/>
              <w:tr2bl w:val="nil"/>
            </w:tcBorders>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1077" w:type="dxa"/>
            <w:vMerge w:val="continue"/>
            <w:tcBorders>
              <w:tl2br w:val="nil"/>
              <w:tr2bl w:val="nil"/>
            </w:tcBorders>
            <w:vAlign w:val="center"/>
          </w:tcPr>
          <w:p>
            <w:pPr>
              <w:widowControl/>
              <w:jc w:val="center"/>
              <w:rPr>
                <w:rFonts w:ascii="Times New Roman" w:hAnsi="Times New Roman" w:cs="Times New Roman"/>
                <w:kern w:val="0"/>
                <w:sz w:val="20"/>
                <w:szCs w:val="20"/>
              </w:rPr>
            </w:pPr>
          </w:p>
        </w:tc>
        <w:tc>
          <w:tcPr>
            <w:tcW w:w="3422" w:type="dxa"/>
            <w:tcBorders>
              <w:tl2br w:val="nil"/>
              <w:tr2bl w:val="nil"/>
            </w:tcBorders>
            <w:vAlign w:val="center"/>
          </w:tcPr>
          <w:p>
            <w:pPr>
              <w:rPr>
                <w:rFonts w:ascii="Times New Roman" w:hAnsi="Times New Roman" w:cs="Times New Roman"/>
                <w:spacing w:val="-2"/>
                <w:kern w:val="0"/>
                <w:sz w:val="20"/>
                <w:szCs w:val="20"/>
              </w:rPr>
            </w:pPr>
            <w:r>
              <w:rPr>
                <w:rFonts w:ascii="Times New Roman" w:hAnsi="Times New Roman" w:cs="Times New Roman"/>
                <w:sz w:val="20"/>
                <w:szCs w:val="20"/>
              </w:rPr>
              <w:t>思想政治理论课实践</w:t>
            </w: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r>
              <w:rPr>
                <w:rFonts w:hint="eastAsia" w:ascii="Times New Roman" w:hAnsi="Times New Roman" w:cs="Times New Roman"/>
                <w:sz w:val="20"/>
                <w:szCs w:val="20"/>
              </w:rPr>
              <w:t>H</w:t>
            </w: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H</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shd w:val="clear" w:color="auto" w:fill="auto"/>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M</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L</w:t>
            </w:r>
          </w:p>
        </w:tc>
        <w:tc>
          <w:tcPr>
            <w:tcW w:w="881" w:type="dxa"/>
            <w:tcBorders>
              <w:tl2br w:val="nil"/>
              <w:tr2bl w:val="nil"/>
            </w:tcBorders>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1077" w:type="dxa"/>
            <w:vMerge w:val="continue"/>
            <w:tcBorders>
              <w:tl2br w:val="nil"/>
              <w:tr2bl w:val="nil"/>
            </w:tcBorders>
            <w:vAlign w:val="center"/>
          </w:tcPr>
          <w:p>
            <w:pPr>
              <w:widowControl/>
              <w:jc w:val="center"/>
              <w:rPr>
                <w:rFonts w:ascii="Times New Roman" w:hAnsi="Times New Roman" w:cs="Times New Roman"/>
                <w:kern w:val="0"/>
                <w:sz w:val="20"/>
                <w:szCs w:val="20"/>
              </w:rPr>
            </w:pPr>
          </w:p>
        </w:tc>
        <w:tc>
          <w:tcPr>
            <w:tcW w:w="3422" w:type="dxa"/>
            <w:tcBorders>
              <w:tl2br w:val="nil"/>
              <w:tr2bl w:val="nil"/>
            </w:tcBorders>
            <w:vAlign w:val="center"/>
          </w:tcPr>
          <w:p>
            <w:pPr>
              <w:widowControl/>
              <w:spacing w:line="240" w:lineRule="exact"/>
              <w:jc w:val="left"/>
              <w:rPr>
                <w:rFonts w:ascii="Times New Roman" w:hAnsi="Times New Roman" w:cs="Times New Roman"/>
                <w:kern w:val="0"/>
                <w:sz w:val="20"/>
                <w:szCs w:val="20"/>
              </w:rPr>
            </w:pPr>
            <w:r>
              <w:rPr>
                <w:rFonts w:ascii="Times New Roman" w:hAnsi="Times New Roman" w:cs="Times New Roman"/>
                <w:kern w:val="0"/>
                <w:sz w:val="20"/>
                <w:szCs w:val="20"/>
              </w:rPr>
              <w:t>第二课堂实践</w:t>
            </w: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L</w:t>
            </w: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M</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M</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M</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M</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M</w:t>
            </w:r>
          </w:p>
        </w:tc>
        <w:tc>
          <w:tcPr>
            <w:tcW w:w="783" w:type="dxa"/>
            <w:tcBorders>
              <w:tl2br w:val="nil"/>
              <w:tr2bl w:val="nil"/>
            </w:tcBorders>
            <w:shd w:val="clear" w:color="auto" w:fill="auto"/>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L</w:t>
            </w:r>
          </w:p>
        </w:tc>
        <w:tc>
          <w:tcPr>
            <w:tcW w:w="881" w:type="dxa"/>
            <w:tcBorders>
              <w:tl2br w:val="nil"/>
              <w:tr2bl w:val="nil"/>
            </w:tcBorders>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1077" w:type="dxa"/>
            <w:vMerge w:val="continue"/>
            <w:tcBorders>
              <w:tl2br w:val="nil"/>
              <w:tr2bl w:val="nil"/>
            </w:tcBorders>
            <w:vAlign w:val="center"/>
          </w:tcPr>
          <w:p>
            <w:pPr>
              <w:widowControl/>
              <w:jc w:val="center"/>
              <w:rPr>
                <w:rFonts w:ascii="Times New Roman" w:hAnsi="Times New Roman" w:cs="Times New Roman"/>
                <w:kern w:val="0"/>
                <w:sz w:val="20"/>
                <w:szCs w:val="20"/>
              </w:rPr>
            </w:pPr>
          </w:p>
        </w:tc>
        <w:tc>
          <w:tcPr>
            <w:tcW w:w="3422" w:type="dxa"/>
            <w:tcBorders>
              <w:tl2br w:val="nil"/>
              <w:tr2bl w:val="nil"/>
            </w:tcBorders>
            <w:vAlign w:val="center"/>
          </w:tcPr>
          <w:p>
            <w:pPr>
              <w:rPr>
                <w:rFonts w:ascii="Times New Roman" w:hAnsi="Times New Roman" w:cs="Times New Roman"/>
                <w:spacing w:val="-2"/>
                <w:kern w:val="0"/>
                <w:sz w:val="20"/>
                <w:szCs w:val="20"/>
              </w:rPr>
            </w:pPr>
            <w:r>
              <w:rPr>
                <w:rFonts w:ascii="Times New Roman" w:hAnsi="Times New Roman" w:cs="Times New Roman"/>
                <w:spacing w:val="-2"/>
                <w:kern w:val="0"/>
                <w:sz w:val="20"/>
                <w:szCs w:val="20"/>
              </w:rPr>
              <w:t>暑期社会实践</w:t>
            </w: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M</w:t>
            </w: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shd w:val="clear" w:color="auto" w:fill="auto"/>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H</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H</w:t>
            </w:r>
          </w:p>
        </w:tc>
        <w:tc>
          <w:tcPr>
            <w:tcW w:w="783" w:type="dxa"/>
            <w:tcBorders>
              <w:tl2br w:val="nil"/>
              <w:tr2bl w:val="nil"/>
            </w:tcBorders>
          </w:tcPr>
          <w:p>
            <w:pPr>
              <w:spacing w:line="240" w:lineRule="exact"/>
              <w:jc w:val="center"/>
              <w:rPr>
                <w:rFonts w:ascii="Times New Roman" w:hAnsi="Times New Roman" w:cs="Times New Roman"/>
                <w:sz w:val="20"/>
                <w:szCs w:val="20"/>
              </w:rPr>
            </w:pPr>
          </w:p>
        </w:tc>
        <w:tc>
          <w:tcPr>
            <w:tcW w:w="881" w:type="dxa"/>
            <w:tcBorders>
              <w:tl2br w:val="nil"/>
              <w:tr2bl w:val="nil"/>
            </w:tcBorders>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1077" w:type="dxa"/>
            <w:vMerge w:val="continue"/>
            <w:tcBorders>
              <w:tl2br w:val="nil"/>
              <w:tr2bl w:val="nil"/>
            </w:tcBorders>
            <w:vAlign w:val="center"/>
          </w:tcPr>
          <w:p>
            <w:pPr>
              <w:widowControl/>
              <w:jc w:val="center"/>
              <w:rPr>
                <w:rFonts w:ascii="Times New Roman" w:hAnsi="Times New Roman" w:cs="Times New Roman"/>
                <w:kern w:val="0"/>
                <w:sz w:val="20"/>
                <w:szCs w:val="20"/>
              </w:rPr>
            </w:pPr>
          </w:p>
        </w:tc>
        <w:tc>
          <w:tcPr>
            <w:tcW w:w="3422" w:type="dxa"/>
            <w:tcBorders>
              <w:tl2br w:val="nil"/>
              <w:tr2bl w:val="nil"/>
            </w:tcBorders>
            <w:vAlign w:val="center"/>
          </w:tcPr>
          <w:p>
            <w:pPr>
              <w:widowControl/>
              <w:spacing w:line="240" w:lineRule="exact"/>
              <w:jc w:val="left"/>
              <w:rPr>
                <w:rFonts w:ascii="Times New Roman" w:hAnsi="Times New Roman" w:cs="Times New Roman"/>
                <w:kern w:val="0"/>
                <w:sz w:val="20"/>
                <w:szCs w:val="20"/>
              </w:rPr>
            </w:pPr>
            <w:r>
              <w:rPr>
                <w:rFonts w:ascii="Times New Roman" w:hAnsi="Times New Roman" w:cs="Times New Roman"/>
                <w:kern w:val="0"/>
                <w:sz w:val="20"/>
                <w:szCs w:val="20"/>
              </w:rPr>
              <w:t>课外体育锻炼</w:t>
            </w: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L</w:t>
            </w: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shd w:val="clear" w:color="auto" w:fill="auto"/>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L</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M</w:t>
            </w:r>
          </w:p>
        </w:tc>
        <w:tc>
          <w:tcPr>
            <w:tcW w:w="881" w:type="dxa"/>
            <w:tcBorders>
              <w:tl2br w:val="nil"/>
              <w:tr2bl w:val="nil"/>
            </w:tcBorders>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1077" w:type="dxa"/>
            <w:vMerge w:val="continue"/>
            <w:tcBorders>
              <w:tl2br w:val="nil"/>
              <w:tr2bl w:val="nil"/>
            </w:tcBorders>
            <w:vAlign w:val="center"/>
          </w:tcPr>
          <w:p>
            <w:pPr>
              <w:widowControl/>
              <w:jc w:val="center"/>
              <w:rPr>
                <w:rFonts w:ascii="Times New Roman" w:hAnsi="Times New Roman" w:cs="Times New Roman"/>
                <w:kern w:val="0"/>
                <w:sz w:val="20"/>
                <w:szCs w:val="20"/>
              </w:rPr>
            </w:pPr>
          </w:p>
        </w:tc>
        <w:tc>
          <w:tcPr>
            <w:tcW w:w="3422" w:type="dxa"/>
            <w:tcBorders>
              <w:tl2br w:val="nil"/>
              <w:tr2bl w:val="nil"/>
            </w:tcBorders>
            <w:vAlign w:val="center"/>
          </w:tcPr>
          <w:p>
            <w:pPr>
              <w:widowControl/>
              <w:spacing w:line="240" w:lineRule="exact"/>
              <w:jc w:val="left"/>
              <w:rPr>
                <w:rFonts w:ascii="Times New Roman" w:hAnsi="Times New Roman" w:cs="Times New Roman"/>
                <w:kern w:val="0"/>
                <w:sz w:val="20"/>
                <w:szCs w:val="20"/>
              </w:rPr>
            </w:pPr>
            <w:r>
              <w:rPr>
                <w:rFonts w:ascii="Times New Roman" w:hAnsi="Times New Roman" w:cs="Times New Roman"/>
                <w:spacing w:val="-2"/>
                <w:kern w:val="0"/>
                <w:sz w:val="20"/>
                <w:szCs w:val="20"/>
              </w:rPr>
              <w:t>体育健康标准辅导测试</w:t>
            </w: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L</w:t>
            </w: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shd w:val="clear" w:color="auto" w:fill="auto"/>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L</w:t>
            </w:r>
          </w:p>
        </w:tc>
        <w:tc>
          <w:tcPr>
            <w:tcW w:w="783" w:type="dxa"/>
            <w:tcBorders>
              <w:tl2br w:val="nil"/>
              <w:tr2bl w:val="nil"/>
            </w:tcBorders>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L</w:t>
            </w:r>
          </w:p>
        </w:tc>
        <w:tc>
          <w:tcPr>
            <w:tcW w:w="881"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1077" w:type="dxa"/>
            <w:vMerge w:val="continue"/>
            <w:tcBorders>
              <w:tl2br w:val="nil"/>
              <w:tr2bl w:val="nil"/>
            </w:tcBorders>
            <w:vAlign w:val="center"/>
          </w:tcPr>
          <w:p>
            <w:pPr>
              <w:widowControl/>
              <w:jc w:val="center"/>
              <w:rPr>
                <w:rFonts w:ascii="Times New Roman" w:hAnsi="Times New Roman" w:cs="Times New Roman"/>
                <w:kern w:val="0"/>
                <w:sz w:val="20"/>
                <w:szCs w:val="20"/>
              </w:rPr>
            </w:pPr>
          </w:p>
        </w:tc>
        <w:tc>
          <w:tcPr>
            <w:tcW w:w="3422" w:type="dxa"/>
            <w:tcBorders>
              <w:tl2br w:val="nil"/>
              <w:tr2bl w:val="nil"/>
            </w:tcBorders>
            <w:vAlign w:val="center"/>
          </w:tcPr>
          <w:p>
            <w:pPr>
              <w:widowControl/>
              <w:spacing w:line="240" w:lineRule="exact"/>
              <w:jc w:val="left"/>
              <w:rPr>
                <w:rFonts w:ascii="Times New Roman" w:hAnsi="Times New Roman" w:cs="Times New Roman"/>
                <w:spacing w:val="-2"/>
                <w:kern w:val="0"/>
                <w:sz w:val="20"/>
                <w:szCs w:val="20"/>
              </w:rPr>
            </w:pPr>
            <w:r>
              <w:rPr>
                <w:rFonts w:ascii="Times New Roman" w:hAnsi="Times New Roman" w:cs="Times New Roman"/>
                <w:spacing w:val="-2"/>
                <w:kern w:val="0"/>
                <w:sz w:val="20"/>
                <w:szCs w:val="20"/>
              </w:rPr>
              <w:t>讲座</w:t>
            </w: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H</w:t>
            </w:r>
          </w:p>
        </w:tc>
        <w:tc>
          <w:tcPr>
            <w:tcW w:w="782"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M</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M</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M</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M</w:t>
            </w: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M</w:t>
            </w:r>
          </w:p>
        </w:tc>
        <w:tc>
          <w:tcPr>
            <w:tcW w:w="783" w:type="dxa"/>
            <w:tcBorders>
              <w:tl2br w:val="nil"/>
              <w:tr2bl w:val="nil"/>
            </w:tcBorders>
            <w:shd w:val="clear" w:color="auto" w:fill="auto"/>
            <w:vAlign w:val="center"/>
          </w:tcPr>
          <w:p>
            <w:pPr>
              <w:spacing w:line="240" w:lineRule="exact"/>
              <w:jc w:val="center"/>
              <w:rPr>
                <w:rFonts w:ascii="Times New Roman" w:hAnsi="Times New Roman" w:cs="Times New Roman"/>
                <w:sz w:val="20"/>
                <w:szCs w:val="20"/>
              </w:rPr>
            </w:pPr>
          </w:p>
        </w:tc>
        <w:tc>
          <w:tcPr>
            <w:tcW w:w="783" w:type="dxa"/>
            <w:tcBorders>
              <w:tl2br w:val="nil"/>
              <w:tr2bl w:val="nil"/>
            </w:tcBorders>
            <w:vAlign w:val="center"/>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M</w:t>
            </w:r>
          </w:p>
        </w:tc>
        <w:tc>
          <w:tcPr>
            <w:tcW w:w="783" w:type="dxa"/>
            <w:tcBorders>
              <w:tl2br w:val="nil"/>
              <w:tr2bl w:val="nil"/>
            </w:tcBorders>
          </w:tcPr>
          <w:p>
            <w:pPr>
              <w:spacing w:line="240" w:lineRule="exact"/>
              <w:jc w:val="center"/>
              <w:rPr>
                <w:rFonts w:ascii="Times New Roman" w:hAnsi="Times New Roman" w:cs="Times New Roman"/>
                <w:sz w:val="20"/>
                <w:szCs w:val="20"/>
              </w:rPr>
            </w:pPr>
            <w:r>
              <w:rPr>
                <w:rFonts w:ascii="Times New Roman" w:hAnsi="Times New Roman" w:cs="Times New Roman"/>
                <w:sz w:val="20"/>
                <w:szCs w:val="20"/>
              </w:rPr>
              <w:t>H</w:t>
            </w:r>
          </w:p>
        </w:tc>
        <w:tc>
          <w:tcPr>
            <w:tcW w:w="881" w:type="dxa"/>
            <w:tcBorders>
              <w:tl2br w:val="nil"/>
              <w:tr2bl w:val="nil"/>
            </w:tcBorders>
            <w:vAlign w:val="center"/>
          </w:tcPr>
          <w:p>
            <w:pPr>
              <w:spacing w:line="240" w:lineRule="exact"/>
              <w:jc w:val="center"/>
              <w:rPr>
                <w:rFonts w:ascii="Times New Roman" w:hAnsi="Times New Roman" w:cs="Times New Roman"/>
                <w:sz w:val="20"/>
                <w:szCs w:val="20"/>
              </w:rPr>
            </w:pPr>
          </w:p>
        </w:tc>
      </w:tr>
    </w:tbl>
    <w:p>
      <w:pPr>
        <w:rPr>
          <w:rFonts w:ascii="Times New Roman" w:hAnsi="Times New Roman" w:cs="Times New Roman"/>
          <w:spacing w:val="-2"/>
          <w:kern w:val="0"/>
          <w:szCs w:val="21"/>
        </w:rPr>
      </w:pPr>
      <w:r>
        <w:rPr>
          <w:rFonts w:ascii="Times New Roman" w:hAnsi="Times New Roman" w:cs="Times New Roman"/>
          <w:spacing w:val="-2"/>
          <w:kern w:val="0"/>
          <w:szCs w:val="21"/>
        </w:rPr>
        <w:t>说明：若某课程或实践环节支撑某个目标的达成，则在相应的空格处</w:t>
      </w:r>
      <w:r>
        <w:rPr>
          <w:rFonts w:cs="Times New Roman" w:asciiTheme="minorEastAsia" w:hAnsiTheme="minorEastAsia"/>
          <w:spacing w:val="-2"/>
          <w:kern w:val="0"/>
          <w:szCs w:val="21"/>
        </w:rPr>
        <w:t>打“H（强）”、“M（中）”或“L（弱）”，</w:t>
      </w:r>
      <w:r>
        <w:rPr>
          <w:rFonts w:ascii="Times New Roman" w:hAnsi="Times New Roman" w:cs="Times New Roman"/>
          <w:spacing w:val="-2"/>
          <w:kern w:val="0"/>
          <w:szCs w:val="21"/>
        </w:rPr>
        <w:t>表示课程与毕业能力之间的关联度强弱程度。</w:t>
      </w:r>
    </w:p>
    <w:p>
      <w:pPr>
        <w:spacing w:before="156" w:beforeLines="50" w:after="156" w:afterLines="50"/>
        <w:ind w:left="-210" w:leftChars="-100" w:firstLine="211" w:firstLineChars="100"/>
        <w:rPr>
          <w:rFonts w:ascii="Times New Roman" w:hAnsi="Times New Roman" w:cs="Times New Roman"/>
          <w:b/>
          <w:bCs/>
        </w:rPr>
        <w:sectPr>
          <w:pgSz w:w="16838" w:h="11906" w:orient="landscape"/>
          <w:pgMar w:top="709" w:right="1440" w:bottom="709" w:left="1440" w:header="851" w:footer="992" w:gutter="0"/>
          <w:cols w:space="425" w:num="1"/>
          <w:docGrid w:type="lines" w:linePitch="312" w:charSpace="0"/>
        </w:sectPr>
      </w:pPr>
    </w:p>
    <w:p>
      <w:pPr>
        <w:spacing w:before="156" w:beforeLines="50" w:after="156" w:afterLines="50"/>
        <w:ind w:left="-210" w:leftChars="-100" w:firstLine="211" w:firstLineChars="100"/>
        <w:rPr>
          <w:rFonts w:ascii="Times New Roman" w:hAnsi="Times New Roman" w:cs="Times New Roman"/>
          <w:b/>
          <w:szCs w:val="21"/>
        </w:rPr>
      </w:pPr>
      <w:r>
        <w:rPr>
          <w:rFonts w:ascii="Times New Roman" w:hAnsi="Times New Roman" w:cs="Times New Roman"/>
          <w:b/>
          <w:bCs/>
        </w:rPr>
        <w:t>（六）商务英语专业课程体系逻辑结构图（虚框内为选修课）</w:t>
      </w:r>
    </w:p>
    <w:tbl>
      <w:tblPr>
        <w:tblStyle w:val="32"/>
        <w:tblW w:w="0" w:type="auto"/>
        <w:jc w:val="center"/>
        <w:tblLayout w:type="fixed"/>
        <w:tblCellMar>
          <w:top w:w="0" w:type="dxa"/>
          <w:left w:w="108" w:type="dxa"/>
          <w:bottom w:w="0" w:type="dxa"/>
          <w:right w:w="108" w:type="dxa"/>
        </w:tblCellMar>
      </w:tblPr>
      <w:tblGrid>
        <w:gridCol w:w="1771"/>
        <w:gridCol w:w="1771"/>
        <w:gridCol w:w="1772"/>
        <w:gridCol w:w="1772"/>
        <w:gridCol w:w="1772"/>
        <w:gridCol w:w="1772"/>
        <w:gridCol w:w="1772"/>
        <w:gridCol w:w="1772"/>
      </w:tblGrid>
      <w:tr>
        <w:tblPrEx>
          <w:tblCellMar>
            <w:top w:w="0" w:type="dxa"/>
            <w:left w:w="108" w:type="dxa"/>
            <w:bottom w:w="0" w:type="dxa"/>
            <w:right w:w="108" w:type="dxa"/>
          </w:tblCellMar>
        </w:tblPrEx>
        <w:trPr>
          <w:trHeight w:val="266" w:hRule="atLeast"/>
          <w:jc w:val="center"/>
        </w:trPr>
        <w:tc>
          <w:tcPr>
            <w:tcW w:w="3542" w:type="dxa"/>
            <w:gridSpan w:val="2"/>
            <w:vAlign w:val="center"/>
          </w:tcPr>
          <w:p>
            <w:pPr>
              <w:jc w:val="center"/>
              <w:rPr>
                <w:rFonts w:ascii="Times New Roman" w:hAnsi="Times New Roman" w:cs="Times New Roman"/>
                <w:b/>
                <w:sz w:val="15"/>
                <w:szCs w:val="15"/>
              </w:rPr>
            </w:pPr>
            <w:r>
              <w:rPr>
                <w:rFonts w:ascii="Times New Roman" w:hAnsi="Times New Roman" w:cs="Times New Roman"/>
                <w:b/>
                <w:sz w:val="15"/>
                <w:szCs w:val="15"/>
              </w:rPr>
              <w:t>第一学年</w:t>
            </w:r>
          </w:p>
        </w:tc>
        <w:tc>
          <w:tcPr>
            <w:tcW w:w="3544" w:type="dxa"/>
            <w:gridSpan w:val="2"/>
            <w:vAlign w:val="center"/>
          </w:tcPr>
          <w:p>
            <w:pPr>
              <w:jc w:val="center"/>
              <w:rPr>
                <w:rFonts w:ascii="Times New Roman" w:hAnsi="Times New Roman" w:cs="Times New Roman"/>
                <w:b/>
                <w:sz w:val="15"/>
                <w:szCs w:val="15"/>
              </w:rPr>
            </w:pPr>
            <w:r>
              <w:rPr>
                <w:rFonts w:ascii="Times New Roman" w:hAnsi="Times New Roman" w:cs="Times New Roman"/>
                <w:b/>
                <w:sz w:val="15"/>
                <w:szCs w:val="15"/>
              </w:rPr>
              <w:t>第二学年</w:t>
            </w:r>
          </w:p>
        </w:tc>
        <w:tc>
          <w:tcPr>
            <w:tcW w:w="3544" w:type="dxa"/>
            <w:gridSpan w:val="2"/>
            <w:vAlign w:val="center"/>
          </w:tcPr>
          <w:p>
            <w:pPr>
              <w:jc w:val="center"/>
              <w:rPr>
                <w:rFonts w:ascii="Times New Roman" w:hAnsi="Times New Roman" w:cs="Times New Roman"/>
                <w:b/>
                <w:sz w:val="15"/>
                <w:szCs w:val="15"/>
              </w:rPr>
            </w:pPr>
            <w:r>
              <w:rPr>
                <w:rFonts w:ascii="Times New Roman" w:hAnsi="Times New Roman" w:cs="Times New Roman"/>
                <w:b/>
                <w:sz w:val="15"/>
                <w:szCs w:val="15"/>
              </w:rPr>
              <w:t>第三学年</w:t>
            </w:r>
          </w:p>
        </w:tc>
        <w:tc>
          <w:tcPr>
            <w:tcW w:w="3544" w:type="dxa"/>
            <w:gridSpan w:val="2"/>
            <w:vAlign w:val="center"/>
          </w:tcPr>
          <w:p>
            <w:pPr>
              <w:jc w:val="center"/>
              <w:rPr>
                <w:rFonts w:ascii="Times New Roman" w:hAnsi="Times New Roman" w:cs="Times New Roman"/>
                <w:b/>
                <w:sz w:val="15"/>
                <w:szCs w:val="15"/>
              </w:rPr>
            </w:pPr>
            <w:r>
              <w:rPr>
                <w:rFonts w:ascii="Times New Roman" w:hAnsi="Times New Roman" w:cs="Times New Roman"/>
                <w:b/>
                <w:sz w:val="15"/>
                <w:szCs w:val="15"/>
              </w:rPr>
              <w:t>第四学年</w:t>
            </w:r>
          </w:p>
        </w:tc>
      </w:tr>
      <w:tr>
        <w:tblPrEx>
          <w:tblCellMar>
            <w:top w:w="0" w:type="dxa"/>
            <w:left w:w="108" w:type="dxa"/>
            <w:bottom w:w="0" w:type="dxa"/>
            <w:right w:w="108" w:type="dxa"/>
          </w:tblCellMar>
        </w:tblPrEx>
        <w:trPr>
          <w:jc w:val="center"/>
        </w:trPr>
        <w:tc>
          <w:tcPr>
            <w:tcW w:w="1771" w:type="dxa"/>
            <w:tcBorders>
              <w:bottom w:val="single" w:color="auto" w:sz="12" w:space="0"/>
            </w:tcBorders>
            <w:vAlign w:val="center"/>
          </w:tcPr>
          <w:p>
            <w:pPr>
              <w:jc w:val="center"/>
              <w:rPr>
                <w:rFonts w:ascii="Times New Roman" w:hAnsi="Times New Roman" w:cs="Times New Roman"/>
                <w:b/>
                <w:sz w:val="15"/>
                <w:szCs w:val="15"/>
              </w:rPr>
            </w:pPr>
            <w:r>
              <w:rPr>
                <w:rFonts w:ascii="Times New Roman" w:hAnsi="Times New Roman" w:cs="Times New Roman"/>
                <w:b/>
                <w:sz w:val="15"/>
                <w:szCs w:val="15"/>
              </w:rPr>
              <w:t>第一学期</w:t>
            </w:r>
          </w:p>
        </w:tc>
        <w:tc>
          <w:tcPr>
            <w:tcW w:w="1771" w:type="dxa"/>
            <w:tcBorders>
              <w:bottom w:val="single" w:color="auto" w:sz="12" w:space="0"/>
            </w:tcBorders>
            <w:vAlign w:val="center"/>
          </w:tcPr>
          <w:p>
            <w:pPr>
              <w:jc w:val="center"/>
              <w:rPr>
                <w:rFonts w:ascii="Times New Roman" w:hAnsi="Times New Roman" w:cs="Times New Roman"/>
                <w:b/>
                <w:sz w:val="15"/>
                <w:szCs w:val="15"/>
              </w:rPr>
            </w:pPr>
            <w:r>
              <w:rPr>
                <w:rFonts w:ascii="Times New Roman" w:hAnsi="Times New Roman" w:cs="Times New Roman"/>
                <w:b/>
                <w:sz w:val="15"/>
                <w:szCs w:val="15"/>
              </w:rPr>
              <w:t>第二学期</w:t>
            </w:r>
          </w:p>
        </w:tc>
        <w:tc>
          <w:tcPr>
            <w:tcW w:w="1772" w:type="dxa"/>
            <w:tcBorders>
              <w:bottom w:val="single" w:color="auto" w:sz="12" w:space="0"/>
            </w:tcBorders>
            <w:vAlign w:val="center"/>
          </w:tcPr>
          <w:p>
            <w:pPr>
              <w:jc w:val="center"/>
              <w:rPr>
                <w:rFonts w:ascii="Times New Roman" w:hAnsi="Times New Roman" w:cs="Times New Roman"/>
                <w:b/>
                <w:sz w:val="15"/>
                <w:szCs w:val="15"/>
              </w:rPr>
            </w:pPr>
            <w:r>
              <w:rPr>
                <w:rFonts w:ascii="Times New Roman" w:hAnsi="Times New Roman" w:cs="Times New Roman"/>
                <w:b/>
                <w:sz w:val="15"/>
                <w:szCs w:val="15"/>
              </w:rPr>
              <w:t>第三学期</w:t>
            </w:r>
          </w:p>
        </w:tc>
        <w:tc>
          <w:tcPr>
            <w:tcW w:w="1772" w:type="dxa"/>
            <w:tcBorders>
              <w:bottom w:val="single" w:color="auto" w:sz="12" w:space="0"/>
            </w:tcBorders>
            <w:vAlign w:val="center"/>
          </w:tcPr>
          <w:p>
            <w:pPr>
              <w:jc w:val="center"/>
              <w:rPr>
                <w:rFonts w:ascii="Times New Roman" w:hAnsi="Times New Roman" w:cs="Times New Roman"/>
                <w:b/>
                <w:sz w:val="15"/>
                <w:szCs w:val="15"/>
              </w:rPr>
            </w:pPr>
            <w:r>
              <w:rPr>
                <w:rFonts w:ascii="Times New Roman" w:hAnsi="Times New Roman" w:cs="Times New Roman"/>
                <w:b/>
                <w:sz w:val="15"/>
                <w:szCs w:val="15"/>
              </w:rPr>
              <w:t>第四学期</w:t>
            </w:r>
          </w:p>
        </w:tc>
        <w:tc>
          <w:tcPr>
            <w:tcW w:w="1772" w:type="dxa"/>
            <w:tcBorders>
              <w:bottom w:val="single" w:color="auto" w:sz="12" w:space="0"/>
            </w:tcBorders>
            <w:vAlign w:val="center"/>
          </w:tcPr>
          <w:p>
            <w:pPr>
              <w:jc w:val="center"/>
              <w:rPr>
                <w:rFonts w:ascii="Times New Roman" w:hAnsi="Times New Roman" w:cs="Times New Roman"/>
                <w:b/>
                <w:sz w:val="15"/>
                <w:szCs w:val="15"/>
              </w:rPr>
            </w:pPr>
            <w:r>
              <w:rPr>
                <w:rFonts w:ascii="Times New Roman" w:hAnsi="Times New Roman" w:cs="Times New Roman"/>
                <w:b/>
                <w:sz w:val="15"/>
                <w:szCs w:val="15"/>
              </w:rPr>
              <w:t>第五学期</w:t>
            </w:r>
          </w:p>
        </w:tc>
        <w:tc>
          <w:tcPr>
            <w:tcW w:w="1772" w:type="dxa"/>
            <w:tcBorders>
              <w:bottom w:val="single" w:color="auto" w:sz="12" w:space="0"/>
            </w:tcBorders>
            <w:vAlign w:val="center"/>
          </w:tcPr>
          <w:p>
            <w:pPr>
              <w:jc w:val="center"/>
              <w:rPr>
                <w:rFonts w:ascii="Times New Roman" w:hAnsi="Times New Roman" w:cs="Times New Roman"/>
                <w:b/>
                <w:sz w:val="15"/>
                <w:szCs w:val="15"/>
              </w:rPr>
            </w:pPr>
            <w:r>
              <w:rPr>
                <w:rFonts w:ascii="Times New Roman" w:hAnsi="Times New Roman" w:cs="Times New Roman"/>
                <w:b/>
                <w:sz w:val="15"/>
                <w:szCs w:val="15"/>
              </w:rPr>
              <w:t>第六学期</w:t>
            </w:r>
          </w:p>
        </w:tc>
        <w:tc>
          <w:tcPr>
            <w:tcW w:w="1772" w:type="dxa"/>
            <w:tcBorders>
              <w:bottom w:val="single" w:color="auto" w:sz="12" w:space="0"/>
            </w:tcBorders>
            <w:vAlign w:val="center"/>
          </w:tcPr>
          <w:p>
            <w:pPr>
              <w:jc w:val="center"/>
              <w:rPr>
                <w:rFonts w:ascii="Times New Roman" w:hAnsi="Times New Roman" w:cs="Times New Roman"/>
                <w:b/>
                <w:sz w:val="15"/>
                <w:szCs w:val="15"/>
              </w:rPr>
            </w:pPr>
            <w:r>
              <w:rPr>
                <w:rFonts w:ascii="Times New Roman" w:hAnsi="Times New Roman" w:cs="Times New Roman"/>
                <w:b/>
                <w:sz w:val="15"/>
                <w:szCs w:val="15"/>
              </w:rPr>
              <w:t>第七学期</w:t>
            </w:r>
          </w:p>
        </w:tc>
        <w:tc>
          <w:tcPr>
            <w:tcW w:w="1772" w:type="dxa"/>
            <w:tcBorders>
              <w:bottom w:val="single" w:color="auto" w:sz="12" w:space="0"/>
            </w:tcBorders>
            <w:vAlign w:val="center"/>
          </w:tcPr>
          <w:p>
            <w:pPr>
              <w:jc w:val="center"/>
              <w:rPr>
                <w:rFonts w:ascii="Times New Roman" w:hAnsi="Times New Roman" w:cs="Times New Roman"/>
                <w:b/>
                <w:sz w:val="15"/>
                <w:szCs w:val="15"/>
              </w:rPr>
            </w:pPr>
            <w:r>
              <w:rPr>
                <w:rFonts w:ascii="Times New Roman" w:hAnsi="Times New Roman" w:cs="Times New Roman"/>
                <w:b/>
                <w:sz w:val="15"/>
                <w:szCs w:val="15"/>
              </w:rPr>
              <w:t>第八学期</w:t>
            </w:r>
          </w:p>
        </w:tc>
      </w:tr>
      <w:tr>
        <w:tblPrEx>
          <w:tblCellMar>
            <w:top w:w="0" w:type="dxa"/>
            <w:left w:w="108" w:type="dxa"/>
            <w:bottom w:w="0" w:type="dxa"/>
            <w:right w:w="108" w:type="dxa"/>
          </w:tblCellMar>
        </w:tblPrEx>
        <w:trPr>
          <w:trHeight w:val="8864" w:hRule="atLeast"/>
          <w:jc w:val="center"/>
        </w:trPr>
        <w:tc>
          <w:tcPr>
            <w:tcW w:w="1771" w:type="dxa"/>
            <w:tcBorders>
              <w:top w:val="single" w:color="auto" w:sz="12" w:space="0"/>
              <w:bottom w:val="single" w:color="auto" w:sz="12" w:space="0"/>
            </w:tcBorders>
          </w:tcPr>
          <w:p>
            <w:pPr>
              <w:rPr>
                <w:rFonts w:ascii="Times New Roman" w:hAnsi="Times New Roman" w:cs="Times New Roman"/>
                <w:sz w:val="15"/>
                <w:szCs w:val="15"/>
              </w:rPr>
            </w:pPr>
            <w:r>
              <w:rPr>
                <w:rFonts w:ascii="Times New Roman" w:hAnsi="Times New Roman" w:cs="Times New Roman"/>
                <w:szCs w:val="24"/>
              </w:rPr>
              <mc:AlternateContent>
                <mc:Choice Requires="wps">
                  <w:drawing>
                    <wp:anchor distT="0" distB="0" distL="114300" distR="114300" simplePos="0" relativeHeight="251779072" behindDoc="0" locked="0" layoutInCell="1" allowOverlap="1">
                      <wp:simplePos x="0" y="0"/>
                      <wp:positionH relativeFrom="column">
                        <wp:posOffset>920750</wp:posOffset>
                      </wp:positionH>
                      <wp:positionV relativeFrom="paragraph">
                        <wp:posOffset>4944110</wp:posOffset>
                      </wp:positionV>
                      <wp:extent cx="785495" cy="0"/>
                      <wp:effectExtent l="0" t="0" r="15240" b="19050"/>
                      <wp:wrapNone/>
                      <wp:docPr id="20" name="直接连接符 20"/>
                      <wp:cNvGraphicFramePr/>
                      <a:graphic xmlns:a="http://schemas.openxmlformats.org/drawingml/2006/main">
                        <a:graphicData uri="http://schemas.microsoft.com/office/word/2010/wordprocessingShape">
                          <wps:wsp>
                            <wps:cNvCnPr/>
                            <wps:spPr>
                              <a:xfrm>
                                <a:off x="0" y="0"/>
                                <a:ext cx="785234" cy="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72.5pt;margin-top:389.3pt;height:0pt;width:61.85pt;z-index:251779072;mso-width-relative:page;mso-height-relative:page;" filled="f" stroked="t" coordsize="21600,21600" o:gfxdata="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nztC+2AAAAAsBAAAPAAAAAAAAAAEAIAAAACIAAABkcnMvZG93bnJldi54bWxQSwECFAAU&#10;AAAACACHTuJAQk6SePEBAADVAwAADgAAAAAAAAABACAAAAAnAQAAZHJzL2Uyb0RvYy54bWxQSwUG&#10;AAAAAAYABgBZAQAAigUAAAAA&#10;">
                      <v:fill on="f" focussize="0,0"/>
                      <v:stroke weight="1pt" color="#000000 [3200]" joinstyle="round"/>
                      <v:imagedata o:title=""/>
                      <o:lock v:ext="edit" aspectratio="f"/>
                    </v:line>
                  </w:pict>
                </mc:Fallback>
              </mc:AlternateContent>
            </w:r>
            <w:r>
              <w:rPr>
                <w:rFonts w:ascii="Times New Roman" w:hAnsi="Times New Roman" w:cs="Times New Roman"/>
                <w:szCs w:val="24"/>
              </w:rPr>
              <mc:AlternateContent>
                <mc:Choice Requires="wps">
                  <w:drawing>
                    <wp:anchor distT="0" distB="0" distL="114300" distR="114300" simplePos="0" relativeHeight="251778048" behindDoc="0" locked="0" layoutInCell="1" allowOverlap="1">
                      <wp:simplePos x="0" y="0"/>
                      <wp:positionH relativeFrom="column">
                        <wp:posOffset>36830</wp:posOffset>
                      </wp:positionH>
                      <wp:positionV relativeFrom="paragraph">
                        <wp:posOffset>4852670</wp:posOffset>
                      </wp:positionV>
                      <wp:extent cx="876300" cy="179705"/>
                      <wp:effectExtent l="0" t="0" r="19050" b="10795"/>
                      <wp:wrapNone/>
                      <wp:docPr id="19" name="圆角矩形 19"/>
                      <wp:cNvGraphicFramePr/>
                      <a:graphic xmlns:a="http://schemas.openxmlformats.org/drawingml/2006/main">
                        <a:graphicData uri="http://schemas.microsoft.com/office/word/2010/wordprocessingShape">
                          <wps:wsp>
                            <wps:cNvSpPr>
                              <a:spLocks noChangeArrowheads="1"/>
                            </wps:cNvSpPr>
                            <wps:spPr bwMode="auto">
                              <a:xfrm flipH="1">
                                <a:off x="0" y="0"/>
                                <a:ext cx="876300" cy="179705"/>
                              </a:xfrm>
                              <a:prstGeom prst="roundRect">
                                <a:avLst>
                                  <a:gd name="adj" fmla="val 27838"/>
                                </a:avLst>
                              </a:prstGeom>
                              <a:solidFill>
                                <a:srgbClr val="FFFFFF"/>
                              </a:solidFill>
                              <a:ln w="6350">
                                <a:solidFill>
                                  <a:srgbClr val="000000"/>
                                </a:solidFill>
                                <a:bevel/>
                              </a:ln>
                            </wps:spPr>
                            <wps:txbx>
                              <w:txbxContent>
                                <w:p>
                                  <w:pPr>
                                    <w:adjustRightInd w:val="0"/>
                                    <w:snapToGrid w:val="0"/>
                                    <w:jc w:val="center"/>
                                    <w:rPr>
                                      <w:sz w:val="15"/>
                                      <w:szCs w:val="15"/>
                                    </w:rPr>
                                  </w:pPr>
                                  <w:r>
                                    <w:rPr>
                                      <w:rFonts w:hint="eastAsia"/>
                                      <w:sz w:val="15"/>
                                      <w:szCs w:val="15"/>
                                    </w:rPr>
                                    <w:t>英语语音实训</w:t>
                                  </w:r>
                                </w:p>
                              </w:txbxContent>
                            </wps:txbx>
                            <wps:bodyPr rot="0" vert="horz" wrap="square" lIns="0" tIns="0" rIns="0" bIns="0" anchor="t" anchorCtr="0" upright="1">
                              <a:noAutofit/>
                            </wps:bodyPr>
                          </wps:wsp>
                        </a:graphicData>
                      </a:graphic>
                    </wp:anchor>
                  </w:drawing>
                </mc:Choice>
                <mc:Fallback>
                  <w:pict>
                    <v:roundrect id="_x0000_s1026" o:spid="_x0000_s1026" o:spt="2" style="position:absolute;left:0pt;flip:x;margin-left:2.9pt;margin-top:382.1pt;height:14.15pt;width:69pt;z-index:251778048;mso-width-relative:page;mso-height-relative:page;" fillcolor="#FFFFFF" filled="t" stroked="t" coordsize="21600,21600" arcsize="0.27837962962963" o:gfxdata="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BrNpCf2AAA&#10;AAkBAAAPAAAAAAAAAAEAIAAAACIAAABkcnMvZG93bnJldi54bWxQSwECFAAUAAAACACHTuJAOz5h&#10;t1cCAACfBAAADgAAAAAAAAABACAAAAAnAQAAZHJzL2Uyb0RvYy54bWxQSwUGAAAAAAYABgBZAQAA&#10;8AUAAAAA&#10;">
                      <v:fill on="t" focussize="0,0"/>
                      <v:stroke weight="0.5pt" color="#000000" joinstyle="bevel"/>
                      <v:imagedata o:title=""/>
                      <o:lock v:ext="edit" aspectratio="f"/>
                      <v:textbox inset="0mm,0mm,0mm,0mm">
                        <w:txbxContent>
                          <w:p>
                            <w:pPr>
                              <w:adjustRightInd w:val="0"/>
                              <w:snapToGrid w:val="0"/>
                              <w:jc w:val="center"/>
                              <w:rPr>
                                <w:sz w:val="15"/>
                                <w:szCs w:val="15"/>
                              </w:rPr>
                            </w:pPr>
                            <w:r>
                              <w:rPr>
                                <w:rFonts w:hint="eastAsia"/>
                                <w:sz w:val="15"/>
                                <w:szCs w:val="15"/>
                              </w:rPr>
                              <w:t>英语语音实训</w:t>
                            </w:r>
                          </w:p>
                        </w:txbxContent>
                      </v:textbox>
                    </v:roundrect>
                  </w:pict>
                </mc:Fallback>
              </mc:AlternateContent>
            </w:r>
            <w:r>
              <w:rPr>
                <w:rFonts w:ascii="Times New Roman" w:hAnsi="Times New Roman" w:cs="Times New Roman"/>
                <w:b/>
                <w:sz w:val="15"/>
                <w:szCs w:val="15"/>
              </w:rPr>
              <mc:AlternateContent>
                <mc:Choice Requires="wps">
                  <w:drawing>
                    <wp:anchor distT="0" distB="0" distL="114300" distR="114300" simplePos="0" relativeHeight="251750400" behindDoc="0" locked="0" layoutInCell="1" allowOverlap="1">
                      <wp:simplePos x="0" y="0"/>
                      <wp:positionH relativeFrom="column">
                        <wp:posOffset>977900</wp:posOffset>
                      </wp:positionH>
                      <wp:positionV relativeFrom="paragraph">
                        <wp:posOffset>4310380</wp:posOffset>
                      </wp:positionV>
                      <wp:extent cx="1315085" cy="0"/>
                      <wp:effectExtent l="38100" t="76200" r="37465" b="133350"/>
                      <wp:wrapNone/>
                      <wp:docPr id="292" name="直接箭头连接符 292"/>
                      <wp:cNvGraphicFramePr/>
                      <a:graphic xmlns:a="http://schemas.openxmlformats.org/drawingml/2006/main">
                        <a:graphicData uri="http://schemas.microsoft.com/office/word/2010/wordprocessingShape">
                          <wps:wsp>
                            <wps:cNvCnPr/>
                            <wps:spPr>
                              <a:xfrm>
                                <a:off x="0" y="0"/>
                                <a:ext cx="1315367" cy="0"/>
                              </a:xfrm>
                              <a:prstGeom prst="straightConnector1">
                                <a:avLst/>
                              </a:prstGeom>
                              <a:ln w="12700">
                                <a:tailEnd type="stealth"/>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shape id="_x0000_s1026" o:spid="_x0000_s1026" o:spt="32" type="#_x0000_t32" style="position:absolute;left:0pt;margin-left:77pt;margin-top:339.4pt;height:0pt;width:103.55pt;z-index:251750400;mso-width-relative:page;mso-height-relative:page;" filled="f" stroked="t" coordsize="21600,21600" o:gfxdata="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">
                      <v:fill on="f" focussize="0,0"/>
                      <v:stroke weight="1pt" color="#000000 [3200]" joinstyle="round" endarrow="classic"/>
                      <v:imagedata o:title=""/>
                      <o:lock v:ext="edit" aspectratio="f"/>
                      <v:shadow on="t" color="#000000" opacity="24903f" offset="0pt,1.5748031496063pt" origin="0f,32768f" matrix="65536f,0f,0f,65536f"/>
                    </v:shape>
                  </w:pict>
                </mc:Fallback>
              </mc:AlternateContent>
            </w:r>
            <w:r>
              <w:rPr>
                <w:rFonts w:ascii="Times New Roman" w:hAnsi="Times New Roman" w:cs="Times New Roman"/>
                <w:szCs w:val="24"/>
              </w:rPr>
              <mc:AlternateContent>
                <mc:Choice Requires="wps">
                  <w:drawing>
                    <wp:anchor distT="0" distB="0" distL="114300" distR="114300" simplePos="0" relativeHeight="251763712" behindDoc="0" locked="0" layoutInCell="1" allowOverlap="1">
                      <wp:simplePos x="0" y="0"/>
                      <wp:positionH relativeFrom="column">
                        <wp:posOffset>27940</wp:posOffset>
                      </wp:positionH>
                      <wp:positionV relativeFrom="paragraph">
                        <wp:posOffset>5392420</wp:posOffset>
                      </wp:positionV>
                      <wp:extent cx="8941435" cy="161925"/>
                      <wp:effectExtent l="0" t="0" r="12065" b="10160"/>
                      <wp:wrapNone/>
                      <wp:docPr id="9" name="圆角矩形 9"/>
                      <wp:cNvGraphicFramePr/>
                      <a:graphic xmlns:a="http://schemas.openxmlformats.org/drawingml/2006/main">
                        <a:graphicData uri="http://schemas.microsoft.com/office/word/2010/wordprocessingShape">
                          <wps:wsp>
                            <wps:cNvSpPr>
                              <a:spLocks noChangeArrowheads="1"/>
                            </wps:cNvSpPr>
                            <wps:spPr bwMode="auto">
                              <a:xfrm flipH="1">
                                <a:off x="0" y="0"/>
                                <a:ext cx="8941435" cy="161778"/>
                              </a:xfrm>
                              <a:prstGeom prst="roundRect">
                                <a:avLst>
                                  <a:gd name="adj" fmla="val 27838"/>
                                </a:avLst>
                              </a:prstGeom>
                              <a:solidFill>
                                <a:srgbClr val="FFFFFF"/>
                              </a:solidFill>
                              <a:ln w="6350">
                                <a:solidFill>
                                  <a:srgbClr val="000000"/>
                                </a:solidFill>
                                <a:bevel/>
                              </a:ln>
                            </wps:spPr>
                            <wps:txbx>
                              <w:txbxContent>
                                <w:p>
                                  <w:pPr>
                                    <w:adjustRightInd w:val="0"/>
                                    <w:snapToGrid w:val="0"/>
                                    <w:jc w:val="center"/>
                                    <w:rPr>
                                      <w:sz w:val="15"/>
                                      <w:szCs w:val="15"/>
                                    </w:rPr>
                                  </w:pPr>
                                  <w:r>
                                    <w:rPr>
                                      <w:rFonts w:hint="eastAsia"/>
                                      <w:sz w:val="15"/>
                                      <w:szCs w:val="15"/>
                                    </w:rPr>
                                    <w:t>劳动教育实践、课外体育锻炼、体育健康标准辅助测试、讲座、第二课堂实践</w:t>
                                  </w:r>
                                </w:p>
                              </w:txbxContent>
                            </wps:txbx>
                            <wps:bodyPr rot="0" vert="horz" wrap="square" lIns="0" tIns="0" rIns="0" bIns="0" anchor="t" anchorCtr="0" upright="1">
                              <a:noAutofit/>
                            </wps:bodyPr>
                          </wps:wsp>
                        </a:graphicData>
                      </a:graphic>
                    </wp:anchor>
                  </w:drawing>
                </mc:Choice>
                <mc:Fallback>
                  <w:pict>
                    <v:roundrect id="_x0000_s1026" o:spid="_x0000_s1026" o:spt="2" style="position:absolute;left:0pt;flip:x;margin-left:2.2pt;margin-top:424.6pt;height:12.75pt;width:704.05pt;z-index:251763712;mso-width-relative:page;mso-height-relative:page;" fillcolor="#FFFFFF" filled="t" stroked="t" coordsize="21600,21600" arcsize="0.27837962962963" o:gfxdata="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E/JACbZ&#10;AAAACgEAAA8AAAAAAAAAAQAgAAAAIgAAAGRycy9kb3ducmV2LnhtbFBLAQIUABQAAAAIAIdO4kCk&#10;lKcGWAIAAJ4EAAAOAAAAAAAAAAEAIAAAACgBAABkcnMvZTJvRG9jLnhtbFBLBQYAAAAABgAGAFkB&#10;AADyBQAAAAA=&#10;">
                      <v:fill on="t" focussize="0,0"/>
                      <v:stroke weight="0.5pt" color="#000000" joinstyle="bevel"/>
                      <v:imagedata o:title=""/>
                      <o:lock v:ext="edit" aspectratio="f"/>
                      <v:textbox inset="0mm,0mm,0mm,0mm">
                        <w:txbxContent>
                          <w:p>
                            <w:pPr>
                              <w:adjustRightInd w:val="0"/>
                              <w:snapToGrid w:val="0"/>
                              <w:jc w:val="center"/>
                              <w:rPr>
                                <w:sz w:val="15"/>
                                <w:szCs w:val="15"/>
                              </w:rPr>
                            </w:pPr>
                            <w:r>
                              <w:rPr>
                                <w:rFonts w:hint="eastAsia"/>
                                <w:sz w:val="15"/>
                                <w:szCs w:val="15"/>
                              </w:rPr>
                              <w:t>劳动教育实践、课外体育锻炼、体育健康标准辅助测试、讲座、第二课堂实践</w:t>
                            </w:r>
                          </w:p>
                        </w:txbxContent>
                      </v:textbox>
                    </v:roundrect>
                  </w:pict>
                </mc:Fallback>
              </mc:AlternateContent>
            </w:r>
            <w:r>
              <w:rPr>
                <w:rFonts w:ascii="Times New Roman" w:hAnsi="Times New Roman" w:cs="Times New Roman"/>
                <w:szCs w:val="24"/>
              </w:rPr>
              <mc:AlternateContent>
                <mc:Choice Requires="wps">
                  <w:drawing>
                    <wp:anchor distT="0" distB="0" distL="114300" distR="114300" simplePos="0" relativeHeight="251686912" behindDoc="0" locked="0" layoutInCell="1" allowOverlap="1">
                      <wp:simplePos x="0" y="0"/>
                      <wp:positionH relativeFrom="column">
                        <wp:posOffset>31115</wp:posOffset>
                      </wp:positionH>
                      <wp:positionV relativeFrom="paragraph">
                        <wp:posOffset>5227955</wp:posOffset>
                      </wp:positionV>
                      <wp:extent cx="7810500" cy="147955"/>
                      <wp:effectExtent l="0" t="0" r="19050" b="23495"/>
                      <wp:wrapNone/>
                      <wp:docPr id="158" name="圆角矩形 158"/>
                      <wp:cNvGraphicFramePr/>
                      <a:graphic xmlns:a="http://schemas.openxmlformats.org/drawingml/2006/main">
                        <a:graphicData uri="http://schemas.microsoft.com/office/word/2010/wordprocessingShape">
                          <wps:wsp>
                            <wps:cNvSpPr>
                              <a:spLocks noChangeArrowheads="1"/>
                            </wps:cNvSpPr>
                            <wps:spPr bwMode="auto">
                              <a:xfrm flipH="1">
                                <a:off x="0" y="0"/>
                                <a:ext cx="7810500" cy="147955"/>
                              </a:xfrm>
                              <a:prstGeom prst="roundRect">
                                <a:avLst>
                                  <a:gd name="adj" fmla="val 27838"/>
                                </a:avLst>
                              </a:prstGeom>
                              <a:solidFill>
                                <a:srgbClr val="FFFFFF"/>
                              </a:solidFill>
                              <a:ln w="6350">
                                <a:solidFill>
                                  <a:srgbClr val="000000"/>
                                </a:solidFill>
                                <a:bevel/>
                              </a:ln>
                            </wps:spPr>
                            <wps:txbx>
                              <w:txbxContent>
                                <w:p>
                                  <w:pPr>
                                    <w:adjustRightInd w:val="0"/>
                                    <w:snapToGrid w:val="0"/>
                                    <w:jc w:val="center"/>
                                    <w:rPr>
                                      <w:sz w:val="15"/>
                                      <w:szCs w:val="15"/>
                                    </w:rPr>
                                  </w:pPr>
                                  <w:r>
                                    <w:rPr>
                                      <w:rFonts w:hint="eastAsia"/>
                                      <w:sz w:val="15"/>
                                      <w:szCs w:val="15"/>
                                    </w:rPr>
                                    <w:t>创新创业与学科竞赛（课外）</w:t>
                                  </w:r>
                                </w:p>
                              </w:txbxContent>
                            </wps:txbx>
                            <wps:bodyPr rot="0" vert="horz" wrap="square" lIns="0" tIns="0" rIns="0" bIns="0" anchor="t" anchorCtr="0" upright="1">
                              <a:noAutofit/>
                            </wps:bodyPr>
                          </wps:wsp>
                        </a:graphicData>
                      </a:graphic>
                    </wp:anchor>
                  </w:drawing>
                </mc:Choice>
                <mc:Fallback>
                  <w:pict>
                    <v:roundrect id="_x0000_s1026" o:spid="_x0000_s1026" o:spt="2" style="position:absolute;left:0pt;flip:x;margin-left:2.45pt;margin-top:411.65pt;height:11.65pt;width:615pt;z-index:251686912;mso-width-relative:page;mso-height-relative:page;" fillcolor="#FFFFFF" filled="t" stroked="t" coordsize="21600,21600" arcsize="0.27837962962963" o:gfxdata="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">
                      <v:fill on="t" focussize="0,0"/>
                      <v:stroke weight="0.5pt" color="#000000" joinstyle="bevel"/>
                      <v:imagedata o:title=""/>
                      <o:lock v:ext="edit" aspectratio="f"/>
                      <v:textbox inset="0mm,0mm,0mm,0mm">
                        <w:txbxContent>
                          <w:p>
                            <w:pPr>
                              <w:adjustRightInd w:val="0"/>
                              <w:snapToGrid w:val="0"/>
                              <w:jc w:val="center"/>
                              <w:rPr>
                                <w:sz w:val="15"/>
                                <w:szCs w:val="15"/>
                              </w:rPr>
                            </w:pPr>
                            <w:r>
                              <w:rPr>
                                <w:rFonts w:hint="eastAsia"/>
                                <w:sz w:val="15"/>
                                <w:szCs w:val="15"/>
                              </w:rPr>
                              <w:t>创新创业与学科竞赛（课外）</w:t>
                            </w:r>
                          </w:p>
                        </w:txbxContent>
                      </v:textbox>
                    </v:roundrect>
                  </w:pict>
                </mc:Fallback>
              </mc:AlternateContent>
            </w:r>
            <w:r>
              <w:rPr>
                <w:rFonts w:ascii="Times New Roman" w:hAnsi="Times New Roman" w:cs="Times New Roman"/>
                <w:szCs w:val="24"/>
              </w:rPr>
              <mc:AlternateContent>
                <mc:Choice Requires="wps">
                  <w:drawing>
                    <wp:anchor distT="0" distB="0" distL="114300" distR="114300" simplePos="0" relativeHeight="251764736" behindDoc="0" locked="0" layoutInCell="1" allowOverlap="1">
                      <wp:simplePos x="0" y="0"/>
                      <wp:positionH relativeFrom="column">
                        <wp:posOffset>972185</wp:posOffset>
                      </wp:positionH>
                      <wp:positionV relativeFrom="paragraph">
                        <wp:posOffset>821690</wp:posOffset>
                      </wp:positionV>
                      <wp:extent cx="225425" cy="0"/>
                      <wp:effectExtent l="38100" t="76200" r="22225" b="133350"/>
                      <wp:wrapNone/>
                      <wp:docPr id="12" name="肘形连接符 12"/>
                      <wp:cNvGraphicFramePr/>
                      <a:graphic xmlns:a="http://schemas.openxmlformats.org/drawingml/2006/main">
                        <a:graphicData uri="http://schemas.microsoft.com/office/word/2010/wordprocessingShape">
                          <wps:wsp>
                            <wps:cNvCnPr/>
                            <wps:spPr>
                              <a:xfrm flipV="1">
                                <a:off x="0" y="0"/>
                                <a:ext cx="225425" cy="0"/>
                              </a:xfrm>
                              <a:prstGeom prst="bentConnector3">
                                <a:avLst>
                                  <a:gd name="adj1" fmla="val 50000"/>
                                </a:avLst>
                              </a:prstGeom>
                              <a:ln w="12700">
                                <a:tailEnd type="stealth"/>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shape id="_x0000_s1026" o:spid="_x0000_s1026" o:spt="34" type="#_x0000_t34" style="position:absolute;left:0pt;flip:y;margin-left:76.55pt;margin-top:64.7pt;height:0pt;width:17.75pt;z-index:251764736;mso-width-relative:page;mso-height-relative:page;" filled="f" stroked="t" coordsize="21600,21600" o:gfxdata="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AgmXXfZ&#10;AAAACwEAAA8AAAAAAAAAAQAgAAAAIgAAAGRycy9kb3ducmV2LnhtbFBLAQIUABQAAAAIAIdO4kDt&#10;4X/bWAIAAKQEAAAOAAAAAAAAAAEAIAAAACgBAABkcnMvZTJvRG9jLnhtbFBLBQYAAAAABgAGAFkB&#10;AADyBQAAAAA=&#10;" adj="10800">
                      <v:fill on="f" focussize="0,0"/>
                      <v:stroke weight="1pt" color="#000000 [3200]" joinstyle="round" endarrow="classic"/>
                      <v:imagedata o:title=""/>
                      <o:lock v:ext="edit" aspectratio="f"/>
                      <v:shadow on="t" color="#000000" opacity="24903f" offset="0pt,1.5748031496063pt" origin="0f,32768f" matrix="65536f,0f,0f,65536f"/>
                    </v:shape>
                  </w:pict>
                </mc:Fallback>
              </mc:AlternateContent>
            </w:r>
            <w:r>
              <w:rPr>
                <w:rFonts w:ascii="Times New Roman" w:hAnsi="Times New Roman" w:cs="Times New Roman"/>
                <w:szCs w:val="24"/>
              </w:rPr>
              <mc:AlternateContent>
                <mc:Choice Requires="wps">
                  <w:drawing>
                    <wp:anchor distT="0" distB="0" distL="114300" distR="114300" simplePos="0" relativeHeight="251765760" behindDoc="0" locked="0" layoutInCell="1" allowOverlap="1">
                      <wp:simplePos x="0" y="0"/>
                      <wp:positionH relativeFrom="column">
                        <wp:posOffset>899160</wp:posOffset>
                      </wp:positionH>
                      <wp:positionV relativeFrom="paragraph">
                        <wp:posOffset>894080</wp:posOffset>
                      </wp:positionV>
                      <wp:extent cx="232410" cy="98425"/>
                      <wp:effectExtent l="28893" t="28257" r="82867" b="82868"/>
                      <wp:wrapNone/>
                      <wp:docPr id="13" name="肘形连接符 13"/>
                      <wp:cNvGraphicFramePr/>
                      <a:graphic xmlns:a="http://schemas.openxmlformats.org/drawingml/2006/main">
                        <a:graphicData uri="http://schemas.microsoft.com/office/word/2010/wordprocessingShape">
                          <wps:wsp>
                            <wps:cNvCnPr/>
                            <wps:spPr>
                              <a:xfrm rot="5400000" flipH="1" flipV="1">
                                <a:off x="0" y="0"/>
                                <a:ext cx="232282" cy="98385"/>
                              </a:xfrm>
                              <a:prstGeom prst="bentConnector3">
                                <a:avLst>
                                  <a:gd name="adj1" fmla="val 59"/>
                                </a:avLst>
                              </a:prstGeom>
                              <a:ln w="12700"/>
                            </wps:spPr>
                            <wps:style>
                              <a:lnRef idx="2">
                                <a:schemeClr val="dk1"/>
                              </a:lnRef>
                              <a:fillRef idx="0">
                                <a:schemeClr val="dk1"/>
                              </a:fillRef>
                              <a:effectRef idx="1">
                                <a:schemeClr val="dk1"/>
                              </a:effectRef>
                              <a:fontRef idx="minor">
                                <a:schemeClr val="tx1"/>
                              </a:fontRef>
                            </wps:style>
                            <wps:bodyPr/>
                          </wps:wsp>
                        </a:graphicData>
                      </a:graphic>
                    </wp:anchor>
                  </w:drawing>
                </mc:Choice>
                <mc:Fallback>
                  <w:pict>
                    <v:shape id="_x0000_s1026" o:spid="_x0000_s1026" o:spt="34" type="#_x0000_t34" style="position:absolute;left:0pt;flip:x y;margin-left:70.8pt;margin-top:70.4pt;height:7.75pt;width:18.3pt;rotation:5898240f;z-index:251765760;mso-width-relative:page;mso-height-relative:page;" filled="f" stroked="t" coordsize="21600,21600" o:gfxdata="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BLAdqN1wAAAAsB&#10;AAAPAAAAAAAAAAEAIAAAACIAAABkcnMvZG93bnJldi54bWxQSwECFAAUAAAACACHTuJAVhOeelUC&#10;AACiBAAADgAAAAAAAAABACAAAAAmAQAAZHJzL2Uyb0RvYy54bWxQSwUGAAAAAAYABgBZAQAA7QUA&#10;AAAA&#10;" adj="13">
                      <v:fill on="f" focussize="0,0"/>
                      <v:stroke weight="1pt" color="#000000 [3200]" joinstyle="round"/>
                      <v:imagedata o:title=""/>
                      <o:lock v:ext="edit" aspectratio="f"/>
                      <v:shadow on="t" color="#000000" opacity="24903f" offset="0pt,1.5748031496063pt" origin="0f,32768f" matrix="65536f,0f,0f,65536f"/>
                    </v:shape>
                  </w:pict>
                </mc:Fallback>
              </mc:AlternateContent>
            </w:r>
            <w:r>
              <w:rPr>
                <w:rFonts w:ascii="Times New Roman" w:hAnsi="Times New Roman" w:cs="Times New Roman"/>
                <w:szCs w:val="24"/>
              </w:rPr>
              <mc:AlternateContent>
                <mc:Choice Requires="wps">
                  <w:drawing>
                    <wp:anchor distT="0" distB="0" distL="114300" distR="114300" simplePos="0" relativeHeight="251684864" behindDoc="0" locked="0" layoutInCell="1" allowOverlap="1">
                      <wp:simplePos x="0" y="0"/>
                      <wp:positionH relativeFrom="column">
                        <wp:posOffset>32385</wp:posOffset>
                      </wp:positionH>
                      <wp:positionV relativeFrom="paragraph">
                        <wp:posOffset>4220210</wp:posOffset>
                      </wp:positionV>
                      <wp:extent cx="935990" cy="209550"/>
                      <wp:effectExtent l="0" t="0" r="16510" b="19050"/>
                      <wp:wrapNone/>
                      <wp:docPr id="169" name="圆角矩形 169"/>
                      <wp:cNvGraphicFramePr/>
                      <a:graphic xmlns:a="http://schemas.openxmlformats.org/drawingml/2006/main">
                        <a:graphicData uri="http://schemas.microsoft.com/office/word/2010/wordprocessingShape">
                          <wps:wsp>
                            <wps:cNvSpPr>
                              <a:spLocks noChangeArrowheads="1"/>
                            </wps:cNvSpPr>
                            <wps:spPr bwMode="auto">
                              <a:xfrm flipH="1">
                                <a:off x="0" y="0"/>
                                <a:ext cx="935990" cy="209550"/>
                              </a:xfrm>
                              <a:prstGeom prst="roundRect">
                                <a:avLst>
                                  <a:gd name="adj" fmla="val 27838"/>
                                </a:avLst>
                              </a:prstGeom>
                              <a:solidFill>
                                <a:srgbClr val="FFFFFF"/>
                              </a:solidFill>
                              <a:ln w="6350">
                                <a:solidFill>
                                  <a:srgbClr val="000000"/>
                                </a:solidFill>
                                <a:bevel/>
                              </a:ln>
                            </wps:spPr>
                            <wps:txbx>
                              <w:txbxContent>
                                <w:p>
                                  <w:pPr>
                                    <w:adjustRightInd w:val="0"/>
                                    <w:snapToGrid w:val="0"/>
                                    <w:jc w:val="center"/>
                                    <w:rPr>
                                      <w:rFonts w:ascii="宋体" w:hAnsi="宋体"/>
                                      <w:sz w:val="15"/>
                                      <w:szCs w:val="15"/>
                                    </w:rPr>
                                  </w:pPr>
                                  <w:r>
                                    <w:rPr>
                                      <w:rFonts w:ascii="宋体" w:hAnsi="宋体"/>
                                      <w:sz w:val="15"/>
                                      <w:szCs w:val="15"/>
                                    </w:rPr>
                                    <w:t>大学计算机基础</w:t>
                                  </w:r>
                                </w:p>
                              </w:txbxContent>
                            </wps:txbx>
                            <wps:bodyPr rot="0" vert="horz" wrap="square" lIns="0" tIns="0" rIns="0" bIns="0" anchor="t" anchorCtr="0" upright="1">
                              <a:noAutofit/>
                            </wps:bodyPr>
                          </wps:wsp>
                        </a:graphicData>
                      </a:graphic>
                    </wp:anchor>
                  </w:drawing>
                </mc:Choice>
                <mc:Fallback>
                  <w:pict>
                    <v:roundrect id="_x0000_s1026" o:spid="_x0000_s1026" o:spt="2" style="position:absolute;left:0pt;flip:x;margin-left:2.55pt;margin-top:332.3pt;height:16.5pt;width:73.7pt;z-index:251684864;mso-width-relative:page;mso-height-relative:page;" fillcolor="#FFFFFF" filled="t" stroked="t" coordsize="21600,21600" arcsize="0.27837962962963" o:gfxdata="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MFQvqPYAAAA&#10;CQEAAA8AAAAAAAAAAQAgAAAAIgAAAGRycy9kb3ducmV2LnhtbFBLAQIUABQAAAAIAIdO4kAergwH&#10;VgIAAKEEAAAOAAAAAAAAAAEAIAAAACcBAABkcnMvZTJvRG9jLnhtbFBLBQYAAAAABgAGAFkBAADv&#10;BQAAAAA=&#10;">
                      <v:fill on="t" focussize="0,0"/>
                      <v:stroke weight="0.5pt" color="#000000" joinstyle="bevel"/>
                      <v:imagedata o:title=""/>
                      <o:lock v:ext="edit" aspectratio="f"/>
                      <v:textbox inset="0mm,0mm,0mm,0mm">
                        <w:txbxContent>
                          <w:p>
                            <w:pPr>
                              <w:adjustRightInd w:val="0"/>
                              <w:snapToGrid w:val="0"/>
                              <w:jc w:val="center"/>
                              <w:rPr>
                                <w:rFonts w:ascii="宋体" w:hAnsi="宋体"/>
                                <w:sz w:val="15"/>
                                <w:szCs w:val="15"/>
                              </w:rPr>
                            </w:pPr>
                            <w:r>
                              <w:rPr>
                                <w:rFonts w:ascii="宋体" w:hAnsi="宋体"/>
                                <w:sz w:val="15"/>
                                <w:szCs w:val="15"/>
                              </w:rPr>
                              <w:t>大学计算机基础</w:t>
                            </w:r>
                          </w:p>
                        </w:txbxContent>
                      </v:textbox>
                    </v:roundrect>
                  </w:pict>
                </mc:Fallback>
              </mc:AlternateContent>
            </w:r>
            <w:r>
              <w:rPr>
                <w:rFonts w:ascii="Times New Roman" w:hAnsi="Times New Roman" w:cs="Times New Roman"/>
                <w:szCs w:val="24"/>
              </w:rPr>
              <mc:AlternateContent>
                <mc:Choice Requires="wps">
                  <w:drawing>
                    <wp:anchor distT="0" distB="0" distL="114300" distR="114300" simplePos="0" relativeHeight="251667456" behindDoc="0" locked="0" layoutInCell="1" allowOverlap="1">
                      <wp:simplePos x="0" y="0"/>
                      <wp:positionH relativeFrom="column">
                        <wp:posOffset>36195</wp:posOffset>
                      </wp:positionH>
                      <wp:positionV relativeFrom="paragraph">
                        <wp:posOffset>4448810</wp:posOffset>
                      </wp:positionV>
                      <wp:extent cx="876300" cy="179705"/>
                      <wp:effectExtent l="0" t="0" r="19050" b="10795"/>
                      <wp:wrapNone/>
                      <wp:docPr id="159" name="圆角矩形 159"/>
                      <wp:cNvGraphicFramePr/>
                      <a:graphic xmlns:a="http://schemas.openxmlformats.org/drawingml/2006/main">
                        <a:graphicData uri="http://schemas.microsoft.com/office/word/2010/wordprocessingShape">
                          <wps:wsp>
                            <wps:cNvSpPr>
                              <a:spLocks noChangeArrowheads="1"/>
                            </wps:cNvSpPr>
                            <wps:spPr bwMode="auto">
                              <a:xfrm flipH="1">
                                <a:off x="0" y="0"/>
                                <a:ext cx="876300" cy="179705"/>
                              </a:xfrm>
                              <a:prstGeom prst="roundRect">
                                <a:avLst>
                                  <a:gd name="adj" fmla="val 27838"/>
                                </a:avLst>
                              </a:prstGeom>
                              <a:solidFill>
                                <a:srgbClr val="FFFFFF"/>
                              </a:solidFill>
                              <a:ln w="6350">
                                <a:solidFill>
                                  <a:srgbClr val="000000"/>
                                </a:solidFill>
                                <a:bevel/>
                              </a:ln>
                            </wps:spPr>
                            <wps:txbx>
                              <w:txbxContent>
                                <w:p>
                                  <w:pPr>
                                    <w:adjustRightInd w:val="0"/>
                                    <w:snapToGrid w:val="0"/>
                                    <w:jc w:val="center"/>
                                    <w:rPr>
                                      <w:sz w:val="15"/>
                                      <w:szCs w:val="15"/>
                                    </w:rPr>
                                  </w:pPr>
                                  <w:r>
                                    <w:rPr>
                                      <w:rFonts w:hint="eastAsia"/>
                                      <w:sz w:val="15"/>
                                      <w:szCs w:val="15"/>
                                    </w:rPr>
                                    <w:t>军训</w:t>
                                  </w:r>
                                </w:p>
                              </w:txbxContent>
                            </wps:txbx>
                            <wps:bodyPr rot="0" vert="horz" wrap="square" lIns="0" tIns="0" rIns="0" bIns="0" anchor="t" anchorCtr="0" upright="1">
                              <a:noAutofit/>
                            </wps:bodyPr>
                          </wps:wsp>
                        </a:graphicData>
                      </a:graphic>
                    </wp:anchor>
                  </w:drawing>
                </mc:Choice>
                <mc:Fallback>
                  <w:pict>
                    <v:roundrect id="_x0000_s1026" o:spid="_x0000_s1026" o:spt="2" style="position:absolute;left:0pt;flip:x;margin-left:2.85pt;margin-top:350.3pt;height:14.15pt;width:69pt;z-index:251667456;mso-width-relative:page;mso-height-relative:page;" fillcolor="#FFFFFF" filled="t" stroked="t" coordsize="21600,21600" arcsize="0.27837962962963" o:gfxdata="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D9lgHa1wAA&#10;AAkBAAAPAAAAAAAAAAEAIAAAACIAAABkcnMvZG93bnJldi54bWxQSwECFAAUAAAACACHTuJA9xRA&#10;bFgCAAChBAAADgAAAAAAAAABACAAAAAmAQAAZHJzL2Uyb0RvYy54bWxQSwUGAAAAAAYABgBZAQAA&#10;8AUAAAAA&#10;">
                      <v:fill on="t" focussize="0,0"/>
                      <v:stroke weight="0.5pt" color="#000000" joinstyle="bevel"/>
                      <v:imagedata o:title=""/>
                      <o:lock v:ext="edit" aspectratio="f"/>
                      <v:textbox inset="0mm,0mm,0mm,0mm">
                        <w:txbxContent>
                          <w:p>
                            <w:pPr>
                              <w:adjustRightInd w:val="0"/>
                              <w:snapToGrid w:val="0"/>
                              <w:jc w:val="center"/>
                              <w:rPr>
                                <w:sz w:val="15"/>
                                <w:szCs w:val="15"/>
                              </w:rPr>
                            </w:pPr>
                            <w:r>
                              <w:rPr>
                                <w:rFonts w:hint="eastAsia"/>
                                <w:sz w:val="15"/>
                                <w:szCs w:val="15"/>
                              </w:rPr>
                              <w:t>军训</w:t>
                            </w:r>
                          </w:p>
                        </w:txbxContent>
                      </v:textbox>
                    </v:roundrect>
                  </w:pict>
                </mc:Fallback>
              </mc:AlternateContent>
            </w:r>
            <w:r>
              <w:rPr>
                <w:rFonts w:ascii="Times New Roman" w:hAnsi="Times New Roman" w:cs="Times New Roman"/>
                <w:szCs w:val="24"/>
              </w:rPr>
              <mc:AlternateContent>
                <mc:Choice Requires="wps">
                  <w:drawing>
                    <wp:anchor distT="0" distB="0" distL="114300" distR="114300" simplePos="0" relativeHeight="251759616" behindDoc="0" locked="0" layoutInCell="1" allowOverlap="1">
                      <wp:simplePos x="0" y="0"/>
                      <wp:positionH relativeFrom="column">
                        <wp:posOffset>37465</wp:posOffset>
                      </wp:positionH>
                      <wp:positionV relativeFrom="paragraph">
                        <wp:posOffset>4652010</wp:posOffset>
                      </wp:positionV>
                      <wp:extent cx="1072515" cy="184785"/>
                      <wp:effectExtent l="0" t="0" r="13335" b="24765"/>
                      <wp:wrapNone/>
                      <wp:docPr id="2" name="圆角矩形 2"/>
                      <wp:cNvGraphicFramePr/>
                      <a:graphic xmlns:a="http://schemas.openxmlformats.org/drawingml/2006/main">
                        <a:graphicData uri="http://schemas.microsoft.com/office/word/2010/wordprocessingShape">
                          <wps:wsp>
                            <wps:cNvSpPr>
                              <a:spLocks noChangeArrowheads="1"/>
                            </wps:cNvSpPr>
                            <wps:spPr bwMode="auto">
                              <a:xfrm flipH="1">
                                <a:off x="0" y="0"/>
                                <a:ext cx="1072515" cy="184785"/>
                              </a:xfrm>
                              <a:prstGeom prst="roundRect">
                                <a:avLst>
                                  <a:gd name="adj" fmla="val 27838"/>
                                </a:avLst>
                              </a:prstGeom>
                              <a:solidFill>
                                <a:srgbClr val="FFFFFF"/>
                              </a:solidFill>
                              <a:ln w="6350">
                                <a:solidFill>
                                  <a:srgbClr val="000000"/>
                                </a:solidFill>
                                <a:bevel/>
                              </a:ln>
                            </wps:spPr>
                            <wps:txbx>
                              <w:txbxContent>
                                <w:p>
                                  <w:pPr>
                                    <w:adjustRightInd w:val="0"/>
                                    <w:snapToGrid w:val="0"/>
                                    <w:jc w:val="center"/>
                                    <w:rPr>
                                      <w:sz w:val="15"/>
                                      <w:szCs w:val="15"/>
                                    </w:rPr>
                                  </w:pPr>
                                  <w:r>
                                    <w:rPr>
                                      <w:rFonts w:hint="eastAsia"/>
                                      <w:sz w:val="15"/>
                                      <w:szCs w:val="15"/>
                                    </w:rPr>
                                    <w:t>商务英语专业导论</w:t>
                                  </w:r>
                                </w:p>
                              </w:txbxContent>
                            </wps:txbx>
                            <wps:bodyPr rot="0" vert="horz" wrap="square" lIns="0" tIns="0" rIns="0" bIns="0" anchor="t" anchorCtr="0" upright="1">
                              <a:noAutofit/>
                            </wps:bodyPr>
                          </wps:wsp>
                        </a:graphicData>
                      </a:graphic>
                    </wp:anchor>
                  </w:drawing>
                </mc:Choice>
                <mc:Fallback>
                  <w:pict>
                    <v:roundrect id="_x0000_s1026" o:spid="_x0000_s1026" o:spt="2" style="position:absolute;left:0pt;flip:x;margin-left:2.95pt;margin-top:366.3pt;height:14.55pt;width:84.45pt;z-index:251759616;mso-width-relative:page;mso-height-relative:page;" fillcolor="#FFFFFF" filled="t" stroked="t" coordsize="21600,21600" arcsize="0.27837962962963" o:gfxdata="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B1MMmb2AAA&#10;AAkBAAAPAAAAAAAAAAEAIAAAACIAAABkcnMvZG93bnJldi54bWxQSwECFAAUAAAACACHTuJAj1dI&#10;q1cCAACeBAAADgAAAAAAAAABACAAAAAnAQAAZHJzL2Uyb0RvYy54bWxQSwUGAAAAAAYABgBZAQAA&#10;8AUAAAAA&#10;">
                      <v:fill on="t" focussize="0,0"/>
                      <v:stroke weight="0.5pt" color="#000000" joinstyle="bevel"/>
                      <v:imagedata o:title=""/>
                      <o:lock v:ext="edit" aspectratio="f"/>
                      <v:textbox inset="0mm,0mm,0mm,0mm">
                        <w:txbxContent>
                          <w:p>
                            <w:pPr>
                              <w:adjustRightInd w:val="0"/>
                              <w:snapToGrid w:val="0"/>
                              <w:jc w:val="center"/>
                              <w:rPr>
                                <w:sz w:val="15"/>
                                <w:szCs w:val="15"/>
                              </w:rPr>
                            </w:pPr>
                            <w:r>
                              <w:rPr>
                                <w:rFonts w:hint="eastAsia"/>
                                <w:sz w:val="15"/>
                                <w:szCs w:val="15"/>
                              </w:rPr>
                              <w:t>商务英语专业导论</w:t>
                            </w:r>
                          </w:p>
                        </w:txbxContent>
                      </v:textbox>
                    </v:roundrect>
                  </w:pict>
                </mc:Fallback>
              </mc:AlternateContent>
            </w:r>
            <w:r>
              <w:rPr>
                <w:rFonts w:ascii="Times New Roman" w:hAnsi="Times New Roman" w:cs="Times New Roman"/>
                <w:szCs w:val="24"/>
              </w:rPr>
              <mc:AlternateContent>
                <mc:Choice Requires="wps">
                  <w:drawing>
                    <wp:anchor distT="0" distB="0" distL="114300" distR="114300" simplePos="0" relativeHeight="251662336" behindDoc="0" locked="0" layoutInCell="1" allowOverlap="1">
                      <wp:simplePos x="0" y="0"/>
                      <wp:positionH relativeFrom="column">
                        <wp:posOffset>17780</wp:posOffset>
                      </wp:positionH>
                      <wp:positionV relativeFrom="paragraph">
                        <wp:posOffset>509905</wp:posOffset>
                      </wp:positionV>
                      <wp:extent cx="935990" cy="179705"/>
                      <wp:effectExtent l="0" t="0" r="16510" b="10795"/>
                      <wp:wrapNone/>
                      <wp:docPr id="163" name="圆角矩形 163"/>
                      <wp:cNvGraphicFramePr/>
                      <a:graphic xmlns:a="http://schemas.openxmlformats.org/drawingml/2006/main">
                        <a:graphicData uri="http://schemas.microsoft.com/office/word/2010/wordprocessingShape">
                          <wps:wsp>
                            <wps:cNvSpPr>
                              <a:spLocks noChangeArrowheads="1"/>
                            </wps:cNvSpPr>
                            <wps:spPr bwMode="auto">
                              <a:xfrm flipH="1">
                                <a:off x="0" y="0"/>
                                <a:ext cx="935990" cy="179705"/>
                              </a:xfrm>
                              <a:prstGeom prst="roundRect">
                                <a:avLst>
                                  <a:gd name="adj" fmla="val 27838"/>
                                </a:avLst>
                              </a:prstGeom>
                              <a:solidFill>
                                <a:srgbClr val="FFFFFF"/>
                              </a:solidFill>
                              <a:ln w="6350">
                                <a:solidFill>
                                  <a:srgbClr val="000000"/>
                                </a:solidFill>
                                <a:bevel/>
                              </a:ln>
                            </wps:spPr>
                            <wps:txbx>
                              <w:txbxContent>
                                <w:p>
                                  <w:pPr>
                                    <w:adjustRightInd w:val="0"/>
                                    <w:snapToGrid w:val="0"/>
                                    <w:jc w:val="center"/>
                                    <w:rPr>
                                      <w:sz w:val="15"/>
                                      <w:szCs w:val="15"/>
                                    </w:rPr>
                                  </w:pPr>
                                  <w:r>
                                    <w:rPr>
                                      <w:rFonts w:hint="eastAsia"/>
                                      <w:sz w:val="15"/>
                                      <w:szCs w:val="15"/>
                                    </w:rPr>
                                    <w:t>形势与政策</w:t>
                                  </w:r>
                                </w:p>
                              </w:txbxContent>
                            </wps:txbx>
                            <wps:bodyPr rot="0" vert="horz" wrap="square" lIns="0" tIns="0" rIns="0" bIns="0" anchor="t" anchorCtr="0" upright="1">
                              <a:noAutofit/>
                            </wps:bodyPr>
                          </wps:wsp>
                        </a:graphicData>
                      </a:graphic>
                    </wp:anchor>
                  </w:drawing>
                </mc:Choice>
                <mc:Fallback>
                  <w:pict>
                    <v:roundrect id="_x0000_s1026" o:spid="_x0000_s1026" o:spt="2" style="position:absolute;left:0pt;flip:x;margin-left:1.4pt;margin-top:40.15pt;height:14.15pt;width:73.7pt;z-index:251662336;mso-width-relative:page;mso-height-relative:page;" fillcolor="#FFFFFF" filled="t" stroked="t" coordsize="21600,21600" arcsize="0.27837962962963" o:gfxdata="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IelebrWAAAA&#10;CAEAAA8AAAAAAAAAAQAgAAAAIgAAAGRycy9kb3ducmV2LnhtbFBLAQIUABQAAAAIAIdO4kAbf3uD&#10;WAIAAKEEAAAOAAAAAAAAAAEAIAAAACUBAABkcnMvZTJvRG9jLnhtbFBLBQYAAAAABgAGAFkBAADv&#10;BQAAAAA=&#10;">
                      <v:fill on="t" focussize="0,0"/>
                      <v:stroke weight="0.5pt" color="#000000" joinstyle="bevel"/>
                      <v:imagedata o:title=""/>
                      <o:lock v:ext="edit" aspectratio="f"/>
                      <v:textbox inset="0mm,0mm,0mm,0mm">
                        <w:txbxContent>
                          <w:p>
                            <w:pPr>
                              <w:adjustRightInd w:val="0"/>
                              <w:snapToGrid w:val="0"/>
                              <w:jc w:val="center"/>
                              <w:rPr>
                                <w:sz w:val="15"/>
                                <w:szCs w:val="15"/>
                              </w:rPr>
                            </w:pPr>
                            <w:r>
                              <w:rPr>
                                <w:rFonts w:hint="eastAsia"/>
                                <w:sz w:val="15"/>
                                <w:szCs w:val="15"/>
                              </w:rPr>
                              <w:t>形势与政策</w:t>
                            </w:r>
                          </w:p>
                        </w:txbxContent>
                      </v:textbox>
                    </v:roundrect>
                  </w:pict>
                </mc:Fallback>
              </mc:AlternateContent>
            </w:r>
            <w:r>
              <w:rPr>
                <w:rFonts w:ascii="Times New Roman" w:hAnsi="Times New Roman" w:cs="Times New Roman"/>
                <w:szCs w:val="24"/>
              </w:rPr>
              <mc:AlternateContent>
                <mc:Choice Requires="wps">
                  <w:drawing>
                    <wp:anchor distT="0" distB="0" distL="114300" distR="114300" simplePos="0" relativeHeight="251666432" behindDoc="0" locked="0" layoutInCell="1" allowOverlap="1">
                      <wp:simplePos x="0" y="0"/>
                      <wp:positionH relativeFrom="column">
                        <wp:posOffset>15240</wp:posOffset>
                      </wp:positionH>
                      <wp:positionV relativeFrom="paragraph">
                        <wp:posOffset>956310</wp:posOffset>
                      </wp:positionV>
                      <wp:extent cx="935990" cy="179705"/>
                      <wp:effectExtent l="0" t="0" r="16510" b="10795"/>
                      <wp:wrapNone/>
                      <wp:docPr id="153" name="圆角矩形 153"/>
                      <wp:cNvGraphicFramePr/>
                      <a:graphic xmlns:a="http://schemas.openxmlformats.org/drawingml/2006/main">
                        <a:graphicData uri="http://schemas.microsoft.com/office/word/2010/wordprocessingShape">
                          <wps:wsp>
                            <wps:cNvSpPr>
                              <a:spLocks noChangeArrowheads="1"/>
                            </wps:cNvSpPr>
                            <wps:spPr bwMode="auto">
                              <a:xfrm flipH="1">
                                <a:off x="0" y="0"/>
                                <a:ext cx="935990" cy="179705"/>
                              </a:xfrm>
                              <a:prstGeom prst="roundRect">
                                <a:avLst>
                                  <a:gd name="adj" fmla="val 27838"/>
                                </a:avLst>
                              </a:prstGeom>
                              <a:solidFill>
                                <a:srgbClr val="FFFFFF"/>
                              </a:solidFill>
                              <a:ln w="6350">
                                <a:solidFill>
                                  <a:srgbClr val="000000"/>
                                </a:solidFill>
                                <a:bevel/>
                              </a:ln>
                            </wps:spPr>
                            <wps:txbx>
                              <w:txbxContent>
                                <w:p>
                                  <w:pPr>
                                    <w:adjustRightInd w:val="0"/>
                                    <w:snapToGrid w:val="0"/>
                                    <w:jc w:val="center"/>
                                    <w:rPr>
                                      <w:sz w:val="15"/>
                                      <w:szCs w:val="15"/>
                                    </w:rPr>
                                  </w:pPr>
                                  <w:r>
                                    <w:rPr>
                                      <w:rFonts w:hint="eastAsia"/>
                                      <w:sz w:val="15"/>
                                      <w:szCs w:val="15"/>
                                    </w:rPr>
                                    <w:t>国家安全教育</w:t>
                                  </w:r>
                                </w:p>
                              </w:txbxContent>
                            </wps:txbx>
                            <wps:bodyPr rot="0" vert="horz" wrap="square" lIns="0" tIns="0" rIns="0" bIns="0" anchor="t" anchorCtr="0" upright="1">
                              <a:noAutofit/>
                            </wps:bodyPr>
                          </wps:wsp>
                        </a:graphicData>
                      </a:graphic>
                    </wp:anchor>
                  </w:drawing>
                </mc:Choice>
                <mc:Fallback>
                  <w:pict>
                    <v:roundrect id="_x0000_s1026" o:spid="_x0000_s1026" o:spt="2" style="position:absolute;left:0pt;flip:x;margin-left:1.2pt;margin-top:75.3pt;height:14.15pt;width:73.7pt;z-index:251666432;mso-width-relative:page;mso-height-relative:page;" fillcolor="#FFFFFF" filled="t" stroked="t" coordsize="21600,21600" arcsize="0.27837962962963" o:gfxdata="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Jr/R/vY&#10;AAAACQEAAA8AAAAAAAAAAQAgAAAAIgAAAGRycy9kb3ducmV2LnhtbFBLAQIUABQAAAAIAIdO4kA2&#10;msinWQIAAKEEAAAOAAAAAAAAAAEAIAAAACcBAABkcnMvZTJvRG9jLnhtbFBLBQYAAAAABgAGAFkB&#10;AADyBQAAAAA=&#10;">
                      <v:fill on="t" focussize="0,0"/>
                      <v:stroke weight="0.5pt" color="#000000" joinstyle="bevel"/>
                      <v:imagedata o:title=""/>
                      <o:lock v:ext="edit" aspectratio="f"/>
                      <v:textbox inset="0mm,0mm,0mm,0mm">
                        <w:txbxContent>
                          <w:p>
                            <w:pPr>
                              <w:adjustRightInd w:val="0"/>
                              <w:snapToGrid w:val="0"/>
                              <w:jc w:val="center"/>
                              <w:rPr>
                                <w:sz w:val="15"/>
                                <w:szCs w:val="15"/>
                              </w:rPr>
                            </w:pPr>
                            <w:r>
                              <w:rPr>
                                <w:rFonts w:hint="eastAsia"/>
                                <w:sz w:val="15"/>
                                <w:szCs w:val="15"/>
                              </w:rPr>
                              <w:t>国家安全教育</w:t>
                            </w:r>
                          </w:p>
                        </w:txbxContent>
                      </v:textbox>
                    </v:roundrect>
                  </w:pict>
                </mc:Fallback>
              </mc:AlternateContent>
            </w:r>
            <w:r>
              <w:rPr>
                <w:rFonts w:ascii="Times New Roman" w:hAnsi="Times New Roman" w:cs="Times New Roman"/>
                <w:szCs w:val="24"/>
              </w:rPr>
              <mc:AlternateContent>
                <mc:Choice Requires="wps">
                  <w:drawing>
                    <wp:anchor distT="0" distB="0" distL="114300" distR="114300" simplePos="0" relativeHeight="251762688" behindDoc="0" locked="0" layoutInCell="1" allowOverlap="1">
                      <wp:simplePos x="0" y="0"/>
                      <wp:positionH relativeFrom="column">
                        <wp:posOffset>28575</wp:posOffset>
                      </wp:positionH>
                      <wp:positionV relativeFrom="paragraph">
                        <wp:posOffset>5056505</wp:posOffset>
                      </wp:positionV>
                      <wp:extent cx="5786755" cy="158750"/>
                      <wp:effectExtent l="0" t="0" r="23495" b="12700"/>
                      <wp:wrapNone/>
                      <wp:docPr id="8" name="圆角矩形 8"/>
                      <wp:cNvGraphicFramePr/>
                      <a:graphic xmlns:a="http://schemas.openxmlformats.org/drawingml/2006/main">
                        <a:graphicData uri="http://schemas.microsoft.com/office/word/2010/wordprocessingShape">
                          <wps:wsp>
                            <wps:cNvSpPr>
                              <a:spLocks noChangeArrowheads="1"/>
                            </wps:cNvSpPr>
                            <wps:spPr bwMode="auto">
                              <a:xfrm flipH="1">
                                <a:off x="0" y="0"/>
                                <a:ext cx="5786755" cy="158750"/>
                              </a:xfrm>
                              <a:prstGeom prst="roundRect">
                                <a:avLst>
                                  <a:gd name="adj" fmla="val 27838"/>
                                </a:avLst>
                              </a:prstGeom>
                              <a:solidFill>
                                <a:srgbClr val="FFFFFF"/>
                              </a:solidFill>
                              <a:ln w="6350">
                                <a:solidFill>
                                  <a:srgbClr val="000000"/>
                                </a:solidFill>
                                <a:bevel/>
                              </a:ln>
                            </wps:spPr>
                            <wps:txbx>
                              <w:txbxContent>
                                <w:p>
                                  <w:pPr>
                                    <w:adjustRightInd w:val="0"/>
                                    <w:snapToGrid w:val="0"/>
                                    <w:jc w:val="center"/>
                                    <w:rPr>
                                      <w:sz w:val="15"/>
                                      <w:szCs w:val="15"/>
                                    </w:rPr>
                                  </w:pPr>
                                  <w:r>
                                    <w:rPr>
                                      <w:rFonts w:hint="eastAsia"/>
                                      <w:sz w:val="15"/>
                                      <w:szCs w:val="15"/>
                                    </w:rPr>
                                    <w:t>思想政治理论实践（课外）</w:t>
                                  </w:r>
                                </w:p>
                              </w:txbxContent>
                            </wps:txbx>
                            <wps:bodyPr rot="0" vert="horz" wrap="square" lIns="0" tIns="0" rIns="0" bIns="0" anchor="t" anchorCtr="0" upright="1">
                              <a:noAutofit/>
                            </wps:bodyPr>
                          </wps:wsp>
                        </a:graphicData>
                      </a:graphic>
                    </wp:anchor>
                  </w:drawing>
                </mc:Choice>
                <mc:Fallback>
                  <w:pict>
                    <v:roundrect id="_x0000_s1026" o:spid="_x0000_s1026" o:spt="2" style="position:absolute;left:0pt;flip:x;margin-left:2.25pt;margin-top:398.15pt;height:12.5pt;width:455.65pt;z-index:251762688;mso-width-relative:page;mso-height-relative:page;" fillcolor="#FFFFFF" filled="t" stroked="t" coordsize="21600,21600" arcsize="0.27837962962963" o:gfxdata="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LC74hXZAAAA&#10;CQEAAA8AAAAAAAAAAQAgAAAAIgAAAGRycy9kb3ducmV2LnhtbFBLAQIUABQAAAAIAIdO4kCB5koD&#10;VQIAAJ4EAAAOAAAAAAAAAAEAIAAAACgBAABkcnMvZTJvRG9jLnhtbFBLBQYAAAAABgAGAFkBAADv&#10;BQAAAAA=&#10;">
                      <v:fill on="t" focussize="0,0"/>
                      <v:stroke weight="0.5pt" color="#000000" joinstyle="bevel"/>
                      <v:imagedata o:title=""/>
                      <o:lock v:ext="edit" aspectratio="f"/>
                      <v:textbox inset="0mm,0mm,0mm,0mm">
                        <w:txbxContent>
                          <w:p>
                            <w:pPr>
                              <w:adjustRightInd w:val="0"/>
                              <w:snapToGrid w:val="0"/>
                              <w:jc w:val="center"/>
                              <w:rPr>
                                <w:sz w:val="15"/>
                                <w:szCs w:val="15"/>
                              </w:rPr>
                            </w:pPr>
                            <w:r>
                              <w:rPr>
                                <w:rFonts w:hint="eastAsia"/>
                                <w:sz w:val="15"/>
                                <w:szCs w:val="15"/>
                              </w:rPr>
                              <w:t>思想政治理论实践（课外）</w:t>
                            </w:r>
                          </w:p>
                        </w:txbxContent>
                      </v:textbox>
                    </v:roundrect>
                  </w:pict>
                </mc:Fallback>
              </mc:AlternateContent>
            </w:r>
            <w:r>
              <w:rPr>
                <w:rFonts w:ascii="Times New Roman" w:hAnsi="Times New Roman" w:cs="Times New Roman"/>
                <w:sz w:val="15"/>
                <w:szCs w:val="15"/>
              </w:rPr>
              <mc:AlternateContent>
                <mc:Choice Requires="wps">
                  <w:drawing>
                    <wp:anchor distT="0" distB="0" distL="114300" distR="114300" simplePos="0" relativeHeight="251745280" behindDoc="0" locked="0" layoutInCell="1" allowOverlap="1">
                      <wp:simplePos x="0" y="0"/>
                      <wp:positionH relativeFrom="column">
                        <wp:posOffset>908685</wp:posOffset>
                      </wp:positionH>
                      <wp:positionV relativeFrom="paragraph">
                        <wp:posOffset>3068955</wp:posOffset>
                      </wp:positionV>
                      <wp:extent cx="1358265" cy="1270"/>
                      <wp:effectExtent l="0" t="76200" r="32385" b="93980"/>
                      <wp:wrapNone/>
                      <wp:docPr id="280" name="直接箭头连接符 280"/>
                      <wp:cNvGraphicFramePr/>
                      <a:graphic xmlns:a="http://schemas.openxmlformats.org/drawingml/2006/main">
                        <a:graphicData uri="http://schemas.microsoft.com/office/word/2010/wordprocessingShape">
                          <wps:wsp>
                            <wps:cNvCnPr>
                              <a:cxnSpLocks noChangeShapeType="1"/>
                            </wps:cNvCnPr>
                            <wps:spPr bwMode="auto">
                              <a:xfrm>
                                <a:off x="0" y="0"/>
                                <a:ext cx="1358265" cy="1270"/>
                              </a:xfrm>
                              <a:prstGeom prst="straightConnector1">
                                <a:avLst/>
                              </a:prstGeom>
                              <a:noFill/>
                              <a:ln w="12700">
                                <a:solidFill>
                                  <a:srgbClr val="000000"/>
                                </a:solidFill>
                                <a:round/>
                                <a:tailEnd type="stealth" w="med" len="med"/>
                              </a:ln>
                            </wps:spPr>
                            <wps:bodyPr/>
                          </wps:wsp>
                        </a:graphicData>
                      </a:graphic>
                    </wp:anchor>
                  </w:drawing>
                </mc:Choice>
                <mc:Fallback>
                  <w:pict>
                    <v:shape id="_x0000_s1026" o:spid="_x0000_s1026" o:spt="32" type="#_x0000_t32" style="position:absolute;left:0pt;margin-left:71.55pt;margin-top:241.65pt;height:0.1pt;width:106.95pt;z-index:251745280;mso-width-relative:page;mso-height-relative:page;" filled="f" stroked="t" coordsize="21600,21600" o:gfxdata="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BwzkOf2AAAAAsBAAAPAAAAAAAA&#10;AAEAIAAAACIAAABkcnMvZG93bnJldi54bWxQSwECFAAUAAAACACHTuJAUah5ThICAADzAwAADgAA&#10;AAAAAAABACAAAAAnAQAAZHJzL2Uyb0RvYy54bWxQSwUGAAAAAAYABgBZAQAAqwUAAAAA&#10;">
                      <v:fill on="f" focussize="0,0"/>
                      <v:stroke weight="1pt" color="#000000" joinstyle="round" endarrow="classic"/>
                      <v:imagedata o:title=""/>
                      <o:lock v:ext="edit" aspectratio="f"/>
                    </v:shape>
                  </w:pict>
                </mc:Fallback>
              </mc:AlternateContent>
            </w:r>
            <w:r>
              <w:rPr>
                <w:rFonts w:ascii="Times New Roman" w:hAnsi="Times New Roman" w:cs="Times New Roman"/>
                <w:szCs w:val="24"/>
              </w:rPr>
              <mc:AlternateContent>
                <mc:Choice Requires="wps">
                  <w:drawing>
                    <wp:anchor distT="0" distB="0" distL="114300" distR="114300" simplePos="0" relativeHeight="251744256" behindDoc="0" locked="0" layoutInCell="1" allowOverlap="1">
                      <wp:simplePos x="0" y="0"/>
                      <wp:positionH relativeFrom="column">
                        <wp:posOffset>-15240</wp:posOffset>
                      </wp:positionH>
                      <wp:positionV relativeFrom="paragraph">
                        <wp:posOffset>2973070</wp:posOffset>
                      </wp:positionV>
                      <wp:extent cx="935990" cy="177800"/>
                      <wp:effectExtent l="0" t="0" r="16510" b="12700"/>
                      <wp:wrapNone/>
                      <wp:docPr id="219" name="圆角矩形 219"/>
                      <wp:cNvGraphicFramePr/>
                      <a:graphic xmlns:a="http://schemas.openxmlformats.org/drawingml/2006/main">
                        <a:graphicData uri="http://schemas.microsoft.com/office/word/2010/wordprocessingShape">
                          <wps:wsp>
                            <wps:cNvSpPr>
                              <a:spLocks noChangeArrowheads="1"/>
                            </wps:cNvSpPr>
                            <wps:spPr bwMode="auto">
                              <a:xfrm flipH="1">
                                <a:off x="0" y="0"/>
                                <a:ext cx="935990" cy="177800"/>
                              </a:xfrm>
                              <a:prstGeom prst="roundRect">
                                <a:avLst>
                                  <a:gd name="adj" fmla="val 27838"/>
                                </a:avLst>
                              </a:prstGeom>
                              <a:solidFill>
                                <a:srgbClr val="FFFFFF"/>
                              </a:solidFill>
                              <a:ln w="6350">
                                <a:solidFill>
                                  <a:srgbClr val="000000"/>
                                </a:solidFill>
                                <a:bevel/>
                              </a:ln>
                            </wps:spPr>
                            <wps:txbx>
                              <w:txbxContent>
                                <w:p>
                                  <w:pPr>
                                    <w:adjustRightInd w:val="0"/>
                                    <w:snapToGrid w:val="0"/>
                                    <w:jc w:val="center"/>
                                    <w:rPr>
                                      <w:rFonts w:ascii="宋体" w:hAnsi="宋体"/>
                                      <w:sz w:val="15"/>
                                      <w:szCs w:val="15"/>
                                    </w:rPr>
                                  </w:pPr>
                                  <w:r>
                                    <w:rPr>
                                      <w:rFonts w:hint="eastAsia" w:ascii="宋体" w:hAnsi="宋体"/>
                                      <w:sz w:val="15"/>
                                      <w:szCs w:val="15"/>
                                    </w:rPr>
                                    <w:t>英语语法</w:t>
                                  </w:r>
                                </w:p>
                              </w:txbxContent>
                            </wps:txbx>
                            <wps:bodyPr rot="0" vert="horz" wrap="square" lIns="0" tIns="0" rIns="0" bIns="0" anchor="t" anchorCtr="0" upright="1">
                              <a:noAutofit/>
                            </wps:bodyPr>
                          </wps:wsp>
                        </a:graphicData>
                      </a:graphic>
                    </wp:anchor>
                  </w:drawing>
                </mc:Choice>
                <mc:Fallback>
                  <w:pict>
                    <v:roundrect id="_x0000_s1026" o:spid="_x0000_s1026" o:spt="2" style="position:absolute;left:0pt;flip:x;margin-left:-1.2pt;margin-top:234.1pt;height:14pt;width:73.7pt;z-index:251744256;mso-width-relative:page;mso-height-relative:page;" fillcolor="#FFFFFF" filled="t" stroked="t" coordsize="21600,21600" arcsize="0.27837962962963" o:gfxdata="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">
                      <v:fill on="t" focussize="0,0"/>
                      <v:stroke weight="0.5pt" color="#000000" joinstyle="bevel"/>
                      <v:imagedata o:title=""/>
                      <o:lock v:ext="edit" aspectratio="f"/>
                      <v:textbox inset="0mm,0mm,0mm,0mm">
                        <w:txbxContent>
                          <w:p>
                            <w:pPr>
                              <w:adjustRightInd w:val="0"/>
                              <w:snapToGrid w:val="0"/>
                              <w:jc w:val="center"/>
                              <w:rPr>
                                <w:rFonts w:ascii="宋体" w:hAnsi="宋体"/>
                                <w:sz w:val="15"/>
                                <w:szCs w:val="15"/>
                              </w:rPr>
                            </w:pPr>
                            <w:r>
                              <w:rPr>
                                <w:rFonts w:hint="eastAsia" w:ascii="宋体" w:hAnsi="宋体"/>
                                <w:sz w:val="15"/>
                                <w:szCs w:val="15"/>
                              </w:rPr>
                              <w:t>英语语法</w:t>
                            </w:r>
                          </w:p>
                        </w:txbxContent>
                      </v:textbox>
                    </v:roundrect>
                  </w:pict>
                </mc:Fallback>
              </mc:AlternateContent>
            </w:r>
            <w:r>
              <w:rPr>
                <w:rFonts w:ascii="Times New Roman" w:hAnsi="Times New Roman" w:cs="Times New Roman"/>
                <w:sz w:val="15"/>
                <w:szCs w:val="15"/>
              </w:rPr>
              <mc:AlternateContent>
                <mc:Choice Requires="wps">
                  <w:drawing>
                    <wp:anchor distT="0" distB="0" distL="114300" distR="114300" simplePos="0" relativeHeight="251713536" behindDoc="0" locked="0" layoutInCell="1" allowOverlap="1">
                      <wp:simplePos x="0" y="0"/>
                      <wp:positionH relativeFrom="column">
                        <wp:posOffset>946150</wp:posOffset>
                      </wp:positionH>
                      <wp:positionV relativeFrom="paragraph">
                        <wp:posOffset>1779270</wp:posOffset>
                      </wp:positionV>
                      <wp:extent cx="247650" cy="0"/>
                      <wp:effectExtent l="0" t="76200" r="19050" b="95250"/>
                      <wp:wrapNone/>
                      <wp:docPr id="215" name="直接箭头连接符 215"/>
                      <wp:cNvGraphicFramePr/>
                      <a:graphic xmlns:a="http://schemas.openxmlformats.org/drawingml/2006/main">
                        <a:graphicData uri="http://schemas.microsoft.com/office/word/2010/wordprocessingShape">
                          <wps:wsp>
                            <wps:cNvCnPr>
                              <a:cxnSpLocks noChangeShapeType="1"/>
                            </wps:cNvCnPr>
                            <wps:spPr bwMode="auto">
                              <a:xfrm>
                                <a:off x="0" y="0"/>
                                <a:ext cx="247650" cy="0"/>
                              </a:xfrm>
                              <a:prstGeom prst="straightConnector1">
                                <a:avLst/>
                              </a:prstGeom>
                              <a:noFill/>
                              <a:ln w="12700">
                                <a:solidFill>
                                  <a:srgbClr val="000000"/>
                                </a:solidFill>
                                <a:round/>
                                <a:tailEnd type="stealth" w="med" len="med"/>
                              </a:ln>
                            </wps:spPr>
                            <wps:bodyPr/>
                          </wps:wsp>
                        </a:graphicData>
                      </a:graphic>
                    </wp:anchor>
                  </w:drawing>
                </mc:Choice>
                <mc:Fallback>
                  <w:pict>
                    <v:shape id="_x0000_s1026" o:spid="_x0000_s1026" o:spt="32" type="#_x0000_t32" style="position:absolute;left:0pt;margin-left:74.5pt;margin-top:140.1pt;height:0pt;width:19.5pt;z-index:251713536;mso-width-relative:page;mso-height-relative:page;" filled="f" stroked="t" coordsize="21600,21600" o:gfxdata="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B+krV01AAAAAsBAAAPAAAAAAAAAAEAIAAA&#10;ACIAAABkcnMvZG93bnJldi54bWxQSwECFAAUAAAACACHTuJAB9DGJhACAADvAwAADgAAAAAAAAAB&#10;ACAAAAAjAQAAZHJzL2Uyb0RvYy54bWxQSwUGAAAAAAYABgBZAQAApQUAAAAA&#10;">
                      <v:fill on="f" focussize="0,0"/>
                      <v:stroke weight="1pt" color="#000000" joinstyle="round" endarrow="classic"/>
                      <v:imagedata o:title=""/>
                      <o:lock v:ext="edit" aspectratio="f"/>
                    </v:shape>
                  </w:pict>
                </mc:Fallback>
              </mc:AlternateContent>
            </w:r>
            <w:r>
              <w:rPr>
                <w:rFonts w:ascii="Times New Roman" w:hAnsi="Times New Roman" w:cs="Times New Roman"/>
                <w:szCs w:val="24"/>
              </w:rPr>
              <mc:AlternateContent>
                <mc:Choice Requires="wps">
                  <w:drawing>
                    <wp:anchor distT="0" distB="0" distL="114300" distR="114300" simplePos="0" relativeHeight="251708416" behindDoc="0" locked="0" layoutInCell="1" allowOverlap="1">
                      <wp:simplePos x="0" y="0"/>
                      <wp:positionH relativeFrom="column">
                        <wp:posOffset>19050</wp:posOffset>
                      </wp:positionH>
                      <wp:positionV relativeFrom="paragraph">
                        <wp:posOffset>1690370</wp:posOffset>
                      </wp:positionV>
                      <wp:extent cx="935990" cy="177800"/>
                      <wp:effectExtent l="0" t="0" r="16510" b="12700"/>
                      <wp:wrapNone/>
                      <wp:docPr id="210" name="圆角矩形 210"/>
                      <wp:cNvGraphicFramePr/>
                      <a:graphic xmlns:a="http://schemas.openxmlformats.org/drawingml/2006/main">
                        <a:graphicData uri="http://schemas.microsoft.com/office/word/2010/wordprocessingShape">
                          <wps:wsp>
                            <wps:cNvSpPr>
                              <a:spLocks noChangeArrowheads="1"/>
                            </wps:cNvSpPr>
                            <wps:spPr bwMode="auto">
                              <a:xfrm flipH="1">
                                <a:off x="0" y="0"/>
                                <a:ext cx="935990" cy="177800"/>
                              </a:xfrm>
                              <a:prstGeom prst="roundRect">
                                <a:avLst>
                                  <a:gd name="adj" fmla="val 27838"/>
                                </a:avLst>
                              </a:prstGeom>
                              <a:solidFill>
                                <a:srgbClr val="FFFFFF"/>
                              </a:solidFill>
                              <a:ln w="6350">
                                <a:solidFill>
                                  <a:srgbClr val="000000"/>
                                </a:solidFill>
                                <a:bevel/>
                              </a:ln>
                            </wps:spPr>
                            <wps:txbx>
                              <w:txbxContent>
                                <w:p>
                                  <w:pPr>
                                    <w:adjustRightInd w:val="0"/>
                                    <w:snapToGrid w:val="0"/>
                                    <w:jc w:val="center"/>
                                    <w:rPr>
                                      <w:rFonts w:ascii="宋体" w:hAnsi="宋体"/>
                                      <w:sz w:val="15"/>
                                      <w:szCs w:val="15"/>
                                    </w:rPr>
                                  </w:pPr>
                                  <w:r>
                                    <w:rPr>
                                      <w:rFonts w:hint="eastAsia" w:ascii="宋体" w:hAnsi="宋体"/>
                                      <w:sz w:val="15"/>
                                      <w:szCs w:val="15"/>
                                    </w:rPr>
                                    <w:t>综合商务英语</w:t>
                                  </w:r>
                                </w:p>
                              </w:txbxContent>
                            </wps:txbx>
                            <wps:bodyPr rot="0" vert="horz" wrap="square" lIns="0" tIns="0" rIns="0" bIns="0" anchor="t" anchorCtr="0" upright="1">
                              <a:noAutofit/>
                            </wps:bodyPr>
                          </wps:wsp>
                        </a:graphicData>
                      </a:graphic>
                    </wp:anchor>
                  </w:drawing>
                </mc:Choice>
                <mc:Fallback>
                  <w:pict>
                    <v:roundrect id="_x0000_s1026" o:spid="_x0000_s1026" o:spt="2" style="position:absolute;left:0pt;flip:x;margin-left:1.5pt;margin-top:133.1pt;height:14pt;width:73.7pt;z-index:251708416;mso-width-relative:page;mso-height-relative:page;" fillcolor="#FFFFFF" filled="t" stroked="t" coordsize="21600,21600" arcsize="0.27837962962963" o:gfxdata="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DVgnjT&#10;2AAAAAkBAAAPAAAAAAAAAAEAIAAAACIAAABkcnMvZG93bnJldi54bWxQSwECFAAUAAAACACHTuJA&#10;/Pf44VoCAAChBAAADgAAAAAAAAABACAAAAAnAQAAZHJzL2Uyb0RvYy54bWxQSwUGAAAAAAYABgBZ&#10;AQAA8wUAAAAA&#10;">
                      <v:fill on="t" focussize="0,0"/>
                      <v:stroke weight="0.5pt" color="#000000" joinstyle="bevel"/>
                      <v:imagedata o:title=""/>
                      <o:lock v:ext="edit" aspectratio="f"/>
                      <v:textbox inset="0mm,0mm,0mm,0mm">
                        <w:txbxContent>
                          <w:p>
                            <w:pPr>
                              <w:adjustRightInd w:val="0"/>
                              <w:snapToGrid w:val="0"/>
                              <w:jc w:val="center"/>
                              <w:rPr>
                                <w:rFonts w:ascii="宋体" w:hAnsi="宋体"/>
                                <w:sz w:val="15"/>
                                <w:szCs w:val="15"/>
                              </w:rPr>
                            </w:pPr>
                            <w:r>
                              <w:rPr>
                                <w:rFonts w:hint="eastAsia" w:ascii="宋体" w:hAnsi="宋体"/>
                                <w:sz w:val="15"/>
                                <w:szCs w:val="15"/>
                              </w:rPr>
                              <w:t>综合商务英语</w:t>
                            </w:r>
                          </w:p>
                        </w:txbxContent>
                      </v:textbox>
                    </v:roundrect>
                  </w:pict>
                </mc:Fallback>
              </mc:AlternateContent>
            </w:r>
            <w:r>
              <w:rPr>
                <w:rFonts w:ascii="Times New Roman" w:hAnsi="Times New Roman" w:cs="Times New Roman"/>
                <w:szCs w:val="24"/>
              </w:rPr>
              <mc:AlternateContent>
                <mc:Choice Requires="wps">
                  <w:drawing>
                    <wp:anchor distT="0" distB="0" distL="114300" distR="114300" simplePos="0" relativeHeight="251707392" behindDoc="0" locked="0" layoutInCell="1" allowOverlap="1">
                      <wp:simplePos x="0" y="0"/>
                      <wp:positionH relativeFrom="column">
                        <wp:posOffset>24130</wp:posOffset>
                      </wp:positionH>
                      <wp:positionV relativeFrom="paragraph">
                        <wp:posOffset>742315</wp:posOffset>
                      </wp:positionV>
                      <wp:extent cx="935990" cy="187960"/>
                      <wp:effectExtent l="0" t="0" r="16510" b="21590"/>
                      <wp:wrapNone/>
                      <wp:docPr id="208" name="圆角矩形 208"/>
                      <wp:cNvGraphicFramePr/>
                      <a:graphic xmlns:a="http://schemas.openxmlformats.org/drawingml/2006/main">
                        <a:graphicData uri="http://schemas.microsoft.com/office/word/2010/wordprocessingShape">
                          <wps:wsp>
                            <wps:cNvSpPr>
                              <a:spLocks noChangeArrowheads="1"/>
                            </wps:cNvSpPr>
                            <wps:spPr bwMode="auto">
                              <a:xfrm flipH="1">
                                <a:off x="0" y="0"/>
                                <a:ext cx="935990" cy="187960"/>
                              </a:xfrm>
                              <a:prstGeom prst="roundRect">
                                <a:avLst>
                                  <a:gd name="adj" fmla="val 27838"/>
                                </a:avLst>
                              </a:prstGeom>
                              <a:solidFill>
                                <a:srgbClr val="FFFFFF"/>
                              </a:solidFill>
                              <a:ln w="6350">
                                <a:solidFill>
                                  <a:srgbClr val="000000"/>
                                </a:solidFill>
                                <a:bevel/>
                              </a:ln>
                            </wps:spPr>
                            <wps:txbx>
                              <w:txbxContent>
                                <w:p>
                                  <w:pPr>
                                    <w:adjustRightInd w:val="0"/>
                                    <w:snapToGrid w:val="0"/>
                                    <w:jc w:val="center"/>
                                    <w:rPr>
                                      <w:sz w:val="15"/>
                                      <w:szCs w:val="15"/>
                                    </w:rPr>
                                  </w:pPr>
                                  <w:r>
                                    <w:rPr>
                                      <w:rFonts w:hint="eastAsia"/>
                                      <w:sz w:val="15"/>
                                      <w:szCs w:val="15"/>
                                    </w:rPr>
                                    <w:t>军事理论</w:t>
                                  </w:r>
                                </w:p>
                              </w:txbxContent>
                            </wps:txbx>
                            <wps:bodyPr rot="0" vert="horz" wrap="square" lIns="0" tIns="0" rIns="0" bIns="0" anchor="t" anchorCtr="0" upright="1">
                              <a:noAutofit/>
                            </wps:bodyPr>
                          </wps:wsp>
                        </a:graphicData>
                      </a:graphic>
                    </wp:anchor>
                  </w:drawing>
                </mc:Choice>
                <mc:Fallback>
                  <w:pict>
                    <v:roundrect id="_x0000_s1026" o:spid="_x0000_s1026" o:spt="2" style="position:absolute;left:0pt;flip:x;margin-left:1.9pt;margin-top:58.45pt;height:14.8pt;width:73.7pt;z-index:251707392;mso-width-relative:page;mso-height-relative:page;" fillcolor="#FFFFFF" filled="t" stroked="t" coordsize="21600,21600" arcsize="0.27837962962963" o:gfxdata="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D5TYFy&#10;2AAAAAkBAAAPAAAAAAAAAAEAIAAAACIAAABkcnMvZG93bnJldi54bWxQSwECFAAUAAAACACHTuJA&#10;r7dKq1oCAAChBAAADgAAAAAAAAABACAAAAAnAQAAZHJzL2Uyb0RvYy54bWxQSwUGAAAAAAYABgBZ&#10;AQAA8wUAAAAA&#10;">
                      <v:fill on="t" focussize="0,0"/>
                      <v:stroke weight="0.5pt" color="#000000" joinstyle="bevel"/>
                      <v:imagedata o:title=""/>
                      <o:lock v:ext="edit" aspectratio="f"/>
                      <v:textbox inset="0mm,0mm,0mm,0mm">
                        <w:txbxContent>
                          <w:p>
                            <w:pPr>
                              <w:adjustRightInd w:val="0"/>
                              <w:snapToGrid w:val="0"/>
                              <w:jc w:val="center"/>
                              <w:rPr>
                                <w:sz w:val="15"/>
                                <w:szCs w:val="15"/>
                              </w:rPr>
                            </w:pPr>
                            <w:r>
                              <w:rPr>
                                <w:rFonts w:hint="eastAsia"/>
                                <w:sz w:val="15"/>
                                <w:szCs w:val="15"/>
                              </w:rPr>
                              <w:t>军事理论</w:t>
                            </w:r>
                          </w:p>
                        </w:txbxContent>
                      </v:textbox>
                    </v:roundrect>
                  </w:pict>
                </mc:Fallback>
              </mc:AlternateContent>
            </w:r>
            <w:r>
              <w:rPr>
                <w:rFonts w:ascii="Times New Roman" w:hAnsi="Times New Roman" w:cs="Times New Roman"/>
                <w:szCs w:val="24"/>
              </w:rPr>
              <mc:AlternateContent>
                <mc:Choice Requires="wps">
                  <w:drawing>
                    <wp:anchor distT="0" distB="0" distL="114300" distR="114300" simplePos="0" relativeHeight="251681792" behindDoc="0" locked="0" layoutInCell="1" allowOverlap="1">
                      <wp:simplePos x="0" y="0"/>
                      <wp:positionH relativeFrom="column">
                        <wp:posOffset>3244850</wp:posOffset>
                      </wp:positionH>
                      <wp:positionV relativeFrom="paragraph">
                        <wp:posOffset>382270</wp:posOffset>
                      </wp:positionV>
                      <wp:extent cx="349250" cy="6350"/>
                      <wp:effectExtent l="0" t="76200" r="31750" b="88900"/>
                      <wp:wrapNone/>
                      <wp:docPr id="132" name="直接箭头连接符 132"/>
                      <wp:cNvGraphicFramePr/>
                      <a:graphic xmlns:a="http://schemas.openxmlformats.org/drawingml/2006/main">
                        <a:graphicData uri="http://schemas.microsoft.com/office/word/2010/wordprocessingShape">
                          <wps:wsp>
                            <wps:cNvCnPr>
                              <a:cxnSpLocks noChangeShapeType="1"/>
                            </wps:cNvCnPr>
                            <wps:spPr bwMode="auto">
                              <a:xfrm flipV="1">
                                <a:off x="0" y="0"/>
                                <a:ext cx="349250" cy="6350"/>
                              </a:xfrm>
                              <a:prstGeom prst="straightConnector1">
                                <a:avLst/>
                              </a:prstGeom>
                              <a:noFill/>
                              <a:ln w="12700">
                                <a:solidFill>
                                  <a:srgbClr val="000000"/>
                                </a:solidFill>
                                <a:round/>
                                <a:tailEnd type="stealth" w="med" len="med"/>
                              </a:ln>
                            </wps:spPr>
                            <wps:bodyPr/>
                          </wps:wsp>
                        </a:graphicData>
                      </a:graphic>
                    </wp:anchor>
                  </w:drawing>
                </mc:Choice>
                <mc:Fallback>
                  <w:pict>
                    <v:shape id="_x0000_s1026" o:spid="_x0000_s1026" o:spt="32" type="#_x0000_t32" style="position:absolute;left:0pt;flip:y;margin-left:255.5pt;margin-top:30.1pt;height:0.5pt;width:27.5pt;z-index:251681792;mso-width-relative:page;mso-height-relative:page;" filled="f" stroked="t" coordsize="21600,21600" o:gfxdata="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crKZ4dYAAAAJAQAADwAA&#10;AAAAAAABACAAAAAiAAAAZHJzL2Rvd25yZXYueG1sUEsBAhQAFAAAAAgAh07iQOOXjlcYAgAA/AMA&#10;AA4AAAAAAAAAAQAgAAAAJQEAAGRycy9lMm9Eb2MueG1sUEsFBgAAAAAGAAYAWQEAAK8FAAAAAA==&#10;">
                      <v:fill on="f" focussize="0,0"/>
                      <v:stroke weight="1pt" color="#000000" joinstyle="round" endarrow="classic"/>
                      <v:imagedata o:title=""/>
                      <o:lock v:ext="edit" aspectratio="f"/>
                    </v:shape>
                  </w:pict>
                </mc:Fallback>
              </mc:AlternateContent>
            </w:r>
            <w:r>
              <w:rPr>
                <w:rFonts w:ascii="Times New Roman" w:hAnsi="Times New Roman" w:cs="Times New Roman"/>
                <w:szCs w:val="24"/>
              </w:rPr>
              <mc:AlternateContent>
                <mc:Choice Requires="wps">
                  <w:drawing>
                    <wp:anchor distT="0" distB="0" distL="114300" distR="114300" simplePos="0" relativeHeight="251680768" behindDoc="0" locked="0" layoutInCell="1" allowOverlap="1">
                      <wp:simplePos x="0" y="0"/>
                      <wp:positionH relativeFrom="column">
                        <wp:posOffset>2131695</wp:posOffset>
                      </wp:positionH>
                      <wp:positionV relativeFrom="paragraph">
                        <wp:posOffset>374650</wp:posOffset>
                      </wp:positionV>
                      <wp:extent cx="177165" cy="0"/>
                      <wp:effectExtent l="0" t="76200" r="13335" b="95250"/>
                      <wp:wrapNone/>
                      <wp:docPr id="144" name="直接箭头连接符 144"/>
                      <wp:cNvGraphicFramePr/>
                      <a:graphic xmlns:a="http://schemas.openxmlformats.org/drawingml/2006/main">
                        <a:graphicData uri="http://schemas.microsoft.com/office/word/2010/wordprocessingShape">
                          <wps:wsp>
                            <wps:cNvCnPr>
                              <a:cxnSpLocks noChangeShapeType="1"/>
                            </wps:cNvCnPr>
                            <wps:spPr bwMode="auto">
                              <a:xfrm>
                                <a:off x="0" y="0"/>
                                <a:ext cx="177165" cy="0"/>
                              </a:xfrm>
                              <a:prstGeom prst="straightConnector1">
                                <a:avLst/>
                              </a:prstGeom>
                              <a:noFill/>
                              <a:ln w="12700">
                                <a:solidFill>
                                  <a:srgbClr val="000000"/>
                                </a:solidFill>
                                <a:round/>
                                <a:tailEnd type="stealth" w="med" len="med"/>
                              </a:ln>
                            </wps:spPr>
                            <wps:bodyPr/>
                          </wps:wsp>
                        </a:graphicData>
                      </a:graphic>
                    </wp:anchor>
                  </w:drawing>
                </mc:Choice>
                <mc:Fallback>
                  <w:pict>
                    <v:shape id="_x0000_s1026" o:spid="_x0000_s1026" o:spt="32" type="#_x0000_t32" style="position:absolute;left:0pt;margin-left:167.85pt;margin-top:29.5pt;height:0pt;width:13.95pt;z-index:251680768;mso-width-relative:page;mso-height-relative:page;" filled="f" stroked="t" coordsize="21600,21600" o:gfxdata="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YMAYntUAAAAJAQAADwAAAAAAAAABACAA&#10;AAAiAAAAZHJzL2Rvd25yZXYueG1sUEsBAhQAFAAAAAgAh07iQOrD12EQAgAA7wMAAA4AAAAAAAAA&#10;AQAgAAAAJAEAAGRycy9lMm9Eb2MueG1sUEsFBgAAAAAGAAYAWQEAAKYFAAAAAA==&#10;">
                      <v:fill on="f" focussize="0,0"/>
                      <v:stroke weight="1pt" color="#000000" joinstyle="round" endarrow="classic"/>
                      <v:imagedata o:title=""/>
                      <o:lock v:ext="edit" aspectratio="f"/>
                    </v:shape>
                  </w:pict>
                </mc:Fallback>
              </mc:AlternateContent>
            </w:r>
            <w:r>
              <w:rPr>
                <w:rFonts w:ascii="Times New Roman" w:hAnsi="Times New Roman" w:cs="Times New Roman"/>
                <w:szCs w:val="24"/>
              </w:rPr>
              <mc:AlternateContent>
                <mc:Choice Requires="wps">
                  <w:drawing>
                    <wp:anchor distT="0" distB="0" distL="114300" distR="114300" simplePos="0" relativeHeight="251661312" behindDoc="0" locked="0" layoutInCell="1" allowOverlap="1">
                      <wp:simplePos x="0" y="0"/>
                      <wp:positionH relativeFrom="column">
                        <wp:posOffset>17780</wp:posOffset>
                      </wp:positionH>
                      <wp:positionV relativeFrom="paragraph">
                        <wp:posOffset>278765</wp:posOffset>
                      </wp:positionV>
                      <wp:extent cx="935990" cy="187960"/>
                      <wp:effectExtent l="0" t="0" r="16510" b="21590"/>
                      <wp:wrapNone/>
                      <wp:docPr id="173" name="圆角矩形 173"/>
                      <wp:cNvGraphicFramePr/>
                      <a:graphic xmlns:a="http://schemas.openxmlformats.org/drawingml/2006/main">
                        <a:graphicData uri="http://schemas.microsoft.com/office/word/2010/wordprocessingShape">
                          <wps:wsp>
                            <wps:cNvSpPr>
                              <a:spLocks noChangeArrowheads="1"/>
                            </wps:cNvSpPr>
                            <wps:spPr bwMode="auto">
                              <a:xfrm flipH="1">
                                <a:off x="0" y="0"/>
                                <a:ext cx="935990" cy="187960"/>
                              </a:xfrm>
                              <a:prstGeom prst="roundRect">
                                <a:avLst>
                                  <a:gd name="adj" fmla="val 27838"/>
                                </a:avLst>
                              </a:prstGeom>
                              <a:solidFill>
                                <a:srgbClr val="FFFFFF"/>
                              </a:solidFill>
                              <a:ln w="6350">
                                <a:solidFill>
                                  <a:srgbClr val="000000"/>
                                </a:solidFill>
                                <a:bevel/>
                              </a:ln>
                            </wps:spPr>
                            <wps:txbx>
                              <w:txbxContent>
                                <w:p>
                                  <w:pPr>
                                    <w:adjustRightInd w:val="0"/>
                                    <w:snapToGrid w:val="0"/>
                                    <w:jc w:val="center"/>
                                    <w:rPr>
                                      <w:sz w:val="15"/>
                                      <w:szCs w:val="15"/>
                                    </w:rPr>
                                  </w:pPr>
                                  <w:r>
                                    <w:rPr>
                                      <w:rFonts w:hint="eastAsia"/>
                                      <w:sz w:val="15"/>
                                      <w:szCs w:val="15"/>
                                    </w:rPr>
                                    <w:t>体育</w:t>
                                  </w:r>
                                </w:p>
                              </w:txbxContent>
                            </wps:txbx>
                            <wps:bodyPr rot="0" vert="horz" wrap="square" lIns="0" tIns="0" rIns="0" bIns="0" anchor="t" anchorCtr="0" upright="1">
                              <a:noAutofit/>
                            </wps:bodyPr>
                          </wps:wsp>
                        </a:graphicData>
                      </a:graphic>
                    </wp:anchor>
                  </w:drawing>
                </mc:Choice>
                <mc:Fallback>
                  <w:pict>
                    <v:roundrect id="_x0000_s1026" o:spid="_x0000_s1026" o:spt="2" style="position:absolute;left:0pt;flip:x;margin-left:1.4pt;margin-top:21.95pt;height:14.8pt;width:73.7pt;z-index:251661312;mso-width-relative:page;mso-height-relative:page;" fillcolor="#FFFFFF" filled="t" stroked="t" coordsize="21600,21600" arcsize="0.27837962962963" o:gfxdata="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G01ZRbW&#10;AAAABwEAAA8AAAAAAAAAAQAgAAAAIgAAAGRycy9kb3ducmV2LnhtbFBLAQIUABQAAAAIAIdO4kAF&#10;cO2qWwIAAKEEAAAOAAAAAAAAAAEAIAAAACUBAABkcnMvZTJvRG9jLnhtbFBLBQYAAAAABgAGAFkB&#10;AADyBQAAAAA=&#10;">
                      <v:fill on="t" focussize="0,0"/>
                      <v:stroke weight="0.5pt" color="#000000" joinstyle="bevel"/>
                      <v:imagedata o:title=""/>
                      <o:lock v:ext="edit" aspectratio="f"/>
                      <v:textbox inset="0mm,0mm,0mm,0mm">
                        <w:txbxContent>
                          <w:p>
                            <w:pPr>
                              <w:adjustRightInd w:val="0"/>
                              <w:snapToGrid w:val="0"/>
                              <w:jc w:val="center"/>
                              <w:rPr>
                                <w:sz w:val="15"/>
                                <w:szCs w:val="15"/>
                              </w:rPr>
                            </w:pPr>
                            <w:r>
                              <w:rPr>
                                <w:rFonts w:hint="eastAsia"/>
                                <w:sz w:val="15"/>
                                <w:szCs w:val="15"/>
                              </w:rPr>
                              <w:t>体育</w:t>
                            </w:r>
                          </w:p>
                        </w:txbxContent>
                      </v:textbox>
                    </v:roundrect>
                  </w:pict>
                </mc:Fallback>
              </mc:AlternateContent>
            </w:r>
            <w:r>
              <w:rPr>
                <w:rFonts w:ascii="Times New Roman" w:hAnsi="Times New Roman" w:cs="Times New Roman"/>
                <w:szCs w:val="24"/>
              </w:rPr>
              <mc:AlternateContent>
                <mc:Choice Requires="wps">
                  <w:drawing>
                    <wp:anchor distT="0" distB="0" distL="114300" distR="114300" simplePos="0" relativeHeight="251679744" behindDoc="0" locked="0" layoutInCell="1" allowOverlap="1">
                      <wp:simplePos x="0" y="0"/>
                      <wp:positionH relativeFrom="column">
                        <wp:posOffset>952500</wp:posOffset>
                      </wp:positionH>
                      <wp:positionV relativeFrom="paragraph">
                        <wp:posOffset>369570</wp:posOffset>
                      </wp:positionV>
                      <wp:extent cx="215265" cy="6350"/>
                      <wp:effectExtent l="0" t="57150" r="32385" b="88900"/>
                      <wp:wrapNone/>
                      <wp:docPr id="161" name="直接箭头连接符 161"/>
                      <wp:cNvGraphicFramePr/>
                      <a:graphic xmlns:a="http://schemas.openxmlformats.org/drawingml/2006/main">
                        <a:graphicData uri="http://schemas.microsoft.com/office/word/2010/wordprocessingShape">
                          <wps:wsp>
                            <wps:cNvCnPr>
                              <a:cxnSpLocks noChangeShapeType="1"/>
                            </wps:cNvCnPr>
                            <wps:spPr bwMode="auto">
                              <a:xfrm>
                                <a:off x="0" y="0"/>
                                <a:ext cx="215265" cy="6350"/>
                              </a:xfrm>
                              <a:prstGeom prst="straightConnector1">
                                <a:avLst/>
                              </a:prstGeom>
                              <a:noFill/>
                              <a:ln w="12700">
                                <a:solidFill>
                                  <a:srgbClr val="000000"/>
                                </a:solidFill>
                                <a:round/>
                                <a:tailEnd type="stealth" w="med" len="med"/>
                              </a:ln>
                            </wps:spPr>
                            <wps:bodyPr/>
                          </wps:wsp>
                        </a:graphicData>
                      </a:graphic>
                    </wp:anchor>
                  </w:drawing>
                </mc:Choice>
                <mc:Fallback>
                  <w:pict>
                    <v:shape id="_x0000_s1026" o:spid="_x0000_s1026" o:spt="32" type="#_x0000_t32" style="position:absolute;left:0pt;margin-left:75pt;margin-top:29.1pt;height:0.5pt;width:16.95pt;z-index:251679744;mso-width-relative:page;mso-height-relative:page;" filled="f" stroked="t" coordsize="21600,21600" o:gfxdata="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JeVFPWAAAACQEAAA8AAAAAAAAA&#10;AQAgAAAAIgAAAGRycy9kb3ducmV2LnhtbFBLAQIUABQAAAAIAIdO4kALrPKxEwIAAPIDAAAOAAAA&#10;AAAAAAEAIAAAACUBAABkcnMvZTJvRG9jLnhtbFBLBQYAAAAABgAGAFkBAACqBQAAAAA=&#10;">
                      <v:fill on="f" focussize="0,0"/>
                      <v:stroke weight="1pt" color="#000000" joinstyle="round" endarrow="classic"/>
                      <v:imagedata o:title=""/>
                      <o:lock v:ext="edit" aspectratio="f"/>
                    </v:shape>
                  </w:pict>
                </mc:Fallback>
              </mc:AlternateContent>
            </w:r>
            <w:r>
              <w:rPr>
                <w:rFonts w:ascii="Times New Roman" w:hAnsi="Times New Roman" w:cs="Times New Roman"/>
                <w:szCs w:val="24"/>
              </w:rPr>
              <mc:AlternateContent>
                <mc:Choice Requires="wps">
                  <w:drawing>
                    <wp:anchor distT="0" distB="0" distL="114300" distR="114300" simplePos="0" relativeHeight="251678720" behindDoc="0" locked="0" layoutInCell="1" allowOverlap="1">
                      <wp:simplePos x="0" y="0"/>
                      <wp:positionH relativeFrom="column">
                        <wp:posOffset>958850</wp:posOffset>
                      </wp:positionH>
                      <wp:positionV relativeFrom="paragraph">
                        <wp:posOffset>109220</wp:posOffset>
                      </wp:positionV>
                      <wp:extent cx="1352550" cy="0"/>
                      <wp:effectExtent l="0" t="76200" r="19050" b="95250"/>
                      <wp:wrapNone/>
                      <wp:docPr id="171" name="直接箭头连接符 171"/>
                      <wp:cNvGraphicFramePr/>
                      <a:graphic xmlns:a="http://schemas.openxmlformats.org/drawingml/2006/main">
                        <a:graphicData uri="http://schemas.microsoft.com/office/word/2010/wordprocessingShape">
                          <wps:wsp>
                            <wps:cNvCnPr>
                              <a:cxnSpLocks noChangeShapeType="1"/>
                            </wps:cNvCnPr>
                            <wps:spPr bwMode="auto">
                              <a:xfrm>
                                <a:off x="0" y="0"/>
                                <a:ext cx="1352550" cy="0"/>
                              </a:xfrm>
                              <a:prstGeom prst="straightConnector1">
                                <a:avLst/>
                              </a:prstGeom>
                              <a:noFill/>
                              <a:ln w="12700">
                                <a:solidFill>
                                  <a:srgbClr val="000000"/>
                                </a:solidFill>
                                <a:bevel/>
                                <a:tailEnd type="stealth" w="med" len="med"/>
                              </a:ln>
                            </wps:spPr>
                            <wps:bodyPr/>
                          </wps:wsp>
                        </a:graphicData>
                      </a:graphic>
                    </wp:anchor>
                  </w:drawing>
                </mc:Choice>
                <mc:Fallback>
                  <w:pict>
                    <v:shape id="_x0000_s1026" o:spid="_x0000_s1026" o:spt="32" type="#_x0000_t32" style="position:absolute;left:0pt;margin-left:75.5pt;margin-top:8.6pt;height:0pt;width:106.5pt;z-index:251678720;mso-width-relative:page;mso-height-relative:page;" filled="f" stroked="t" coordsize="21600,21600" o:gfxdata="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0R1estYAAAAJAQAADwAAAAAAAAABACAA&#10;AAAiAAAAZHJzL2Rvd25yZXYueG1sUEsBAhQAFAAAAAgAh07iQIn+Y+kPAgAA8AMAAA4AAAAAAAAA&#10;AQAgAAAAJQEAAGRycy9lMm9Eb2MueG1sUEsFBgAAAAAGAAYAWQEAAKYFAAAAAA==&#10;">
                      <v:fill on="f" focussize="0,0"/>
                      <v:stroke weight="1pt" color="#000000" joinstyle="bevel" endarrow="classic"/>
                      <v:imagedata o:title=""/>
                      <o:lock v:ext="edit" aspectratio="f"/>
                    </v:shape>
                  </w:pict>
                </mc:Fallback>
              </mc:AlternateContent>
            </w:r>
            <w:r>
              <w:rPr>
                <w:rFonts w:ascii="Times New Roman" w:hAnsi="Times New Roman" w:cs="Times New Roman"/>
                <w:szCs w:val="24"/>
              </w:rPr>
              <mc:AlternateContent>
                <mc:Choice Requires="wps">
                  <w:drawing>
                    <wp:anchor distT="0" distB="0" distL="114300" distR="114300" simplePos="0" relativeHeight="251660288" behindDoc="0" locked="0" layoutInCell="1" allowOverlap="1">
                      <wp:simplePos x="0" y="0"/>
                      <wp:positionH relativeFrom="column">
                        <wp:posOffset>25400</wp:posOffset>
                      </wp:positionH>
                      <wp:positionV relativeFrom="paragraph">
                        <wp:posOffset>45720</wp:posOffset>
                      </wp:positionV>
                      <wp:extent cx="935990" cy="179705"/>
                      <wp:effectExtent l="0" t="0" r="16510" b="10795"/>
                      <wp:wrapNone/>
                      <wp:docPr id="160" name="圆角矩形 160"/>
                      <wp:cNvGraphicFramePr/>
                      <a:graphic xmlns:a="http://schemas.openxmlformats.org/drawingml/2006/main">
                        <a:graphicData uri="http://schemas.microsoft.com/office/word/2010/wordprocessingShape">
                          <wps:wsp>
                            <wps:cNvSpPr>
                              <a:spLocks noChangeArrowheads="1"/>
                            </wps:cNvSpPr>
                            <wps:spPr bwMode="auto">
                              <a:xfrm flipH="1">
                                <a:off x="0" y="0"/>
                                <a:ext cx="935990" cy="179705"/>
                              </a:xfrm>
                              <a:prstGeom prst="roundRect">
                                <a:avLst>
                                  <a:gd name="adj" fmla="val 27838"/>
                                </a:avLst>
                              </a:prstGeom>
                              <a:solidFill>
                                <a:srgbClr val="FFFFFF"/>
                              </a:solidFill>
                              <a:ln w="6350">
                                <a:solidFill>
                                  <a:srgbClr val="000000"/>
                                </a:solidFill>
                                <a:bevel/>
                              </a:ln>
                            </wps:spPr>
                            <wps:txbx>
                              <w:txbxContent>
                                <w:p>
                                  <w:pPr>
                                    <w:adjustRightInd w:val="0"/>
                                    <w:snapToGrid w:val="0"/>
                                    <w:jc w:val="center"/>
                                    <w:rPr>
                                      <w:sz w:val="15"/>
                                      <w:szCs w:val="15"/>
                                    </w:rPr>
                                  </w:pPr>
                                  <w:r>
                                    <w:rPr>
                                      <w:rFonts w:hint="eastAsia"/>
                                      <w:sz w:val="15"/>
                                      <w:szCs w:val="15"/>
                                    </w:rPr>
                                    <w:t>思想道德与法治</w:t>
                                  </w:r>
                                </w:p>
                              </w:txbxContent>
                            </wps:txbx>
                            <wps:bodyPr rot="0" vert="horz" wrap="square" lIns="0" tIns="0" rIns="0" bIns="0" anchor="t" anchorCtr="0" upright="1">
                              <a:noAutofit/>
                            </wps:bodyPr>
                          </wps:wsp>
                        </a:graphicData>
                      </a:graphic>
                    </wp:anchor>
                  </w:drawing>
                </mc:Choice>
                <mc:Fallback>
                  <w:pict>
                    <v:roundrect id="_x0000_s1026" o:spid="_x0000_s1026" o:spt="2" style="position:absolute;left:0pt;flip:x;margin-left:2pt;margin-top:3.6pt;height:14.15pt;width:73.7pt;z-index:251660288;mso-width-relative:page;mso-height-relative:page;" fillcolor="#FFFFFF" filled="t" stroked="t" coordsize="21600,21600" arcsize="0.27837962962963" o:gfxdata="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N+7XZvWAAAA&#10;BgEAAA8AAAAAAAAAAQAgAAAAIgAAAGRycy9kb3ducmV2LnhtbFBLAQIUABQAAAAIAIdO4kDo9D2E&#10;WAIAAKEEAAAOAAAAAAAAAAEAIAAAACUBAABkcnMvZTJvRG9jLnhtbFBLBQYAAAAABgAGAFkBAADv&#10;BQAAAAA=&#10;">
                      <v:fill on="t" focussize="0,0"/>
                      <v:stroke weight="0.5pt" color="#000000" joinstyle="bevel"/>
                      <v:imagedata o:title=""/>
                      <o:lock v:ext="edit" aspectratio="f"/>
                      <v:textbox inset="0mm,0mm,0mm,0mm">
                        <w:txbxContent>
                          <w:p>
                            <w:pPr>
                              <w:adjustRightInd w:val="0"/>
                              <w:snapToGrid w:val="0"/>
                              <w:jc w:val="center"/>
                              <w:rPr>
                                <w:sz w:val="15"/>
                                <w:szCs w:val="15"/>
                              </w:rPr>
                            </w:pPr>
                            <w:r>
                              <w:rPr>
                                <w:rFonts w:hint="eastAsia"/>
                                <w:sz w:val="15"/>
                                <w:szCs w:val="15"/>
                              </w:rPr>
                              <w:t>思想道德与法治</w:t>
                            </w:r>
                          </w:p>
                        </w:txbxContent>
                      </v:textbox>
                    </v:roundrect>
                  </w:pict>
                </mc:Fallback>
              </mc:AlternateContent>
            </w:r>
          </w:p>
        </w:tc>
        <w:tc>
          <w:tcPr>
            <w:tcW w:w="1771" w:type="dxa"/>
            <w:tcBorders>
              <w:top w:val="single" w:color="auto" w:sz="12" w:space="0"/>
              <w:bottom w:val="single" w:color="auto" w:sz="12" w:space="0"/>
            </w:tcBorders>
          </w:tcPr>
          <w:p>
            <w:pPr>
              <w:rPr>
                <w:rFonts w:ascii="Times New Roman" w:hAnsi="Times New Roman" w:cs="Times New Roman"/>
                <w:sz w:val="15"/>
                <w:szCs w:val="15"/>
              </w:rPr>
            </w:pPr>
            <w:r>
              <w:rPr>
                <w:rFonts w:ascii="Times New Roman" w:hAnsi="Times New Roman" w:cs="Times New Roman"/>
                <w:szCs w:val="24"/>
              </w:rPr>
              <mc:AlternateContent>
                <mc:Choice Requires="wps">
                  <w:drawing>
                    <wp:anchor distT="0" distB="0" distL="114300" distR="114300" simplePos="0" relativeHeight="251771904" behindDoc="0" locked="0" layoutInCell="1" allowOverlap="1">
                      <wp:simplePos x="0" y="0"/>
                      <wp:positionH relativeFrom="column">
                        <wp:posOffset>158115</wp:posOffset>
                      </wp:positionH>
                      <wp:positionV relativeFrom="paragraph">
                        <wp:posOffset>3385820</wp:posOffset>
                      </wp:positionV>
                      <wp:extent cx="770890" cy="177800"/>
                      <wp:effectExtent l="0" t="0" r="10160" b="12700"/>
                      <wp:wrapNone/>
                      <wp:docPr id="11" name="圆角矩形 11"/>
                      <wp:cNvGraphicFramePr/>
                      <a:graphic xmlns:a="http://schemas.openxmlformats.org/drawingml/2006/main">
                        <a:graphicData uri="http://schemas.microsoft.com/office/word/2010/wordprocessingShape">
                          <wps:wsp>
                            <wps:cNvSpPr>
                              <a:spLocks noChangeArrowheads="1"/>
                            </wps:cNvSpPr>
                            <wps:spPr bwMode="auto">
                              <a:xfrm flipH="1">
                                <a:off x="0" y="0"/>
                                <a:ext cx="770890" cy="177800"/>
                              </a:xfrm>
                              <a:prstGeom prst="roundRect">
                                <a:avLst>
                                  <a:gd name="adj" fmla="val 27838"/>
                                </a:avLst>
                              </a:prstGeom>
                              <a:solidFill>
                                <a:srgbClr val="FFFFFF"/>
                              </a:solidFill>
                              <a:ln w="6350">
                                <a:solidFill>
                                  <a:srgbClr val="000000"/>
                                </a:solidFill>
                                <a:bevel/>
                              </a:ln>
                            </wps:spPr>
                            <wps:txbx>
                              <w:txbxContent>
                                <w:p>
                                  <w:pPr>
                                    <w:adjustRightInd w:val="0"/>
                                    <w:snapToGrid w:val="0"/>
                                    <w:jc w:val="center"/>
                                    <w:rPr>
                                      <w:rFonts w:ascii="宋体" w:hAnsi="宋体"/>
                                      <w:sz w:val="15"/>
                                      <w:szCs w:val="15"/>
                                    </w:rPr>
                                  </w:pPr>
                                  <w:r>
                                    <w:rPr>
                                      <w:rFonts w:hint="eastAsia" w:ascii="宋体" w:hAnsi="宋体"/>
                                      <w:sz w:val="15"/>
                                      <w:szCs w:val="15"/>
                                    </w:rPr>
                                    <w:t>商务导论</w:t>
                                  </w:r>
                                </w:p>
                              </w:txbxContent>
                            </wps:txbx>
                            <wps:bodyPr rot="0" vert="horz" wrap="square" lIns="0" tIns="0" rIns="0" bIns="0" anchor="t" anchorCtr="0" upright="1">
                              <a:noAutofit/>
                            </wps:bodyPr>
                          </wps:wsp>
                        </a:graphicData>
                      </a:graphic>
                    </wp:anchor>
                  </w:drawing>
                </mc:Choice>
                <mc:Fallback>
                  <w:pict>
                    <v:roundrect id="_x0000_s1026" o:spid="_x0000_s1026" o:spt="2" style="position:absolute;left:0pt;flip:x;margin-left:12.45pt;margin-top:266.6pt;height:14pt;width:60.7pt;z-index:251771904;mso-width-relative:page;mso-height-relative:page;" fillcolor="#FFFFFF" filled="t" stroked="t" coordsize="21600,21600" arcsize="0.27837962962963" o:gfxdata="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">
                      <v:fill on="t" focussize="0,0"/>
                      <v:stroke weight="0.5pt" color="#000000" joinstyle="bevel"/>
                      <v:imagedata o:title=""/>
                      <o:lock v:ext="edit" aspectratio="f"/>
                      <v:textbox inset="0mm,0mm,0mm,0mm">
                        <w:txbxContent>
                          <w:p>
                            <w:pPr>
                              <w:adjustRightInd w:val="0"/>
                              <w:snapToGrid w:val="0"/>
                              <w:jc w:val="center"/>
                              <w:rPr>
                                <w:rFonts w:ascii="宋体" w:hAnsi="宋体"/>
                                <w:sz w:val="15"/>
                                <w:szCs w:val="15"/>
                              </w:rPr>
                            </w:pPr>
                            <w:r>
                              <w:rPr>
                                <w:rFonts w:hint="eastAsia" w:ascii="宋体" w:hAnsi="宋体"/>
                                <w:sz w:val="15"/>
                                <w:szCs w:val="15"/>
                              </w:rPr>
                              <w:t>商务导论</w:t>
                            </w:r>
                          </w:p>
                        </w:txbxContent>
                      </v:textbox>
                    </v:roundrect>
                  </w:pict>
                </mc:Fallback>
              </mc:AlternateContent>
            </w:r>
            <w:r>
              <w:rPr>
                <w:rFonts w:ascii="Times New Roman" w:hAnsi="Times New Roman" w:cs="Times New Roman"/>
                <w:b/>
                <w:sz w:val="15"/>
                <w:szCs w:val="15"/>
              </w:rPr>
              <mc:AlternateContent>
                <mc:Choice Requires="wps">
                  <w:drawing>
                    <wp:anchor distT="0" distB="0" distL="114300" distR="114300" simplePos="0" relativeHeight="251773952" behindDoc="0" locked="0" layoutInCell="1" allowOverlap="1">
                      <wp:simplePos x="0" y="0"/>
                      <wp:positionH relativeFrom="column">
                        <wp:posOffset>494665</wp:posOffset>
                      </wp:positionH>
                      <wp:positionV relativeFrom="paragraph">
                        <wp:posOffset>3563620</wp:posOffset>
                      </wp:positionV>
                      <wp:extent cx="660400" cy="370205"/>
                      <wp:effectExtent l="57150" t="38100" r="82550" b="125095"/>
                      <wp:wrapNone/>
                      <wp:docPr id="25" name="肘形连接符 25"/>
                      <wp:cNvGraphicFramePr/>
                      <a:graphic xmlns:a="http://schemas.openxmlformats.org/drawingml/2006/main">
                        <a:graphicData uri="http://schemas.microsoft.com/office/word/2010/wordprocessingShape">
                          <wps:wsp>
                            <wps:cNvCnPr/>
                            <wps:spPr>
                              <a:xfrm>
                                <a:off x="0" y="0"/>
                                <a:ext cx="660400" cy="370205"/>
                              </a:xfrm>
                              <a:prstGeom prst="bentConnector3">
                                <a:avLst>
                                  <a:gd name="adj1" fmla="val -1923"/>
                                </a:avLst>
                              </a:prstGeom>
                              <a:ln w="12700">
                                <a:headEnd type="none"/>
                                <a:tailEnd type="stealth"/>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shape id="_x0000_s1026" o:spid="_x0000_s1026" o:spt="34" type="#_x0000_t34" style="position:absolute;left:0pt;margin-left:38.95pt;margin-top:280.6pt;height:29.15pt;width:52pt;z-index:251773952;mso-width-relative:page;mso-height-relative:page;" filled="f" stroked="t" coordsize="21600,21600" o:gfxdata="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AAAAAGRycy9QSwECFAAUAAAACACH&#10;TuJAH70WC9gAAAAKAQAADwAAAAAAAAABACAAAAAiAAAAZHJzL2Rvd25yZXYueG1sUEsBAhQAFAAA&#10;AAgAh07iQJ2Cww5hAgAAtwQAAA4AAAAAAAAAAQAgAAAAJwEAAGRycy9lMm9Eb2MueG1sUEsFBgAA&#10;AAAGAAYAWQEAAPoFAAAAAA==&#10;" adj="-415">
                      <v:fill on="f" focussize="0,0"/>
                      <v:stroke weight="1pt" color="#000000 [3200]" joinstyle="round" endarrow="classic"/>
                      <v:imagedata o:title=""/>
                      <o:lock v:ext="edit" aspectratio="f"/>
                      <v:shadow on="t" color="#000000" opacity="24903f" offset="0pt,1.5748031496063pt" origin="0f,32768f" matrix="65536f,0f,0f,65536f"/>
                    </v:shape>
                  </w:pict>
                </mc:Fallback>
              </mc:AlternateContent>
            </w:r>
            <w:r>
              <w:rPr>
                <w:rFonts w:ascii="Times New Roman" w:hAnsi="Times New Roman" w:cs="Times New Roman"/>
                <w:b/>
                <w:sz w:val="15"/>
                <w:szCs w:val="15"/>
              </w:rPr>
              <mc:AlternateContent>
                <mc:Choice Requires="wps">
                  <w:drawing>
                    <wp:anchor distT="0" distB="0" distL="114300" distR="114300" simplePos="0" relativeHeight="251780096" behindDoc="0" locked="0" layoutInCell="1" allowOverlap="1">
                      <wp:simplePos x="0" y="0"/>
                      <wp:positionH relativeFrom="column">
                        <wp:posOffset>579120</wp:posOffset>
                      </wp:positionH>
                      <wp:positionV relativeFrom="paragraph">
                        <wp:posOffset>4748530</wp:posOffset>
                      </wp:positionV>
                      <wp:extent cx="0" cy="195580"/>
                      <wp:effectExtent l="0" t="0" r="19050" b="13970"/>
                      <wp:wrapNone/>
                      <wp:docPr id="21" name="直接连接符 21"/>
                      <wp:cNvGraphicFramePr/>
                      <a:graphic xmlns:a="http://schemas.openxmlformats.org/drawingml/2006/main">
                        <a:graphicData uri="http://schemas.microsoft.com/office/word/2010/wordprocessingShape">
                          <wps:wsp>
                            <wps:cNvCnPr/>
                            <wps:spPr>
                              <a:xfrm>
                                <a:off x="0" y="0"/>
                                <a:ext cx="0" cy="195594"/>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45.6pt;margin-top:373.9pt;height:15.4pt;width:0pt;z-index:251780096;mso-width-relative:page;mso-height-relative:page;" filled="f" stroked="t" coordsize="21600,21600" o:gfxdata="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BGcXeD1QAAAAkBAAAPAAAAAAAAAAEAIAAA&#10;ACIAAABkcnMvZG93bnJldi54bWxQSwECFAAUAAAACACHTuJANurq39YBAACbAwAADgAAAAAAAAAB&#10;ACAAAAAkAQAAZHJzL2Uyb0RvYy54bWxQSwUGAAAAAAYABgBZAQAAbAUAAAAA&#10;">
                      <v:fill on="f" focussize="0,0"/>
                      <v:stroke color="#000000 [3213]" joinstyle="round"/>
                      <v:imagedata o:title=""/>
                      <o:lock v:ext="edit" aspectratio="f"/>
                    </v:line>
                  </w:pict>
                </mc:Fallback>
              </mc:AlternateContent>
            </w:r>
            <w:r>
              <w:rPr>
                <w:rFonts w:ascii="Times New Roman" w:hAnsi="Times New Roman" w:cs="Times New Roman"/>
                <w:b/>
                <w:sz w:val="15"/>
                <w:szCs w:val="15"/>
              </w:rPr>
              <mc:AlternateContent>
                <mc:Choice Requires="wps">
                  <w:drawing>
                    <wp:anchor distT="0" distB="0" distL="114300" distR="114300" simplePos="0" relativeHeight="251772928" behindDoc="0" locked="0" layoutInCell="1" allowOverlap="1">
                      <wp:simplePos x="0" y="0"/>
                      <wp:positionH relativeFrom="column">
                        <wp:posOffset>456565</wp:posOffset>
                      </wp:positionH>
                      <wp:positionV relativeFrom="paragraph">
                        <wp:posOffset>1868170</wp:posOffset>
                      </wp:positionV>
                      <wp:extent cx="736600" cy="223520"/>
                      <wp:effectExtent l="38100" t="38100" r="63500" b="138430"/>
                      <wp:wrapNone/>
                      <wp:docPr id="239" name="肘形连接符 239"/>
                      <wp:cNvGraphicFramePr/>
                      <a:graphic xmlns:a="http://schemas.openxmlformats.org/drawingml/2006/main">
                        <a:graphicData uri="http://schemas.microsoft.com/office/word/2010/wordprocessingShape">
                          <wps:wsp>
                            <wps:cNvCnPr/>
                            <wps:spPr>
                              <a:xfrm>
                                <a:off x="0" y="0"/>
                                <a:ext cx="736600" cy="223520"/>
                              </a:xfrm>
                              <a:prstGeom prst="bentConnector3">
                                <a:avLst>
                                  <a:gd name="adj1" fmla="val 862"/>
                                </a:avLst>
                              </a:prstGeom>
                              <a:ln w="12700">
                                <a:headEnd type="none"/>
                                <a:tailEnd type="stealth"/>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shape id="_x0000_s1026" o:spid="_x0000_s1026" o:spt="34" type="#_x0000_t34" style="position:absolute;left:0pt;margin-left:35.95pt;margin-top:147.1pt;height:17.6pt;width:58pt;z-index:251772928;mso-width-relative:page;mso-height-relative:page;" filled="f" stroked="t" coordsize="21600,21600" o:gfxdata="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AAAAABkcnMvUEsBAhQAFAAAAAgAh07i&#10;QFFKPvbWAAAACgEAAA8AAAAAAAAAAQAgAAAAIgAAAGRycy9kb3ducmV2LnhtbFBLAQIUABQAAAAI&#10;AIdO4kBZoGHEYQIAALcEAAAOAAAAAAAAAAEAIAAAACUBAABkcnMvZTJvRG9jLnhtbFBLBQYAAAAA&#10;BgAGAFkBAAD4BQAAAAA=&#10;" adj="186">
                      <v:fill on="f" focussize="0,0"/>
                      <v:stroke weight="1pt" color="#000000 [3200]" joinstyle="round" endarrow="classic"/>
                      <v:imagedata o:title=""/>
                      <o:lock v:ext="edit" aspectratio="f"/>
                      <v:shadow on="t" color="#000000" opacity="24903f" offset="0pt,1.5748031496063pt" origin="0f,32768f" matrix="65536f,0f,0f,65536f"/>
                    </v:shape>
                  </w:pict>
                </mc:Fallback>
              </mc:AlternateContent>
            </w:r>
            <w:r>
              <w:rPr>
                <w:rFonts w:ascii="Times New Roman" w:hAnsi="Times New Roman" w:cs="Times New Roman"/>
                <w:szCs w:val="24"/>
              </w:rPr>
              <mc:AlternateContent>
                <mc:Choice Requires="wps">
                  <w:drawing>
                    <wp:anchor distT="0" distB="0" distL="114300" distR="114300" simplePos="0" relativeHeight="251670528" behindDoc="0" locked="0" layoutInCell="1" allowOverlap="1">
                      <wp:simplePos x="0" y="0"/>
                      <wp:positionH relativeFrom="column">
                        <wp:posOffset>50165</wp:posOffset>
                      </wp:positionH>
                      <wp:positionV relativeFrom="paragraph">
                        <wp:posOffset>1511935</wp:posOffset>
                      </wp:positionV>
                      <wp:extent cx="7588250" cy="179705"/>
                      <wp:effectExtent l="0" t="0" r="12700" b="10795"/>
                      <wp:wrapNone/>
                      <wp:docPr id="154" name="圆角矩形 154"/>
                      <wp:cNvGraphicFramePr/>
                      <a:graphic xmlns:a="http://schemas.openxmlformats.org/drawingml/2006/main">
                        <a:graphicData uri="http://schemas.microsoft.com/office/word/2010/wordprocessingShape">
                          <wps:wsp>
                            <wps:cNvSpPr>
                              <a:spLocks noChangeArrowheads="1"/>
                            </wps:cNvSpPr>
                            <wps:spPr bwMode="auto">
                              <a:xfrm flipH="1">
                                <a:off x="0" y="0"/>
                                <a:ext cx="7588250" cy="179705"/>
                              </a:xfrm>
                              <a:prstGeom prst="roundRect">
                                <a:avLst>
                                  <a:gd name="adj" fmla="val 27838"/>
                                </a:avLst>
                              </a:prstGeom>
                              <a:solidFill>
                                <a:srgbClr val="FFFFFF"/>
                              </a:solidFill>
                              <a:ln w="6350">
                                <a:solidFill>
                                  <a:srgbClr val="000000"/>
                                </a:solidFill>
                                <a:prstDash val="sysDash"/>
                                <a:bevel/>
                              </a:ln>
                            </wps:spPr>
                            <wps:txbx>
                              <w:txbxContent>
                                <w:p>
                                  <w:pPr>
                                    <w:adjustRightInd w:val="0"/>
                                    <w:snapToGrid w:val="0"/>
                                    <w:jc w:val="center"/>
                                    <w:rPr>
                                      <w:sz w:val="15"/>
                                      <w:szCs w:val="15"/>
                                    </w:rPr>
                                  </w:pPr>
                                  <w:r>
                                    <w:rPr>
                                      <w:rFonts w:hint="eastAsia"/>
                                      <w:sz w:val="15"/>
                                      <w:szCs w:val="15"/>
                                    </w:rPr>
                                    <w:t>通识教育选修课</w:t>
                                  </w:r>
                                </w:p>
                              </w:txbxContent>
                            </wps:txbx>
                            <wps:bodyPr rot="0" vert="horz" wrap="square" lIns="0" tIns="0" rIns="0" bIns="0" anchor="t" anchorCtr="0" upright="1">
                              <a:noAutofit/>
                            </wps:bodyPr>
                          </wps:wsp>
                        </a:graphicData>
                      </a:graphic>
                    </wp:anchor>
                  </w:drawing>
                </mc:Choice>
                <mc:Fallback>
                  <w:pict>
                    <v:roundrect id="_x0000_s1026" o:spid="_x0000_s1026" o:spt="2" style="position:absolute;left:0pt;flip:x;margin-left:3.95pt;margin-top:119.05pt;height:14.15pt;width:597.5pt;z-index:251670528;mso-width-relative:page;mso-height-relative:page;" fillcolor="#FFFFFF" filled="t" stroked="t" coordsize="21600,21600" arcsize="0.27837962962963" o:gfxdata="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AAAAAGRycy9QSwECFAAUAAAACACH&#10;TuJA2FLOstYAAAAKAQAADwAAAAAAAAABACAAAAAiAAAAZHJzL2Rvd25yZXYueG1sUEsBAhQAFAAA&#10;AAgAh07iQIfrKh5jAgAAvQQAAA4AAAAAAAAAAQAgAAAAJQEAAGRycy9lMm9Eb2MueG1sUEsFBgAA&#10;AAAGAAYAWQEAAPoFAAAAAA==&#10;">
                      <v:fill on="t" focussize="0,0"/>
                      <v:stroke weight="0.5pt" color="#000000" joinstyle="bevel" dashstyle="3 1"/>
                      <v:imagedata o:title=""/>
                      <o:lock v:ext="edit" aspectratio="f"/>
                      <v:textbox inset="0mm,0mm,0mm,0mm">
                        <w:txbxContent>
                          <w:p>
                            <w:pPr>
                              <w:adjustRightInd w:val="0"/>
                              <w:snapToGrid w:val="0"/>
                              <w:jc w:val="center"/>
                              <w:rPr>
                                <w:sz w:val="15"/>
                                <w:szCs w:val="15"/>
                              </w:rPr>
                            </w:pPr>
                            <w:r>
                              <w:rPr>
                                <w:rFonts w:hint="eastAsia"/>
                                <w:sz w:val="15"/>
                                <w:szCs w:val="15"/>
                              </w:rPr>
                              <w:t>通识教育选修课</w:t>
                            </w:r>
                          </w:p>
                        </w:txbxContent>
                      </v:textbox>
                    </v:roundrect>
                  </w:pict>
                </mc:Fallback>
              </mc:AlternateContent>
            </w:r>
            <w:r>
              <w:rPr>
                <w:rFonts w:ascii="Times New Roman" w:hAnsi="Times New Roman" w:cs="Times New Roman"/>
                <w:sz w:val="15"/>
                <w:szCs w:val="15"/>
              </w:rPr>
              <mc:AlternateContent>
                <mc:Choice Requires="wps">
                  <w:drawing>
                    <wp:anchor distT="0" distB="0" distL="114300" distR="114300" simplePos="0" relativeHeight="251760640" behindDoc="0" locked="0" layoutInCell="1" allowOverlap="1">
                      <wp:simplePos x="0" y="0"/>
                      <wp:positionH relativeFrom="column">
                        <wp:posOffset>-13335</wp:posOffset>
                      </wp:positionH>
                      <wp:positionV relativeFrom="paragraph">
                        <wp:posOffset>4748530</wp:posOffset>
                      </wp:positionV>
                      <wp:extent cx="1155700" cy="0"/>
                      <wp:effectExtent l="0" t="76200" r="25400" b="95250"/>
                      <wp:wrapNone/>
                      <wp:docPr id="6" name="直接箭头连接符 6"/>
                      <wp:cNvGraphicFramePr/>
                      <a:graphic xmlns:a="http://schemas.openxmlformats.org/drawingml/2006/main">
                        <a:graphicData uri="http://schemas.microsoft.com/office/word/2010/wordprocessingShape">
                          <wps:wsp>
                            <wps:cNvCnPr>
                              <a:cxnSpLocks noChangeShapeType="1"/>
                            </wps:cNvCnPr>
                            <wps:spPr bwMode="auto">
                              <a:xfrm>
                                <a:off x="0" y="0"/>
                                <a:ext cx="1155700" cy="0"/>
                              </a:xfrm>
                              <a:prstGeom prst="straightConnector1">
                                <a:avLst/>
                              </a:prstGeom>
                              <a:noFill/>
                              <a:ln w="12700">
                                <a:solidFill>
                                  <a:srgbClr val="000000"/>
                                </a:solidFill>
                                <a:round/>
                                <a:tailEnd type="stealth" w="med" len="med"/>
                              </a:ln>
                            </wps:spPr>
                            <wps:bodyPr/>
                          </wps:wsp>
                        </a:graphicData>
                      </a:graphic>
                    </wp:anchor>
                  </w:drawing>
                </mc:Choice>
                <mc:Fallback>
                  <w:pict>
                    <v:shape id="_x0000_s1026" o:spid="_x0000_s1026" o:spt="32" type="#_x0000_t32" style="position:absolute;left:0pt;margin-left:-1.05pt;margin-top:373.9pt;height:0pt;width:91pt;z-index:251760640;mso-width-relative:page;mso-height-relative:page;" filled="f" stroked="t" coordsize="21600,21600" o:gfxdata="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BqUu421gAAAAoBAAAPAAAAAAAAAAEAIAAAACIA&#10;AABkcnMvZG93bnJldi54bWxQSwECFAAUAAAACACHTuJA4Yj3XQsCAADsAwAADgAAAAAAAAABACAA&#10;AAAlAQAAZHJzL2Uyb0RvYy54bWxQSwUGAAAAAAYABgBZAQAAogUAAAAA&#10;">
                      <v:fill on="f" focussize="0,0"/>
                      <v:stroke weight="1pt" color="#000000" joinstyle="round" endarrow="classic"/>
                      <v:imagedata o:title=""/>
                      <o:lock v:ext="edit" aspectratio="f"/>
                    </v:shape>
                  </w:pict>
                </mc:Fallback>
              </mc:AlternateContent>
            </w:r>
            <w:r>
              <w:rPr>
                <w:rFonts w:ascii="Times New Roman" w:hAnsi="Times New Roman" w:cs="Times New Roman"/>
                <w:szCs w:val="24"/>
              </w:rPr>
              <mc:AlternateContent>
                <mc:Choice Requires="wps">
                  <w:drawing>
                    <wp:anchor distT="0" distB="0" distL="114300" distR="114300" simplePos="0" relativeHeight="251665408" behindDoc="0" locked="0" layoutInCell="1" allowOverlap="1">
                      <wp:simplePos x="0" y="0"/>
                      <wp:positionH relativeFrom="column">
                        <wp:posOffset>62865</wp:posOffset>
                      </wp:positionH>
                      <wp:positionV relativeFrom="paragraph">
                        <wp:posOffset>1338580</wp:posOffset>
                      </wp:positionV>
                      <wp:extent cx="939800" cy="158750"/>
                      <wp:effectExtent l="0" t="0" r="12700" b="12700"/>
                      <wp:wrapNone/>
                      <wp:docPr id="167" name="圆角矩形 167"/>
                      <wp:cNvGraphicFramePr/>
                      <a:graphic xmlns:a="http://schemas.openxmlformats.org/drawingml/2006/main">
                        <a:graphicData uri="http://schemas.microsoft.com/office/word/2010/wordprocessingShape">
                          <wps:wsp>
                            <wps:cNvSpPr>
                              <a:spLocks noChangeArrowheads="1"/>
                            </wps:cNvSpPr>
                            <wps:spPr bwMode="auto">
                              <a:xfrm flipH="1">
                                <a:off x="0" y="0"/>
                                <a:ext cx="939800" cy="158750"/>
                              </a:xfrm>
                              <a:prstGeom prst="roundRect">
                                <a:avLst>
                                  <a:gd name="adj" fmla="val 27838"/>
                                </a:avLst>
                              </a:prstGeom>
                              <a:solidFill>
                                <a:srgbClr val="FFFFFF"/>
                              </a:solidFill>
                              <a:ln w="6350">
                                <a:solidFill>
                                  <a:srgbClr val="000000"/>
                                </a:solidFill>
                                <a:bevel/>
                              </a:ln>
                            </wps:spPr>
                            <wps:txbx>
                              <w:txbxContent>
                                <w:p>
                                  <w:pPr>
                                    <w:adjustRightInd w:val="0"/>
                                    <w:snapToGrid w:val="0"/>
                                    <w:jc w:val="center"/>
                                    <w:rPr>
                                      <w:rFonts w:ascii="宋体"/>
                                      <w:sz w:val="15"/>
                                      <w:szCs w:val="15"/>
                                    </w:rPr>
                                  </w:pPr>
                                  <w:r>
                                    <w:rPr>
                                      <w:rFonts w:hint="eastAsia"/>
                                      <w:sz w:val="15"/>
                                      <w:szCs w:val="15"/>
                                    </w:rPr>
                                    <w:t>大学语文</w:t>
                                  </w:r>
                                </w:p>
                              </w:txbxContent>
                            </wps:txbx>
                            <wps:bodyPr rot="0" vert="horz" wrap="square" lIns="0" tIns="0" rIns="0" bIns="0" anchor="t" anchorCtr="0" upright="1">
                              <a:noAutofit/>
                            </wps:bodyPr>
                          </wps:wsp>
                        </a:graphicData>
                      </a:graphic>
                    </wp:anchor>
                  </w:drawing>
                </mc:Choice>
                <mc:Fallback>
                  <w:pict>
                    <v:roundrect id="_x0000_s1026" o:spid="_x0000_s1026" o:spt="2" style="position:absolute;left:0pt;flip:x;margin-left:4.95pt;margin-top:105.4pt;height:12.5pt;width:74pt;z-index:251665408;mso-width-relative:page;mso-height-relative:page;" fillcolor="#FFFFFF" filled="t" stroked="t" coordsize="21600,21600" arcsize="0.27837962962963" o:gfxdata="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6PkBRdcAAAAJ&#10;AQAADwAAAAAAAAABACAAAAAiAAAAZHJzL2Rvd25yZXYueG1sUEsBAhQAFAAAAAgAh07iQApg34RW&#10;AgAAoQQAAA4AAAAAAAAAAQAgAAAAJgEAAGRycy9lMm9Eb2MueG1sUEsFBgAAAAAGAAYAWQEAAO4F&#10;AAAAAA==&#10;">
                      <v:fill on="t" focussize="0,0"/>
                      <v:stroke weight="0.5pt" color="#000000" joinstyle="bevel"/>
                      <v:imagedata o:title=""/>
                      <o:lock v:ext="edit" aspectratio="f"/>
                      <v:textbox inset="0mm,0mm,0mm,0mm">
                        <w:txbxContent>
                          <w:p>
                            <w:pPr>
                              <w:adjustRightInd w:val="0"/>
                              <w:snapToGrid w:val="0"/>
                              <w:jc w:val="center"/>
                              <w:rPr>
                                <w:rFonts w:ascii="宋体"/>
                                <w:sz w:val="15"/>
                                <w:szCs w:val="15"/>
                              </w:rPr>
                            </w:pPr>
                            <w:r>
                              <w:rPr>
                                <w:rFonts w:hint="eastAsia"/>
                                <w:sz w:val="15"/>
                                <w:szCs w:val="15"/>
                              </w:rPr>
                              <w:t>大学语文</w:t>
                            </w:r>
                          </w:p>
                        </w:txbxContent>
                      </v:textbox>
                    </v:roundrect>
                  </w:pict>
                </mc:Fallback>
              </mc:AlternateContent>
            </w:r>
            <w:r>
              <w:rPr>
                <w:rFonts w:ascii="Times New Roman" w:hAnsi="Times New Roman" w:cs="Times New Roman"/>
                <w:szCs w:val="24"/>
              </w:rPr>
              <mc:AlternateContent>
                <mc:Choice Requires="wps">
                  <w:drawing>
                    <wp:anchor distT="0" distB="0" distL="114300" distR="114300" simplePos="0" relativeHeight="251675648" behindDoc="0" locked="0" layoutInCell="1" allowOverlap="1">
                      <wp:simplePos x="0" y="0"/>
                      <wp:positionH relativeFrom="column">
                        <wp:posOffset>1174750</wp:posOffset>
                      </wp:positionH>
                      <wp:positionV relativeFrom="paragraph">
                        <wp:posOffset>1141730</wp:posOffset>
                      </wp:positionV>
                      <wp:extent cx="935990" cy="180340"/>
                      <wp:effectExtent l="0" t="0" r="16510" b="10160"/>
                      <wp:wrapNone/>
                      <wp:docPr id="136" name="圆角矩形 136"/>
                      <wp:cNvGraphicFramePr/>
                      <a:graphic xmlns:a="http://schemas.openxmlformats.org/drawingml/2006/main">
                        <a:graphicData uri="http://schemas.microsoft.com/office/word/2010/wordprocessingShape">
                          <wps:wsp>
                            <wps:cNvSpPr>
                              <a:spLocks noChangeArrowheads="1"/>
                            </wps:cNvSpPr>
                            <wps:spPr bwMode="auto">
                              <a:xfrm flipH="1">
                                <a:off x="0" y="0"/>
                                <a:ext cx="935990" cy="180340"/>
                              </a:xfrm>
                              <a:prstGeom prst="roundRect">
                                <a:avLst>
                                  <a:gd name="adj" fmla="val 27838"/>
                                </a:avLst>
                              </a:prstGeom>
                              <a:solidFill>
                                <a:srgbClr val="FFFFFF"/>
                              </a:solidFill>
                              <a:ln w="6350">
                                <a:solidFill>
                                  <a:srgbClr val="000000"/>
                                </a:solidFill>
                                <a:bevel/>
                              </a:ln>
                            </wps:spPr>
                            <wps:txbx>
                              <w:txbxContent>
                                <w:p>
                                  <w:pPr>
                                    <w:adjustRightInd w:val="0"/>
                                    <w:snapToGrid w:val="0"/>
                                    <w:jc w:val="center"/>
                                    <w:rPr>
                                      <w:rFonts w:ascii="Times New Roman" w:hAnsi="Times New Roman" w:eastAsia="汉仪书宋二简" w:cs="Times New Roman"/>
                                      <w:color w:val="000000" w:themeColor="text1"/>
                                      <w:kern w:val="0"/>
                                      <w:sz w:val="18"/>
                                      <w:szCs w:val="18"/>
                                      <w14:textFill>
                                        <w14:solidFill>
                                          <w14:schemeClr w14:val="tx1"/>
                                        </w14:solidFill>
                                      </w14:textFill>
                                    </w:rPr>
                                  </w:pPr>
                                  <w:r>
                                    <w:rPr>
                                      <w:sz w:val="15"/>
                                      <w:szCs w:val="15"/>
                                    </w:rPr>
                                    <w:t>创新创业理论与实践</w:t>
                                  </w:r>
                                </w:p>
                                <w:p>
                                  <w:pPr>
                                    <w:adjustRightInd w:val="0"/>
                                    <w:snapToGrid w:val="0"/>
                                    <w:jc w:val="center"/>
                                    <w:rPr>
                                      <w:sz w:val="15"/>
                                      <w:szCs w:val="15"/>
                                    </w:rPr>
                                  </w:pPr>
                                </w:p>
                              </w:txbxContent>
                            </wps:txbx>
                            <wps:bodyPr rot="0" vert="horz" wrap="square" lIns="0" tIns="0" rIns="0" bIns="0" anchor="t" anchorCtr="0" upright="1">
                              <a:noAutofit/>
                            </wps:bodyPr>
                          </wps:wsp>
                        </a:graphicData>
                      </a:graphic>
                    </wp:anchor>
                  </w:drawing>
                </mc:Choice>
                <mc:Fallback>
                  <w:pict>
                    <v:roundrect id="_x0000_s1026" o:spid="_x0000_s1026" o:spt="2" style="position:absolute;left:0pt;flip:x;margin-left:92.5pt;margin-top:89.9pt;height:14.2pt;width:73.7pt;z-index:251675648;mso-width-relative:page;mso-height-relative:page;" fillcolor="#FFFFFF" filled="t" stroked="t" coordsize="21600,21600" arcsize="0.27837962962963" o:gfxdata="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AAAAABkcnMvUEsBAhQAFAAAAAgAh07iQD/u&#10;eF7aAAAACwEAAA8AAAAAAAAAAQAgAAAAIgAAAGRycy9kb3ducmV2LnhtbFBLAQIUABQAAAAIAIdO&#10;4kAazqdiWgIAAKEEAAAOAAAAAAAAAAEAIAAAACkBAABkcnMvZTJvRG9jLnhtbFBLBQYAAAAABgAG&#10;AFkBAAD1BQAAAAA=&#10;">
                      <v:fill on="t" focussize="0,0"/>
                      <v:stroke weight="0.5pt" color="#000000" joinstyle="bevel"/>
                      <v:imagedata o:title=""/>
                      <o:lock v:ext="edit" aspectratio="f"/>
                      <v:textbox inset="0mm,0mm,0mm,0mm">
                        <w:txbxContent>
                          <w:p>
                            <w:pPr>
                              <w:adjustRightInd w:val="0"/>
                              <w:snapToGrid w:val="0"/>
                              <w:jc w:val="center"/>
                              <w:rPr>
                                <w:rFonts w:ascii="Times New Roman" w:hAnsi="Times New Roman" w:eastAsia="汉仪书宋二简" w:cs="Times New Roman"/>
                                <w:color w:val="000000" w:themeColor="text1"/>
                                <w:kern w:val="0"/>
                                <w:sz w:val="18"/>
                                <w:szCs w:val="18"/>
                                <w14:textFill>
                                  <w14:solidFill>
                                    <w14:schemeClr w14:val="tx1"/>
                                  </w14:solidFill>
                                </w14:textFill>
                              </w:rPr>
                            </w:pPr>
                            <w:r>
                              <w:rPr>
                                <w:sz w:val="15"/>
                                <w:szCs w:val="15"/>
                              </w:rPr>
                              <w:t>创新创业理论与实践</w:t>
                            </w:r>
                          </w:p>
                          <w:p>
                            <w:pPr>
                              <w:adjustRightInd w:val="0"/>
                              <w:snapToGrid w:val="0"/>
                              <w:jc w:val="center"/>
                              <w:rPr>
                                <w:sz w:val="15"/>
                                <w:szCs w:val="15"/>
                              </w:rPr>
                            </w:pPr>
                          </w:p>
                        </w:txbxContent>
                      </v:textbox>
                    </v:roundrect>
                  </w:pict>
                </mc:Fallback>
              </mc:AlternateContent>
            </w:r>
            <w:r>
              <w:rPr>
                <w:rFonts w:ascii="Times New Roman" w:hAnsi="Times New Roman" w:cs="Times New Roman"/>
                <w:szCs w:val="24"/>
              </w:rPr>
              <mc:AlternateContent>
                <mc:Choice Requires="wps">
                  <w:drawing>
                    <wp:anchor distT="0" distB="0" distL="114300" distR="114300" simplePos="0" relativeHeight="251697152" behindDoc="0" locked="0" layoutInCell="1" allowOverlap="1">
                      <wp:simplePos x="0" y="0"/>
                      <wp:positionH relativeFrom="column">
                        <wp:posOffset>2107565</wp:posOffset>
                      </wp:positionH>
                      <wp:positionV relativeFrom="paragraph">
                        <wp:posOffset>1238250</wp:posOffset>
                      </wp:positionV>
                      <wp:extent cx="2523490" cy="0"/>
                      <wp:effectExtent l="0" t="0" r="10160" b="19050"/>
                      <wp:wrapNone/>
                      <wp:docPr id="191" name="直接连接符 191"/>
                      <wp:cNvGraphicFramePr/>
                      <a:graphic xmlns:a="http://schemas.openxmlformats.org/drawingml/2006/main">
                        <a:graphicData uri="http://schemas.microsoft.com/office/word/2010/wordprocessingShape">
                          <wps:wsp>
                            <wps:cNvCnPr>
                              <a:cxnSpLocks noChangeShapeType="1"/>
                            </wps:cNvCnPr>
                            <wps:spPr bwMode="auto">
                              <a:xfrm>
                                <a:off x="0" y="0"/>
                                <a:ext cx="2523490" cy="0"/>
                              </a:xfrm>
                              <a:prstGeom prst="line">
                                <a:avLst/>
                              </a:prstGeom>
                              <a:noFill/>
                              <a:ln w="12700">
                                <a:solidFill>
                                  <a:srgbClr val="000000"/>
                                </a:solidFill>
                                <a:bevel/>
                              </a:ln>
                            </wps:spPr>
                            <wps:bodyPr/>
                          </wps:wsp>
                        </a:graphicData>
                      </a:graphic>
                    </wp:anchor>
                  </w:drawing>
                </mc:Choice>
                <mc:Fallback>
                  <w:pict>
                    <v:line id="_x0000_s1026" o:spid="_x0000_s1026" o:spt="20" style="position:absolute;left:0pt;margin-left:165.95pt;margin-top:97.5pt;height:0pt;width:198.7pt;z-index:251697152;mso-width-relative:page;mso-height-relative:page;" filled="f" stroked="t" coordsize="21600,21600" o:gfxdata="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tyMz1&#10;2QAAAAsBAAAPAAAAAAAAAAEAIAAAACIAAABkcnMvZG93bnJldi54bWxQSwECFAAUAAAACACHTuJA&#10;5mLL9ucBAACvAwAADgAAAAAAAAABACAAAAAoAQAAZHJzL2Uyb0RvYy54bWxQSwUGAAAAAAYABgBZ&#10;AQAAgQUAAAAA&#10;">
                      <v:fill on="f" focussize="0,0"/>
                      <v:stroke weight="1pt" color="#000000" joinstyle="bevel"/>
                      <v:imagedata o:title=""/>
                      <o:lock v:ext="edit" aspectratio="f"/>
                    </v:line>
                  </w:pict>
                </mc:Fallback>
              </mc:AlternateContent>
            </w:r>
            <w:r>
              <w:rPr>
                <w:rFonts w:ascii="Times New Roman" w:hAnsi="Times New Roman" w:cs="Times New Roman"/>
                <w:szCs w:val="24"/>
              </w:rPr>
              <mc:AlternateContent>
                <mc:Choice Requires="wps">
                  <w:drawing>
                    <wp:anchor distT="0" distB="0" distL="114300" distR="114300" simplePos="0" relativeHeight="251664384" behindDoc="0" locked="0" layoutInCell="1" allowOverlap="1">
                      <wp:simplePos x="0" y="0"/>
                      <wp:positionH relativeFrom="column">
                        <wp:posOffset>55245</wp:posOffset>
                      </wp:positionH>
                      <wp:positionV relativeFrom="paragraph">
                        <wp:posOffset>934085</wp:posOffset>
                      </wp:positionV>
                      <wp:extent cx="935990" cy="179705"/>
                      <wp:effectExtent l="0" t="0" r="16510" b="10795"/>
                      <wp:wrapNone/>
                      <wp:docPr id="165" name="圆角矩形 165"/>
                      <wp:cNvGraphicFramePr/>
                      <a:graphic xmlns:a="http://schemas.openxmlformats.org/drawingml/2006/main">
                        <a:graphicData uri="http://schemas.microsoft.com/office/word/2010/wordprocessingShape">
                          <wps:wsp>
                            <wps:cNvSpPr>
                              <a:spLocks noChangeArrowheads="1"/>
                            </wps:cNvSpPr>
                            <wps:spPr bwMode="auto">
                              <a:xfrm flipH="1">
                                <a:off x="0" y="0"/>
                                <a:ext cx="935990" cy="179705"/>
                              </a:xfrm>
                              <a:prstGeom prst="roundRect">
                                <a:avLst>
                                  <a:gd name="adj" fmla="val 27838"/>
                                </a:avLst>
                              </a:prstGeom>
                              <a:solidFill>
                                <a:srgbClr val="FFFFFF"/>
                              </a:solidFill>
                              <a:ln w="6350">
                                <a:solidFill>
                                  <a:srgbClr val="000000"/>
                                </a:solidFill>
                                <a:bevel/>
                              </a:ln>
                            </wps:spPr>
                            <wps:txbx>
                              <w:txbxContent>
                                <w:p>
                                  <w:pPr>
                                    <w:adjustRightInd w:val="0"/>
                                    <w:snapToGrid w:val="0"/>
                                    <w:jc w:val="center"/>
                                    <w:rPr>
                                      <w:sz w:val="15"/>
                                      <w:szCs w:val="15"/>
                                    </w:rPr>
                                  </w:pPr>
                                  <w:r>
                                    <w:rPr>
                                      <w:rFonts w:hint="eastAsia"/>
                                      <w:sz w:val="15"/>
                                      <w:szCs w:val="15"/>
                                    </w:rPr>
                                    <w:t>大学生心理健康教育</w:t>
                                  </w:r>
                                </w:p>
                              </w:txbxContent>
                            </wps:txbx>
                            <wps:bodyPr rot="0" vert="horz" wrap="square" lIns="0" tIns="0" rIns="0" bIns="0" anchor="t" anchorCtr="0" upright="1">
                              <a:noAutofit/>
                            </wps:bodyPr>
                          </wps:wsp>
                        </a:graphicData>
                      </a:graphic>
                    </wp:anchor>
                  </w:drawing>
                </mc:Choice>
                <mc:Fallback>
                  <w:pict>
                    <v:roundrect id="_x0000_s1026" o:spid="_x0000_s1026" o:spt="2" style="position:absolute;left:0pt;flip:x;margin-left:4.35pt;margin-top:73.55pt;height:14.15pt;width:73.7pt;z-index:251664384;mso-width-relative:page;mso-height-relative:page;" fillcolor="#FFFFFF" filled="t" stroked="t" coordsize="21600,21600" arcsize="0.27837962962963" o:gfxdata="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BlIZzV&#10;1wAAAAkBAAAPAAAAAAAAAAEAIAAAACIAAABkcnMvZG93bnJldi54bWxQSwECFAAUAAAACACHTuJA&#10;/Wj2jVsCAAChBAAADgAAAAAAAAABACAAAAAmAQAAZHJzL2Uyb0RvYy54bWxQSwUGAAAAAAYABgBZ&#10;AQAA8wUAAAAA&#10;">
                      <v:fill on="t" focussize="0,0"/>
                      <v:stroke weight="0.5pt" color="#000000" joinstyle="bevel"/>
                      <v:imagedata o:title=""/>
                      <o:lock v:ext="edit" aspectratio="f"/>
                      <v:textbox inset="0mm,0mm,0mm,0mm">
                        <w:txbxContent>
                          <w:p>
                            <w:pPr>
                              <w:adjustRightInd w:val="0"/>
                              <w:snapToGrid w:val="0"/>
                              <w:jc w:val="center"/>
                              <w:rPr>
                                <w:sz w:val="15"/>
                                <w:szCs w:val="15"/>
                              </w:rPr>
                            </w:pPr>
                            <w:r>
                              <w:rPr>
                                <w:rFonts w:hint="eastAsia"/>
                                <w:sz w:val="15"/>
                                <w:szCs w:val="15"/>
                              </w:rPr>
                              <w:t>大学生心理健康教育</w:t>
                            </w:r>
                          </w:p>
                        </w:txbxContent>
                      </v:textbox>
                    </v:roundrect>
                  </w:pict>
                </mc:Fallback>
              </mc:AlternateContent>
            </w:r>
            <w:r>
              <w:rPr>
                <w:rFonts w:ascii="Times New Roman" w:hAnsi="Times New Roman" w:cs="Times New Roman"/>
                <w:szCs w:val="24"/>
              </w:rPr>
              <mc:AlternateContent>
                <mc:Choice Requires="wps">
                  <w:drawing>
                    <wp:anchor distT="0" distB="0" distL="114300" distR="114300" simplePos="0" relativeHeight="251669504" behindDoc="0" locked="0" layoutInCell="1" allowOverlap="1">
                      <wp:simplePos x="0" y="0"/>
                      <wp:positionH relativeFrom="column">
                        <wp:posOffset>62865</wp:posOffset>
                      </wp:positionH>
                      <wp:positionV relativeFrom="paragraph">
                        <wp:posOffset>1148715</wp:posOffset>
                      </wp:positionV>
                      <wp:extent cx="935990" cy="179705"/>
                      <wp:effectExtent l="0" t="0" r="16510" b="10795"/>
                      <wp:wrapNone/>
                      <wp:docPr id="146" name="圆角矩形 146"/>
                      <wp:cNvGraphicFramePr/>
                      <a:graphic xmlns:a="http://schemas.openxmlformats.org/drawingml/2006/main">
                        <a:graphicData uri="http://schemas.microsoft.com/office/word/2010/wordprocessingShape">
                          <wps:wsp>
                            <wps:cNvSpPr>
                              <a:spLocks noChangeArrowheads="1"/>
                            </wps:cNvSpPr>
                            <wps:spPr bwMode="auto">
                              <a:xfrm flipH="1">
                                <a:off x="0" y="0"/>
                                <a:ext cx="935990" cy="179705"/>
                              </a:xfrm>
                              <a:prstGeom prst="roundRect">
                                <a:avLst>
                                  <a:gd name="adj" fmla="val 27838"/>
                                </a:avLst>
                              </a:prstGeom>
                              <a:solidFill>
                                <a:srgbClr val="FFFFFF"/>
                              </a:solidFill>
                              <a:ln w="6350">
                                <a:solidFill>
                                  <a:srgbClr val="000000"/>
                                </a:solidFill>
                                <a:bevel/>
                              </a:ln>
                            </wps:spPr>
                            <wps:txbx>
                              <w:txbxContent>
                                <w:p>
                                  <w:pPr>
                                    <w:adjustRightInd w:val="0"/>
                                    <w:snapToGrid w:val="0"/>
                                    <w:jc w:val="center"/>
                                    <w:rPr>
                                      <w:rFonts w:ascii="Times New Roman" w:hAnsi="Times New Roman" w:eastAsia="汉仪书宋二简" w:cs="Times New Roman"/>
                                      <w:color w:val="000000" w:themeColor="text1"/>
                                      <w:kern w:val="0"/>
                                      <w:sz w:val="18"/>
                                      <w:szCs w:val="18"/>
                                      <w14:textFill>
                                        <w14:solidFill>
                                          <w14:schemeClr w14:val="tx1"/>
                                        </w14:solidFill>
                                      </w14:textFill>
                                    </w:rPr>
                                  </w:pPr>
                                  <w:r>
                                    <w:rPr>
                                      <w:sz w:val="15"/>
                                      <w:szCs w:val="15"/>
                                    </w:rPr>
                                    <w:t>创新创业理论与实践</w:t>
                                  </w:r>
                                </w:p>
                                <w:p>
                                  <w:pPr>
                                    <w:adjustRightInd w:val="0"/>
                                    <w:snapToGrid w:val="0"/>
                                    <w:jc w:val="center"/>
                                    <w:rPr>
                                      <w:sz w:val="15"/>
                                      <w:szCs w:val="15"/>
                                    </w:rPr>
                                  </w:pPr>
                                </w:p>
                              </w:txbxContent>
                            </wps:txbx>
                            <wps:bodyPr rot="0" vert="horz" wrap="square" lIns="0" tIns="0" rIns="0" bIns="0" anchor="t" anchorCtr="0" upright="1">
                              <a:noAutofit/>
                            </wps:bodyPr>
                          </wps:wsp>
                        </a:graphicData>
                      </a:graphic>
                    </wp:anchor>
                  </w:drawing>
                </mc:Choice>
                <mc:Fallback>
                  <w:pict>
                    <v:roundrect id="_x0000_s1026" o:spid="_x0000_s1026" o:spt="2" style="position:absolute;left:0pt;flip:x;margin-left:4.95pt;margin-top:90.45pt;height:14.15pt;width:73.7pt;z-index:251669504;mso-width-relative:page;mso-height-relative:page;" fillcolor="#FFFFFF" filled="t" stroked="t" coordsize="21600,21600" arcsize="0.27837962962963" o:gfxdata="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PO05mPY&#10;AAAACQEAAA8AAAAAAAAAAQAgAAAAIgAAAGRycy9kb3ducmV2LnhtbFBLAQIUABQAAAAIAIdO4kA4&#10;pW2yWQIAAKEEAAAOAAAAAAAAAAEAIAAAACcBAABkcnMvZTJvRG9jLnhtbFBLBQYAAAAABgAGAFkB&#10;AADyBQAAAAA=&#10;">
                      <v:fill on="t" focussize="0,0"/>
                      <v:stroke weight="0.5pt" color="#000000" joinstyle="bevel"/>
                      <v:imagedata o:title=""/>
                      <o:lock v:ext="edit" aspectratio="f"/>
                      <v:textbox inset="0mm,0mm,0mm,0mm">
                        <w:txbxContent>
                          <w:p>
                            <w:pPr>
                              <w:adjustRightInd w:val="0"/>
                              <w:snapToGrid w:val="0"/>
                              <w:jc w:val="center"/>
                              <w:rPr>
                                <w:rFonts w:ascii="Times New Roman" w:hAnsi="Times New Roman" w:eastAsia="汉仪书宋二简" w:cs="Times New Roman"/>
                                <w:color w:val="000000" w:themeColor="text1"/>
                                <w:kern w:val="0"/>
                                <w:sz w:val="18"/>
                                <w:szCs w:val="18"/>
                                <w14:textFill>
                                  <w14:solidFill>
                                    <w14:schemeClr w14:val="tx1"/>
                                  </w14:solidFill>
                                </w14:textFill>
                              </w:rPr>
                            </w:pPr>
                            <w:r>
                              <w:rPr>
                                <w:sz w:val="15"/>
                                <w:szCs w:val="15"/>
                              </w:rPr>
                              <w:t>创新创业理论与实践</w:t>
                            </w:r>
                          </w:p>
                          <w:p>
                            <w:pPr>
                              <w:adjustRightInd w:val="0"/>
                              <w:snapToGrid w:val="0"/>
                              <w:jc w:val="center"/>
                              <w:rPr>
                                <w:sz w:val="15"/>
                                <w:szCs w:val="15"/>
                              </w:rPr>
                            </w:pPr>
                          </w:p>
                        </w:txbxContent>
                      </v:textbox>
                    </v:roundrect>
                  </w:pict>
                </mc:Fallback>
              </mc:AlternateContent>
            </w:r>
            <w:r>
              <w:rPr>
                <w:rFonts w:ascii="Times New Roman" w:hAnsi="Times New Roman" w:cs="Times New Roman"/>
                <w:szCs w:val="24"/>
              </w:rPr>
              <mc:AlternateContent>
                <mc:Choice Requires="wps">
                  <w:drawing>
                    <wp:anchor distT="0" distB="0" distL="114300" distR="114300" simplePos="0" relativeHeight="251695104" behindDoc="0" locked="0" layoutInCell="1" allowOverlap="1">
                      <wp:simplePos x="0" y="0"/>
                      <wp:positionH relativeFrom="column">
                        <wp:posOffset>1012825</wp:posOffset>
                      </wp:positionH>
                      <wp:positionV relativeFrom="paragraph">
                        <wp:posOffset>1241425</wp:posOffset>
                      </wp:positionV>
                      <wp:extent cx="177165" cy="0"/>
                      <wp:effectExtent l="0" t="76200" r="13335" b="95250"/>
                      <wp:wrapNone/>
                      <wp:docPr id="190" name="直接箭头连接符 190"/>
                      <wp:cNvGraphicFramePr/>
                      <a:graphic xmlns:a="http://schemas.openxmlformats.org/drawingml/2006/main">
                        <a:graphicData uri="http://schemas.microsoft.com/office/word/2010/wordprocessingShape">
                          <wps:wsp>
                            <wps:cNvCnPr>
                              <a:cxnSpLocks noChangeShapeType="1"/>
                            </wps:cNvCnPr>
                            <wps:spPr bwMode="auto">
                              <a:xfrm>
                                <a:off x="0" y="0"/>
                                <a:ext cx="177165" cy="0"/>
                              </a:xfrm>
                              <a:prstGeom prst="straightConnector1">
                                <a:avLst/>
                              </a:prstGeom>
                              <a:noFill/>
                              <a:ln w="12700">
                                <a:solidFill>
                                  <a:srgbClr val="000000"/>
                                </a:solidFill>
                                <a:round/>
                                <a:tailEnd type="stealth" w="med" len="med"/>
                              </a:ln>
                            </wps:spPr>
                            <wps:bodyPr/>
                          </wps:wsp>
                        </a:graphicData>
                      </a:graphic>
                    </wp:anchor>
                  </w:drawing>
                </mc:Choice>
                <mc:Fallback>
                  <w:pict>
                    <v:shape id="_x0000_s1026" o:spid="_x0000_s1026" o:spt="32" type="#_x0000_t32" style="position:absolute;left:0pt;margin-left:79.75pt;margin-top:97.75pt;height:0pt;width:13.95pt;z-index:251695104;mso-width-relative:page;mso-height-relative:page;" filled="f" stroked="t" coordsize="21600,21600" o:gfxdata="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KEt4J1QAAAAsBAAAPAAAAAAAAAAEAIAAA&#10;ACIAAABkcnMvZG93bnJldi54bWxQSwECFAAUAAAACACHTuJA/Wg4Qg8CAADvAwAADgAAAAAAAAAB&#10;ACAAAAAkAQAAZHJzL2Uyb0RvYy54bWxQSwUGAAAAAAYABgBZAQAApQUAAAAA&#10;">
                      <v:fill on="f" focussize="0,0"/>
                      <v:stroke weight="1pt" color="#000000" joinstyle="round" endarrow="classic"/>
                      <v:imagedata o:title=""/>
                      <o:lock v:ext="edit" aspectratio="f"/>
                    </v:shape>
                  </w:pict>
                </mc:Fallback>
              </mc:AlternateContent>
            </w:r>
            <w:r>
              <w:rPr>
                <w:rFonts w:ascii="Times New Roman" w:hAnsi="Times New Roman" w:cs="Times New Roman"/>
                <w:szCs w:val="24"/>
              </w:rPr>
              <mc:AlternateContent>
                <mc:Choice Requires="wps">
                  <w:drawing>
                    <wp:anchor distT="0" distB="0" distL="114300" distR="114300" simplePos="0" relativeHeight="251685888" behindDoc="0" locked="0" layoutInCell="1" allowOverlap="1">
                      <wp:simplePos x="0" y="0"/>
                      <wp:positionH relativeFrom="column">
                        <wp:posOffset>1009015</wp:posOffset>
                      </wp:positionH>
                      <wp:positionV relativeFrom="paragraph">
                        <wp:posOffset>1009650</wp:posOffset>
                      </wp:positionV>
                      <wp:extent cx="3619500" cy="0"/>
                      <wp:effectExtent l="0" t="0" r="19050" b="19050"/>
                      <wp:wrapNone/>
                      <wp:docPr id="140" name="直接连接符 140"/>
                      <wp:cNvGraphicFramePr/>
                      <a:graphic xmlns:a="http://schemas.openxmlformats.org/drawingml/2006/main">
                        <a:graphicData uri="http://schemas.microsoft.com/office/word/2010/wordprocessingShape">
                          <wps:wsp>
                            <wps:cNvCnPr>
                              <a:cxnSpLocks noChangeShapeType="1"/>
                            </wps:cNvCnPr>
                            <wps:spPr bwMode="auto">
                              <a:xfrm>
                                <a:off x="0" y="0"/>
                                <a:ext cx="3619500" cy="0"/>
                              </a:xfrm>
                              <a:prstGeom prst="line">
                                <a:avLst/>
                              </a:prstGeom>
                              <a:noFill/>
                              <a:ln w="12700">
                                <a:solidFill>
                                  <a:srgbClr val="000000"/>
                                </a:solidFill>
                                <a:bevel/>
                              </a:ln>
                            </wps:spPr>
                            <wps:bodyPr/>
                          </wps:wsp>
                        </a:graphicData>
                      </a:graphic>
                    </wp:anchor>
                  </w:drawing>
                </mc:Choice>
                <mc:Fallback>
                  <w:pict>
                    <v:line id="_x0000_s1026" o:spid="_x0000_s1026" o:spt="20" style="position:absolute;left:0pt;margin-left:79.45pt;margin-top:79.5pt;height:0pt;width:285pt;z-index:251685888;mso-width-relative:page;mso-height-relative:page;" filled="f" stroked="t" coordsize="21600,21600" o:gfxdata="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G4lW7TVAAAACwEA&#10;AA8AAAAAAAAAAQAgAAAAIgAAAGRycy9kb3ducmV2LnhtbFBLAQIUABQAAAAIAIdO4kBTVLkZ5AEA&#10;AK8DAAAOAAAAAAAAAAEAIAAAACQBAABkcnMvZTJvRG9jLnhtbFBLBQYAAAAABgAGAFkBAAB6BQAA&#10;AAA=&#10;">
                      <v:fill on="f" focussize="0,0"/>
                      <v:stroke weight="1pt" color="#000000" joinstyle="bevel"/>
                      <v:imagedata o:title=""/>
                      <o:lock v:ext="edit" aspectratio="f"/>
                    </v:line>
                  </w:pict>
                </mc:Fallback>
              </mc:AlternateContent>
            </w:r>
            <w:r>
              <w:rPr>
                <w:rFonts w:ascii="Times New Roman" w:hAnsi="Times New Roman" w:cs="Times New Roman"/>
                <w:szCs w:val="24"/>
              </w:rPr>
              <mc:AlternateContent>
                <mc:Choice Requires="wps">
                  <w:drawing>
                    <wp:anchor distT="0" distB="0" distL="114300" distR="114300" simplePos="0" relativeHeight="251688960" behindDoc="0" locked="0" layoutInCell="1" allowOverlap="1">
                      <wp:simplePos x="0" y="0"/>
                      <wp:positionH relativeFrom="column">
                        <wp:posOffset>69215</wp:posOffset>
                      </wp:positionH>
                      <wp:positionV relativeFrom="paragraph">
                        <wp:posOffset>496570</wp:posOffset>
                      </wp:positionV>
                      <wp:extent cx="935990" cy="179705"/>
                      <wp:effectExtent l="0" t="0" r="16510" b="10795"/>
                      <wp:wrapNone/>
                      <wp:docPr id="1" name="圆角矩形 1"/>
                      <wp:cNvGraphicFramePr/>
                      <a:graphic xmlns:a="http://schemas.openxmlformats.org/drawingml/2006/main">
                        <a:graphicData uri="http://schemas.microsoft.com/office/word/2010/wordprocessingShape">
                          <wps:wsp>
                            <wps:cNvSpPr>
                              <a:spLocks noChangeArrowheads="1"/>
                            </wps:cNvSpPr>
                            <wps:spPr bwMode="auto">
                              <a:xfrm flipH="1">
                                <a:off x="0" y="0"/>
                                <a:ext cx="935990" cy="179705"/>
                              </a:xfrm>
                              <a:prstGeom prst="roundRect">
                                <a:avLst>
                                  <a:gd name="adj" fmla="val 27838"/>
                                </a:avLst>
                              </a:prstGeom>
                              <a:solidFill>
                                <a:srgbClr val="FFFFFF"/>
                              </a:solidFill>
                              <a:ln w="6350">
                                <a:solidFill>
                                  <a:srgbClr val="000000"/>
                                </a:solidFill>
                                <a:bevel/>
                              </a:ln>
                            </wps:spPr>
                            <wps:txbx>
                              <w:txbxContent>
                                <w:p>
                                  <w:pPr>
                                    <w:adjustRightInd w:val="0"/>
                                    <w:snapToGrid w:val="0"/>
                                    <w:jc w:val="center"/>
                                    <w:rPr>
                                      <w:sz w:val="15"/>
                                      <w:szCs w:val="15"/>
                                    </w:rPr>
                                  </w:pPr>
                                  <w:r>
                                    <w:rPr>
                                      <w:rFonts w:hint="eastAsia"/>
                                      <w:sz w:val="15"/>
                                      <w:szCs w:val="15"/>
                                    </w:rPr>
                                    <w:t>形势与政策</w:t>
                                  </w:r>
                                </w:p>
                              </w:txbxContent>
                            </wps:txbx>
                            <wps:bodyPr rot="0" vert="horz" wrap="square" lIns="0" tIns="0" rIns="0" bIns="0" anchor="t" anchorCtr="0" upright="1">
                              <a:noAutofit/>
                            </wps:bodyPr>
                          </wps:wsp>
                        </a:graphicData>
                      </a:graphic>
                    </wp:anchor>
                  </w:drawing>
                </mc:Choice>
                <mc:Fallback>
                  <w:pict>
                    <v:roundrect id="_x0000_s1026" o:spid="_x0000_s1026" o:spt="2" style="position:absolute;left:0pt;flip:x;margin-left:5.45pt;margin-top:39.1pt;height:14.15pt;width:73.7pt;z-index:251688960;mso-width-relative:page;mso-height-relative:page;" fillcolor="#FFFFFF" filled="t" stroked="t" coordsize="21600,21600" arcsize="0.27837962962963" o:gfxdata="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Dne0e+1gAAAAkB&#10;AAAPAAAAAAAAAAEAIAAAACIAAABkcnMvZG93bnJldi54bWxQSwECFAAUAAAACACHTuJAxgLfElYC&#10;AACdBAAADgAAAAAAAAABACAAAAAlAQAAZHJzL2Uyb0RvYy54bWxQSwUGAAAAAAYABgBZAQAA7QUA&#10;AAAA&#10;">
                      <v:fill on="t" focussize="0,0"/>
                      <v:stroke weight="0.5pt" color="#000000" joinstyle="bevel"/>
                      <v:imagedata o:title=""/>
                      <o:lock v:ext="edit" aspectratio="f"/>
                      <v:textbox inset="0mm,0mm,0mm,0mm">
                        <w:txbxContent>
                          <w:p>
                            <w:pPr>
                              <w:adjustRightInd w:val="0"/>
                              <w:snapToGrid w:val="0"/>
                              <w:jc w:val="center"/>
                              <w:rPr>
                                <w:sz w:val="15"/>
                                <w:szCs w:val="15"/>
                              </w:rPr>
                            </w:pPr>
                            <w:r>
                              <w:rPr>
                                <w:rFonts w:hint="eastAsia"/>
                                <w:sz w:val="15"/>
                                <w:szCs w:val="15"/>
                              </w:rPr>
                              <w:t>形势与政策</w:t>
                            </w:r>
                          </w:p>
                        </w:txbxContent>
                      </v:textbox>
                    </v:roundrect>
                  </w:pict>
                </mc:Fallback>
              </mc:AlternateContent>
            </w:r>
            <w:r>
              <w:rPr>
                <w:rFonts w:ascii="Times New Roman" w:hAnsi="Times New Roman" w:cs="Times New Roman"/>
                <w:szCs w:val="24"/>
              </w:rPr>
              <mc:AlternateContent>
                <mc:Choice Requires="wps">
                  <w:drawing>
                    <wp:anchor distT="0" distB="0" distL="114300" distR="114300" simplePos="0" relativeHeight="251672576" behindDoc="0" locked="0" layoutInCell="1" allowOverlap="1">
                      <wp:simplePos x="0" y="0"/>
                      <wp:positionH relativeFrom="column">
                        <wp:posOffset>56515</wp:posOffset>
                      </wp:positionH>
                      <wp:positionV relativeFrom="paragraph">
                        <wp:posOffset>725170</wp:posOffset>
                      </wp:positionV>
                      <wp:extent cx="935990" cy="187960"/>
                      <wp:effectExtent l="0" t="0" r="16510" b="21590"/>
                      <wp:wrapNone/>
                      <wp:docPr id="150" name="圆角矩形 150"/>
                      <wp:cNvGraphicFramePr/>
                      <a:graphic xmlns:a="http://schemas.openxmlformats.org/drawingml/2006/main">
                        <a:graphicData uri="http://schemas.microsoft.com/office/word/2010/wordprocessingShape">
                          <wps:wsp>
                            <wps:cNvSpPr>
                              <a:spLocks noChangeArrowheads="1"/>
                            </wps:cNvSpPr>
                            <wps:spPr bwMode="auto">
                              <a:xfrm flipH="1">
                                <a:off x="0" y="0"/>
                                <a:ext cx="935990" cy="187960"/>
                              </a:xfrm>
                              <a:prstGeom prst="roundRect">
                                <a:avLst>
                                  <a:gd name="adj" fmla="val 27838"/>
                                </a:avLst>
                              </a:prstGeom>
                              <a:solidFill>
                                <a:srgbClr val="FFFFFF"/>
                              </a:solidFill>
                              <a:ln w="6350">
                                <a:solidFill>
                                  <a:srgbClr val="000000"/>
                                </a:solidFill>
                                <a:bevel/>
                              </a:ln>
                            </wps:spPr>
                            <wps:txbx>
                              <w:txbxContent>
                                <w:p>
                                  <w:pPr>
                                    <w:adjustRightInd w:val="0"/>
                                    <w:snapToGrid w:val="0"/>
                                    <w:jc w:val="center"/>
                                    <w:rPr>
                                      <w:sz w:val="15"/>
                                      <w:szCs w:val="15"/>
                                    </w:rPr>
                                  </w:pPr>
                                  <w:r>
                                    <w:rPr>
                                      <w:rFonts w:hint="eastAsia"/>
                                      <w:sz w:val="15"/>
                                      <w:szCs w:val="15"/>
                                    </w:rPr>
                                    <w:t>劳动教育</w:t>
                                  </w:r>
                                </w:p>
                              </w:txbxContent>
                            </wps:txbx>
                            <wps:bodyPr rot="0" vert="horz" wrap="square" lIns="0" tIns="0" rIns="0" bIns="0" anchor="t" anchorCtr="0" upright="1">
                              <a:noAutofit/>
                            </wps:bodyPr>
                          </wps:wsp>
                        </a:graphicData>
                      </a:graphic>
                    </wp:anchor>
                  </w:drawing>
                </mc:Choice>
                <mc:Fallback>
                  <w:pict>
                    <v:roundrect id="_x0000_s1026" o:spid="_x0000_s1026" o:spt="2" style="position:absolute;left:0pt;flip:x;margin-left:4.45pt;margin-top:57.1pt;height:14.8pt;width:73.7pt;z-index:251672576;mso-width-relative:page;mso-height-relative:page;" fillcolor="#FFFFFF" filled="t" stroked="t" coordsize="21600,21600" arcsize="0.27837962962963" o:gfxdata="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B0Rzzi2QAA&#10;AAkBAAAPAAAAAAAAAAEAIAAAACIAAABkcnMvZG93bnJldi54bWxQSwECFAAUAAAACACHTuJAwL12&#10;lVYCAAChBAAADgAAAAAAAAABACAAAAAoAQAAZHJzL2Uyb0RvYy54bWxQSwUGAAAAAAYABgBZAQAA&#10;8AUAAAAA&#10;">
                      <v:fill on="t" focussize="0,0"/>
                      <v:stroke weight="0.5pt" color="#000000" joinstyle="bevel"/>
                      <v:imagedata o:title=""/>
                      <o:lock v:ext="edit" aspectratio="f"/>
                      <v:textbox inset="0mm,0mm,0mm,0mm">
                        <w:txbxContent>
                          <w:p>
                            <w:pPr>
                              <w:adjustRightInd w:val="0"/>
                              <w:snapToGrid w:val="0"/>
                              <w:jc w:val="center"/>
                              <w:rPr>
                                <w:sz w:val="15"/>
                                <w:szCs w:val="15"/>
                              </w:rPr>
                            </w:pPr>
                            <w:r>
                              <w:rPr>
                                <w:rFonts w:hint="eastAsia"/>
                                <w:sz w:val="15"/>
                                <w:szCs w:val="15"/>
                              </w:rPr>
                              <w:t>劳动教育</w:t>
                            </w:r>
                          </w:p>
                        </w:txbxContent>
                      </v:textbox>
                    </v:roundrect>
                  </w:pict>
                </mc:Fallback>
              </mc:AlternateContent>
            </w:r>
            <w:r>
              <w:rPr>
                <w:rFonts w:ascii="Times New Roman" w:hAnsi="Times New Roman" w:cs="Times New Roman"/>
                <w:sz w:val="15"/>
                <w:szCs w:val="15"/>
              </w:rPr>
              <mc:AlternateContent>
                <mc:Choice Requires="wps">
                  <w:drawing>
                    <wp:anchor distT="0" distB="0" distL="114300" distR="114300" simplePos="0" relativeHeight="251747328" behindDoc="0" locked="0" layoutInCell="1" allowOverlap="1">
                      <wp:simplePos x="0" y="0"/>
                      <wp:positionH relativeFrom="column">
                        <wp:posOffset>545465</wp:posOffset>
                      </wp:positionH>
                      <wp:positionV relativeFrom="paragraph">
                        <wp:posOffset>2954020</wp:posOffset>
                      </wp:positionV>
                      <wp:extent cx="0" cy="122555"/>
                      <wp:effectExtent l="57150" t="19050" r="76200" b="86995"/>
                      <wp:wrapNone/>
                      <wp:docPr id="282" name="直接连接符 282"/>
                      <wp:cNvGraphicFramePr/>
                      <a:graphic xmlns:a="http://schemas.openxmlformats.org/drawingml/2006/main">
                        <a:graphicData uri="http://schemas.microsoft.com/office/word/2010/wordprocessingShape">
                          <wps:wsp>
                            <wps:cNvCnPr/>
                            <wps:spPr>
                              <a:xfrm>
                                <a:off x="0" y="0"/>
                                <a:ext cx="0" cy="122555"/>
                              </a:xfrm>
                              <a:prstGeom prst="line">
                                <a:avLst/>
                              </a:prstGeom>
                              <a:ln w="12700"/>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id="_x0000_s1026" o:spid="_x0000_s1026" o:spt="20" style="position:absolute;left:0pt;margin-left:42.95pt;margin-top:232.6pt;height:9.65pt;width:0pt;z-index:251747328;mso-width-relative:page;mso-height-relative:page;" filled="f" stroked="t" coordsize="21600,21600" o:gfxdata="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mta9S9kA&#10;AAAJAQAADwAAAAAAAAABACAAAAAiAAAAZHJzL2Rvd25yZXYueG1sUEsBAhQAFAAAAAgAh07iQJip&#10;+zEeAgAASgQAAA4AAAAAAAAAAQAgAAAAKAEAAGRycy9lMm9Eb2MueG1sUEsFBgAAAAAGAAYAWQEA&#10;ALgFAAAAAA==&#10;">
                      <v:fill on="f" focussize="0,0"/>
                      <v:stroke weight="1pt" color="#000000 [3200]" joinstyle="round"/>
                      <v:imagedata o:title=""/>
                      <o:lock v:ext="edit" aspectratio="f"/>
                      <v:shadow on="t" color="#000000" opacity="24903f" offset="0pt,1.5748031496063pt" origin="0f,32768f" matrix="65536f,0f,0f,65536f"/>
                    </v:line>
                  </w:pict>
                </mc:Fallback>
              </mc:AlternateContent>
            </w:r>
            <w:r>
              <w:rPr>
                <w:rFonts w:ascii="Times New Roman" w:hAnsi="Times New Roman" w:cs="Times New Roman"/>
                <w:sz w:val="15"/>
                <w:szCs w:val="15"/>
              </w:rPr>
              <mc:AlternateContent>
                <mc:Choice Requires="wps">
                  <w:drawing>
                    <wp:anchor distT="0" distB="0" distL="114300" distR="114300" simplePos="0" relativeHeight="251746304" behindDoc="0" locked="0" layoutInCell="1" allowOverlap="1">
                      <wp:simplePos x="0" y="0"/>
                      <wp:positionH relativeFrom="column">
                        <wp:posOffset>545465</wp:posOffset>
                      </wp:positionH>
                      <wp:positionV relativeFrom="paragraph">
                        <wp:posOffset>2954020</wp:posOffset>
                      </wp:positionV>
                      <wp:extent cx="3206115" cy="0"/>
                      <wp:effectExtent l="0" t="76200" r="13335" b="95250"/>
                      <wp:wrapNone/>
                      <wp:docPr id="281" name="直接箭头连接符 281"/>
                      <wp:cNvGraphicFramePr/>
                      <a:graphic xmlns:a="http://schemas.openxmlformats.org/drawingml/2006/main">
                        <a:graphicData uri="http://schemas.microsoft.com/office/word/2010/wordprocessingShape">
                          <wps:wsp>
                            <wps:cNvCnPr>
                              <a:cxnSpLocks noChangeShapeType="1"/>
                            </wps:cNvCnPr>
                            <wps:spPr bwMode="auto">
                              <a:xfrm>
                                <a:off x="0" y="0"/>
                                <a:ext cx="3206115" cy="0"/>
                              </a:xfrm>
                              <a:prstGeom prst="straightConnector1">
                                <a:avLst/>
                              </a:prstGeom>
                              <a:noFill/>
                              <a:ln w="12700">
                                <a:solidFill>
                                  <a:srgbClr val="000000"/>
                                </a:solidFill>
                                <a:round/>
                                <a:tailEnd type="stealth" w="med" len="med"/>
                              </a:ln>
                            </wps:spPr>
                            <wps:bodyPr/>
                          </wps:wsp>
                        </a:graphicData>
                      </a:graphic>
                    </wp:anchor>
                  </w:drawing>
                </mc:Choice>
                <mc:Fallback>
                  <w:pict>
                    <v:shape id="_x0000_s1026" o:spid="_x0000_s1026" o:spt="32" type="#_x0000_t32" style="position:absolute;left:0pt;margin-left:42.95pt;margin-top:232.6pt;height:0pt;width:252.45pt;z-index:251746304;mso-width-relative:page;mso-height-relative:page;" filled="f" stroked="t" coordsize="21600,21600" o:gfxdata="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kSKPQNYAAAAKAQAADwAAAAAAAAABACAA&#10;AAAiAAAAZHJzL2Rvd25yZXYueG1sUEsBAhQAFAAAAAgAh07iQEBmKNsPAgAA8AMAAA4AAAAAAAAA&#10;AQAgAAAAJQEAAGRycy9lMm9Eb2MueG1sUEsFBgAAAAAGAAYAWQEAAKYFAAAAAA==&#10;">
                      <v:fill on="f" focussize="0,0"/>
                      <v:stroke weight="1pt" color="#000000" joinstyle="round" endarrow="classic"/>
                      <v:imagedata o:title=""/>
                      <o:lock v:ext="edit" aspectratio="f"/>
                    </v:shape>
                  </w:pict>
                </mc:Fallback>
              </mc:AlternateContent>
            </w:r>
            <w:r>
              <w:rPr>
                <w:rFonts w:ascii="Times New Roman" w:hAnsi="Times New Roman" w:cs="Times New Roman"/>
                <w:b/>
                <w:sz w:val="15"/>
                <w:szCs w:val="15"/>
              </w:rPr>
              <mc:AlternateContent>
                <mc:Choice Requires="wps">
                  <w:drawing>
                    <wp:anchor distT="0" distB="0" distL="114300" distR="114300" simplePos="0" relativeHeight="251722752" behindDoc="0" locked="0" layoutInCell="1" allowOverlap="1">
                      <wp:simplePos x="0" y="0"/>
                      <wp:positionH relativeFrom="column">
                        <wp:posOffset>1154430</wp:posOffset>
                      </wp:positionH>
                      <wp:positionV relativeFrom="paragraph">
                        <wp:posOffset>2751455</wp:posOffset>
                      </wp:positionV>
                      <wp:extent cx="935990" cy="167005"/>
                      <wp:effectExtent l="0" t="0" r="16510" b="23495"/>
                      <wp:wrapNone/>
                      <wp:docPr id="232" name="圆角矩形 232"/>
                      <wp:cNvGraphicFramePr/>
                      <a:graphic xmlns:a="http://schemas.openxmlformats.org/drawingml/2006/main">
                        <a:graphicData uri="http://schemas.microsoft.com/office/word/2010/wordprocessingShape">
                          <wps:wsp>
                            <wps:cNvSpPr>
                              <a:spLocks noChangeArrowheads="1"/>
                            </wps:cNvSpPr>
                            <wps:spPr bwMode="auto">
                              <a:xfrm flipH="1">
                                <a:off x="0" y="0"/>
                                <a:ext cx="935990" cy="167005"/>
                              </a:xfrm>
                              <a:prstGeom prst="roundRect">
                                <a:avLst>
                                  <a:gd name="adj" fmla="val 27838"/>
                                </a:avLst>
                              </a:prstGeom>
                              <a:solidFill>
                                <a:srgbClr val="FFFFFF"/>
                              </a:solidFill>
                              <a:ln w="6350">
                                <a:solidFill>
                                  <a:srgbClr val="000000"/>
                                </a:solidFill>
                                <a:bevel/>
                              </a:ln>
                            </wps:spPr>
                            <wps:txbx>
                              <w:txbxContent>
                                <w:p>
                                  <w:pPr>
                                    <w:adjustRightInd w:val="0"/>
                                    <w:snapToGrid w:val="0"/>
                                    <w:jc w:val="center"/>
                                    <w:rPr>
                                      <w:sz w:val="15"/>
                                      <w:szCs w:val="15"/>
                                    </w:rPr>
                                  </w:pPr>
                                  <w:r>
                                    <w:rPr>
                                      <w:rFonts w:hint="eastAsia"/>
                                      <w:sz w:val="15"/>
                                      <w:szCs w:val="15"/>
                                    </w:rPr>
                                    <w:t>商务英语听说</w:t>
                                  </w:r>
                                </w:p>
                                <w:p>
                                  <w:pPr>
                                    <w:adjustRightInd w:val="0"/>
                                    <w:snapToGrid w:val="0"/>
                                    <w:jc w:val="center"/>
                                    <w:rPr>
                                      <w:sz w:val="15"/>
                                      <w:szCs w:val="15"/>
                                    </w:rPr>
                                  </w:pPr>
                                </w:p>
                              </w:txbxContent>
                            </wps:txbx>
                            <wps:bodyPr rot="0" vert="horz" wrap="square" lIns="0" tIns="0" rIns="0" bIns="0" anchor="t" anchorCtr="0" upright="1">
                              <a:noAutofit/>
                            </wps:bodyPr>
                          </wps:wsp>
                        </a:graphicData>
                      </a:graphic>
                    </wp:anchor>
                  </w:drawing>
                </mc:Choice>
                <mc:Fallback>
                  <w:pict>
                    <v:roundrect id="_x0000_s1026" o:spid="_x0000_s1026" o:spt="2" style="position:absolute;left:0pt;flip:x;margin-left:90.9pt;margin-top:216.65pt;height:13.15pt;width:73.7pt;z-index:251722752;mso-width-relative:page;mso-height-relative:page;" fillcolor="#FFFFFF" filled="t" stroked="t" coordsize="21600,21600" arcsize="0.27837962962963" o:gfxdata="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AJ0cBG&#10;2gAAAAsBAAAPAAAAAAAAAAEAIAAAACIAAABkcnMvZG93bnJldi54bWxQSwECFAAUAAAACACHTuJA&#10;Ak1fEFgCAAChBAAADgAAAAAAAAABACAAAAApAQAAZHJzL2Uyb0RvYy54bWxQSwUGAAAAAAYABgBZ&#10;AQAA8wUAAAAA&#10;">
                      <v:fill on="t" focussize="0,0"/>
                      <v:stroke weight="0.5pt" color="#000000" joinstyle="bevel"/>
                      <v:imagedata o:title=""/>
                      <o:lock v:ext="edit" aspectratio="f"/>
                      <v:textbox inset="0mm,0mm,0mm,0mm">
                        <w:txbxContent>
                          <w:p>
                            <w:pPr>
                              <w:adjustRightInd w:val="0"/>
                              <w:snapToGrid w:val="0"/>
                              <w:jc w:val="center"/>
                              <w:rPr>
                                <w:sz w:val="15"/>
                                <w:szCs w:val="15"/>
                              </w:rPr>
                            </w:pPr>
                            <w:r>
                              <w:rPr>
                                <w:rFonts w:hint="eastAsia"/>
                                <w:sz w:val="15"/>
                                <w:szCs w:val="15"/>
                              </w:rPr>
                              <w:t>商务英语听说</w:t>
                            </w:r>
                          </w:p>
                          <w:p>
                            <w:pPr>
                              <w:adjustRightInd w:val="0"/>
                              <w:snapToGrid w:val="0"/>
                              <w:jc w:val="center"/>
                              <w:rPr>
                                <w:sz w:val="15"/>
                                <w:szCs w:val="15"/>
                              </w:rPr>
                            </w:pPr>
                          </w:p>
                        </w:txbxContent>
                      </v:textbox>
                    </v:roundrect>
                  </w:pict>
                </mc:Fallback>
              </mc:AlternateContent>
            </w:r>
            <w:r>
              <w:rPr>
                <w:rFonts w:ascii="Times New Roman" w:hAnsi="Times New Roman" w:cs="Times New Roman"/>
                <w:b/>
                <w:sz w:val="15"/>
                <w:szCs w:val="15"/>
              </w:rPr>
              <mc:AlternateContent>
                <mc:Choice Requires="wps">
                  <w:drawing>
                    <wp:anchor distT="0" distB="0" distL="114300" distR="114300" simplePos="0" relativeHeight="251721728" behindDoc="0" locked="0" layoutInCell="1" allowOverlap="1">
                      <wp:simplePos x="0" y="0"/>
                      <wp:positionH relativeFrom="column">
                        <wp:posOffset>-10795</wp:posOffset>
                      </wp:positionH>
                      <wp:positionV relativeFrom="paragraph">
                        <wp:posOffset>2729230</wp:posOffset>
                      </wp:positionV>
                      <wp:extent cx="935990" cy="176530"/>
                      <wp:effectExtent l="0" t="0" r="16510" b="13970"/>
                      <wp:wrapNone/>
                      <wp:docPr id="231" name="圆角矩形 231"/>
                      <wp:cNvGraphicFramePr/>
                      <a:graphic xmlns:a="http://schemas.openxmlformats.org/drawingml/2006/main">
                        <a:graphicData uri="http://schemas.microsoft.com/office/word/2010/wordprocessingShape">
                          <wps:wsp>
                            <wps:cNvSpPr>
                              <a:spLocks noChangeArrowheads="1"/>
                            </wps:cNvSpPr>
                            <wps:spPr bwMode="auto">
                              <a:xfrm flipH="1">
                                <a:off x="0" y="0"/>
                                <a:ext cx="935990" cy="176530"/>
                              </a:xfrm>
                              <a:prstGeom prst="roundRect">
                                <a:avLst>
                                  <a:gd name="adj" fmla="val 27838"/>
                                </a:avLst>
                              </a:prstGeom>
                              <a:solidFill>
                                <a:srgbClr val="FFFFFF"/>
                              </a:solidFill>
                              <a:ln w="6350">
                                <a:solidFill>
                                  <a:srgbClr val="000000"/>
                                </a:solidFill>
                                <a:bevel/>
                              </a:ln>
                            </wps:spPr>
                            <wps:txbx>
                              <w:txbxContent>
                                <w:p>
                                  <w:pPr>
                                    <w:adjustRightInd w:val="0"/>
                                    <w:snapToGrid w:val="0"/>
                                    <w:jc w:val="center"/>
                                    <w:rPr>
                                      <w:sz w:val="15"/>
                                      <w:szCs w:val="15"/>
                                    </w:rPr>
                                  </w:pPr>
                                  <w:r>
                                    <w:rPr>
                                      <w:rFonts w:hint="eastAsia"/>
                                      <w:sz w:val="15"/>
                                      <w:szCs w:val="15"/>
                                    </w:rPr>
                                    <w:t>商务英语听说</w:t>
                                  </w:r>
                                </w:p>
                                <w:p>
                                  <w:pPr>
                                    <w:adjustRightInd w:val="0"/>
                                    <w:snapToGrid w:val="0"/>
                                    <w:jc w:val="center"/>
                                    <w:rPr>
                                      <w:sz w:val="15"/>
                                      <w:szCs w:val="15"/>
                                    </w:rPr>
                                  </w:pPr>
                                </w:p>
                              </w:txbxContent>
                            </wps:txbx>
                            <wps:bodyPr rot="0" vert="horz" wrap="square" lIns="0" tIns="0" rIns="0" bIns="0" anchor="t" anchorCtr="0" upright="1">
                              <a:noAutofit/>
                            </wps:bodyPr>
                          </wps:wsp>
                        </a:graphicData>
                      </a:graphic>
                    </wp:anchor>
                  </w:drawing>
                </mc:Choice>
                <mc:Fallback>
                  <w:pict>
                    <v:roundrect id="_x0000_s1026" o:spid="_x0000_s1026" o:spt="2" style="position:absolute;left:0pt;flip:x;margin-left:-0.85pt;margin-top:214.9pt;height:13.9pt;width:73.7pt;z-index:251721728;mso-width-relative:page;mso-height-relative:page;" fillcolor="#FFFFFF" filled="t" stroked="t" coordsize="21600,21600" arcsize="0.27837962962963" o:gfxdata="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IRNC8HY&#10;AAAACgEAAA8AAAAAAAAAAQAgAAAAIgAAAGRycy9kb3ducmV2LnhtbFBLAQIUABQAAAAIAIdO4kDH&#10;CwzmWQIAAKEEAAAOAAAAAAAAAAEAIAAAACcBAABkcnMvZTJvRG9jLnhtbFBLBQYAAAAABgAGAFkB&#10;AADyBQAAAAA=&#10;">
                      <v:fill on="t" focussize="0,0"/>
                      <v:stroke weight="0.5pt" color="#000000" joinstyle="bevel"/>
                      <v:imagedata o:title=""/>
                      <o:lock v:ext="edit" aspectratio="f"/>
                      <v:textbox inset="0mm,0mm,0mm,0mm">
                        <w:txbxContent>
                          <w:p>
                            <w:pPr>
                              <w:adjustRightInd w:val="0"/>
                              <w:snapToGrid w:val="0"/>
                              <w:jc w:val="center"/>
                              <w:rPr>
                                <w:sz w:val="15"/>
                                <w:szCs w:val="15"/>
                              </w:rPr>
                            </w:pPr>
                            <w:r>
                              <w:rPr>
                                <w:rFonts w:hint="eastAsia"/>
                                <w:sz w:val="15"/>
                                <w:szCs w:val="15"/>
                              </w:rPr>
                              <w:t>商务英语听说</w:t>
                            </w:r>
                          </w:p>
                          <w:p>
                            <w:pPr>
                              <w:adjustRightInd w:val="0"/>
                              <w:snapToGrid w:val="0"/>
                              <w:jc w:val="center"/>
                              <w:rPr>
                                <w:sz w:val="15"/>
                                <w:szCs w:val="15"/>
                              </w:rPr>
                            </w:pPr>
                          </w:p>
                        </w:txbxContent>
                      </v:textbox>
                    </v:roundrect>
                  </w:pict>
                </mc:Fallback>
              </mc:AlternateContent>
            </w:r>
            <w:r>
              <w:rPr>
                <w:rFonts w:ascii="Times New Roman" w:hAnsi="Times New Roman" w:cs="Times New Roman"/>
                <w:b/>
                <w:sz w:val="15"/>
                <w:szCs w:val="15"/>
              </w:rPr>
              <mc:AlternateContent>
                <mc:Choice Requires="wps">
                  <w:drawing>
                    <wp:anchor distT="0" distB="0" distL="114300" distR="114300" simplePos="0" relativeHeight="251720704" behindDoc="0" locked="0" layoutInCell="1" allowOverlap="1">
                      <wp:simplePos x="0" y="0"/>
                      <wp:positionH relativeFrom="column">
                        <wp:posOffset>-1122045</wp:posOffset>
                      </wp:positionH>
                      <wp:positionV relativeFrom="paragraph">
                        <wp:posOffset>2745105</wp:posOffset>
                      </wp:positionV>
                      <wp:extent cx="935990" cy="170180"/>
                      <wp:effectExtent l="0" t="0" r="16510" b="20320"/>
                      <wp:wrapNone/>
                      <wp:docPr id="230" name="圆角矩形 230"/>
                      <wp:cNvGraphicFramePr/>
                      <a:graphic xmlns:a="http://schemas.openxmlformats.org/drawingml/2006/main">
                        <a:graphicData uri="http://schemas.microsoft.com/office/word/2010/wordprocessingShape">
                          <wps:wsp>
                            <wps:cNvSpPr>
                              <a:spLocks noChangeArrowheads="1"/>
                            </wps:cNvSpPr>
                            <wps:spPr bwMode="auto">
                              <a:xfrm flipH="1">
                                <a:off x="0" y="0"/>
                                <a:ext cx="935990" cy="170180"/>
                              </a:xfrm>
                              <a:prstGeom prst="roundRect">
                                <a:avLst>
                                  <a:gd name="adj" fmla="val 27838"/>
                                </a:avLst>
                              </a:prstGeom>
                              <a:solidFill>
                                <a:srgbClr val="FFFFFF"/>
                              </a:solidFill>
                              <a:ln w="6350">
                                <a:solidFill>
                                  <a:srgbClr val="000000"/>
                                </a:solidFill>
                                <a:bevel/>
                              </a:ln>
                            </wps:spPr>
                            <wps:txbx>
                              <w:txbxContent>
                                <w:p>
                                  <w:pPr>
                                    <w:adjustRightInd w:val="0"/>
                                    <w:snapToGrid w:val="0"/>
                                    <w:jc w:val="center"/>
                                    <w:rPr>
                                      <w:sz w:val="15"/>
                                      <w:szCs w:val="15"/>
                                    </w:rPr>
                                  </w:pPr>
                                  <w:r>
                                    <w:rPr>
                                      <w:rFonts w:hint="eastAsia"/>
                                      <w:sz w:val="15"/>
                                      <w:szCs w:val="15"/>
                                    </w:rPr>
                                    <w:t>商务英语听说</w:t>
                                  </w:r>
                                </w:p>
                                <w:p>
                                  <w:pPr>
                                    <w:adjustRightInd w:val="0"/>
                                    <w:snapToGrid w:val="0"/>
                                    <w:rPr>
                                      <w:sz w:val="15"/>
                                      <w:szCs w:val="15"/>
                                    </w:rPr>
                                  </w:pPr>
                                </w:p>
                              </w:txbxContent>
                            </wps:txbx>
                            <wps:bodyPr rot="0" vert="horz" wrap="square" lIns="0" tIns="0" rIns="0" bIns="0" anchor="t" anchorCtr="0" upright="1">
                              <a:noAutofit/>
                            </wps:bodyPr>
                          </wps:wsp>
                        </a:graphicData>
                      </a:graphic>
                    </wp:anchor>
                  </w:drawing>
                </mc:Choice>
                <mc:Fallback>
                  <w:pict>
                    <v:roundrect id="_x0000_s1026" o:spid="_x0000_s1026" o:spt="2" style="position:absolute;left:0pt;flip:x;margin-left:-88.35pt;margin-top:216.15pt;height:13.4pt;width:73.7pt;z-index:251720704;mso-width-relative:page;mso-height-relative:page;" fillcolor="#FFFFFF" filled="t" stroked="t" coordsize="21600,21600" arcsize="0.27837962962963" o:gfxdata="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Ay&#10;QD002wAAAAwBAAAPAAAAAAAAAAEAIAAAACIAAABkcnMvZG93bnJldi54bWxQSwECFAAUAAAACACH&#10;TuJAFedihloCAAChBAAADgAAAAAAAAABACAAAAAqAQAAZHJzL2Uyb0RvYy54bWxQSwUGAAAAAAYA&#10;BgBZAQAA9gUAAAAA&#10;">
                      <v:fill on="t" focussize="0,0"/>
                      <v:stroke weight="0.5pt" color="#000000" joinstyle="bevel"/>
                      <v:imagedata o:title=""/>
                      <o:lock v:ext="edit" aspectratio="f"/>
                      <v:textbox inset="0mm,0mm,0mm,0mm">
                        <w:txbxContent>
                          <w:p>
                            <w:pPr>
                              <w:adjustRightInd w:val="0"/>
                              <w:snapToGrid w:val="0"/>
                              <w:jc w:val="center"/>
                              <w:rPr>
                                <w:sz w:val="15"/>
                                <w:szCs w:val="15"/>
                              </w:rPr>
                            </w:pPr>
                            <w:r>
                              <w:rPr>
                                <w:rFonts w:hint="eastAsia"/>
                                <w:sz w:val="15"/>
                                <w:szCs w:val="15"/>
                              </w:rPr>
                              <w:t>商务英语听说</w:t>
                            </w:r>
                          </w:p>
                          <w:p>
                            <w:pPr>
                              <w:adjustRightInd w:val="0"/>
                              <w:snapToGrid w:val="0"/>
                              <w:rPr>
                                <w:sz w:val="15"/>
                                <w:szCs w:val="15"/>
                              </w:rPr>
                            </w:pPr>
                          </w:p>
                        </w:txbxContent>
                      </v:textbox>
                    </v:roundrect>
                  </w:pict>
                </mc:Fallback>
              </mc:AlternateContent>
            </w:r>
            <w:r>
              <w:rPr>
                <w:rFonts w:ascii="Times New Roman" w:hAnsi="Times New Roman" w:cs="Times New Roman"/>
                <w:b/>
                <w:sz w:val="15"/>
                <w:szCs w:val="15"/>
              </w:rPr>
              <mc:AlternateContent>
                <mc:Choice Requires="wps">
                  <w:drawing>
                    <wp:anchor distT="0" distB="0" distL="114300" distR="114300" simplePos="0" relativeHeight="251726848" behindDoc="0" locked="0" layoutInCell="1" allowOverlap="1">
                      <wp:simplePos x="0" y="0"/>
                      <wp:positionH relativeFrom="column">
                        <wp:posOffset>932815</wp:posOffset>
                      </wp:positionH>
                      <wp:positionV relativeFrom="paragraph">
                        <wp:posOffset>2839720</wp:posOffset>
                      </wp:positionV>
                      <wp:extent cx="234950" cy="0"/>
                      <wp:effectExtent l="0" t="76200" r="12700" b="95250"/>
                      <wp:wrapNone/>
                      <wp:docPr id="234" name="直接箭头连接符 234"/>
                      <wp:cNvGraphicFramePr/>
                      <a:graphic xmlns:a="http://schemas.openxmlformats.org/drawingml/2006/main">
                        <a:graphicData uri="http://schemas.microsoft.com/office/word/2010/wordprocessingShape">
                          <wps:wsp>
                            <wps:cNvCnPr>
                              <a:cxnSpLocks noChangeShapeType="1"/>
                            </wps:cNvCnPr>
                            <wps:spPr bwMode="auto">
                              <a:xfrm>
                                <a:off x="0" y="0"/>
                                <a:ext cx="234950" cy="0"/>
                              </a:xfrm>
                              <a:prstGeom prst="straightConnector1">
                                <a:avLst/>
                              </a:prstGeom>
                              <a:noFill/>
                              <a:ln w="12700">
                                <a:solidFill>
                                  <a:srgbClr val="000000"/>
                                </a:solidFill>
                                <a:round/>
                                <a:tailEnd type="stealth" w="med" len="med"/>
                              </a:ln>
                            </wps:spPr>
                            <wps:bodyPr/>
                          </wps:wsp>
                        </a:graphicData>
                      </a:graphic>
                    </wp:anchor>
                  </w:drawing>
                </mc:Choice>
                <mc:Fallback>
                  <w:pict>
                    <v:shape id="_x0000_s1026" o:spid="_x0000_s1026" o:spt="32" type="#_x0000_t32" style="position:absolute;left:0pt;margin-left:73.45pt;margin-top:223.6pt;height:0pt;width:18.5pt;z-index:251726848;mso-width-relative:page;mso-height-relative:page;" filled="f" stroked="t" coordsize="21600,21600" o:gfxdata="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JAROWPXAAAACwEAAA8AAAAAAAAAAQAg&#10;AAAAIgAAAGRycy9kb3ducmV2LnhtbFBLAQIUABQAAAAIAIdO4kA0L7GyDwIAAO8DAAAOAAAAAAAA&#10;AAEAIAAAACYBAABkcnMvZTJvRG9jLnhtbFBLBQYAAAAABgAGAFkBAACnBQAAAAA=&#10;">
                      <v:fill on="f" focussize="0,0"/>
                      <v:stroke weight="1pt" color="#000000" joinstyle="round" endarrow="classic"/>
                      <v:imagedata o:title=""/>
                      <o:lock v:ext="edit" aspectratio="f"/>
                    </v:shape>
                  </w:pict>
                </mc:Fallback>
              </mc:AlternateContent>
            </w:r>
            <w:r>
              <w:rPr>
                <w:rFonts w:ascii="Times New Roman" w:hAnsi="Times New Roman" w:cs="Times New Roman"/>
                <w:b/>
                <w:sz w:val="15"/>
                <w:szCs w:val="15"/>
              </w:rPr>
              <mc:AlternateContent>
                <mc:Choice Requires="wps">
                  <w:drawing>
                    <wp:anchor distT="0" distB="0" distL="114300" distR="114300" simplePos="0" relativeHeight="251724800" behindDoc="0" locked="0" layoutInCell="1" allowOverlap="1">
                      <wp:simplePos x="0" y="0"/>
                      <wp:positionH relativeFrom="column">
                        <wp:posOffset>-178435</wp:posOffset>
                      </wp:positionH>
                      <wp:positionV relativeFrom="paragraph">
                        <wp:posOffset>2858135</wp:posOffset>
                      </wp:positionV>
                      <wp:extent cx="177165" cy="0"/>
                      <wp:effectExtent l="0" t="76200" r="13335" b="95250"/>
                      <wp:wrapNone/>
                      <wp:docPr id="233" name="直接箭头连接符 233"/>
                      <wp:cNvGraphicFramePr/>
                      <a:graphic xmlns:a="http://schemas.openxmlformats.org/drawingml/2006/main">
                        <a:graphicData uri="http://schemas.microsoft.com/office/word/2010/wordprocessingShape">
                          <wps:wsp>
                            <wps:cNvCnPr>
                              <a:cxnSpLocks noChangeShapeType="1"/>
                            </wps:cNvCnPr>
                            <wps:spPr bwMode="auto">
                              <a:xfrm>
                                <a:off x="0" y="0"/>
                                <a:ext cx="177165" cy="0"/>
                              </a:xfrm>
                              <a:prstGeom prst="straightConnector1">
                                <a:avLst/>
                              </a:prstGeom>
                              <a:noFill/>
                              <a:ln w="12700">
                                <a:solidFill>
                                  <a:srgbClr val="000000"/>
                                </a:solidFill>
                                <a:round/>
                                <a:tailEnd type="stealth" w="med" len="med"/>
                              </a:ln>
                            </wps:spPr>
                            <wps:bodyPr/>
                          </wps:wsp>
                        </a:graphicData>
                      </a:graphic>
                    </wp:anchor>
                  </w:drawing>
                </mc:Choice>
                <mc:Fallback>
                  <w:pict>
                    <v:shape id="_x0000_s1026" o:spid="_x0000_s1026" o:spt="32" type="#_x0000_t32" style="position:absolute;left:0pt;margin-left:-14.05pt;margin-top:225.05pt;height:0pt;width:13.95pt;z-index:251724800;mso-width-relative:page;mso-height-relative:page;" filled="f" stroked="t" coordsize="21600,21600" o:gfxdata="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AhcMmB1AAAAAkBAAAPAAAAAAAAAAEAIAAA&#10;ACIAAABkcnMvZG93bnJldi54bWxQSwECFAAUAAAACACHTuJAW+zVIRACAADvAwAADgAAAAAAAAAB&#10;ACAAAAAjAQAAZHJzL2Uyb0RvYy54bWxQSwUGAAAAAAYABgBZAQAApQUAAAAA&#10;">
                      <v:fill on="f" focussize="0,0"/>
                      <v:stroke weight="1pt" color="#000000" joinstyle="round" endarrow="classic"/>
                      <v:imagedata o:title=""/>
                      <o:lock v:ext="edit" aspectratio="f"/>
                    </v:shape>
                  </w:pict>
                </mc:Fallback>
              </mc:AlternateContent>
            </w:r>
            <w:r>
              <w:rPr>
                <w:rFonts w:ascii="Times New Roman" w:hAnsi="Times New Roman" w:cs="Times New Roman"/>
                <w:sz w:val="15"/>
                <w:szCs w:val="15"/>
              </w:rPr>
              <mc:AlternateContent>
                <mc:Choice Requires="wps">
                  <w:drawing>
                    <wp:anchor distT="0" distB="0" distL="114300" distR="114300" simplePos="0" relativeHeight="251710464" behindDoc="0" locked="0" layoutInCell="1" allowOverlap="1">
                      <wp:simplePos x="0" y="0"/>
                      <wp:positionH relativeFrom="column">
                        <wp:posOffset>56515</wp:posOffset>
                      </wp:positionH>
                      <wp:positionV relativeFrom="paragraph">
                        <wp:posOffset>1709420</wp:posOffset>
                      </wp:positionV>
                      <wp:extent cx="935990" cy="170180"/>
                      <wp:effectExtent l="0" t="0" r="16510" b="20320"/>
                      <wp:wrapNone/>
                      <wp:docPr id="212" name="圆角矩形 212"/>
                      <wp:cNvGraphicFramePr/>
                      <a:graphic xmlns:a="http://schemas.openxmlformats.org/drawingml/2006/main">
                        <a:graphicData uri="http://schemas.microsoft.com/office/word/2010/wordprocessingShape">
                          <wps:wsp>
                            <wps:cNvSpPr>
                              <a:spLocks noChangeArrowheads="1"/>
                            </wps:cNvSpPr>
                            <wps:spPr bwMode="auto">
                              <a:xfrm flipH="1">
                                <a:off x="0" y="0"/>
                                <a:ext cx="935990" cy="170180"/>
                              </a:xfrm>
                              <a:prstGeom prst="roundRect">
                                <a:avLst>
                                  <a:gd name="adj" fmla="val 27838"/>
                                </a:avLst>
                              </a:prstGeom>
                              <a:solidFill>
                                <a:srgbClr val="FFFFFF"/>
                              </a:solidFill>
                              <a:ln w="6350">
                                <a:solidFill>
                                  <a:srgbClr val="000000"/>
                                </a:solidFill>
                                <a:bevel/>
                              </a:ln>
                            </wps:spPr>
                            <wps:txbx>
                              <w:txbxContent>
                                <w:p>
                                  <w:pPr>
                                    <w:adjustRightInd w:val="0"/>
                                    <w:snapToGrid w:val="0"/>
                                    <w:jc w:val="center"/>
                                    <w:rPr>
                                      <w:sz w:val="15"/>
                                      <w:szCs w:val="15"/>
                                    </w:rPr>
                                  </w:pPr>
                                  <w:r>
                                    <w:rPr>
                                      <w:rFonts w:hint="eastAsia"/>
                                      <w:sz w:val="15"/>
                                      <w:szCs w:val="15"/>
                                    </w:rPr>
                                    <w:t>综合商务英语</w:t>
                                  </w:r>
                                </w:p>
                                <w:p>
                                  <w:pPr>
                                    <w:adjustRightInd w:val="0"/>
                                    <w:snapToGrid w:val="0"/>
                                    <w:rPr>
                                      <w:sz w:val="15"/>
                                      <w:szCs w:val="15"/>
                                    </w:rPr>
                                  </w:pPr>
                                </w:p>
                              </w:txbxContent>
                            </wps:txbx>
                            <wps:bodyPr rot="0" vert="horz" wrap="square" lIns="0" tIns="0" rIns="0" bIns="0" anchor="t" anchorCtr="0" upright="1">
                              <a:noAutofit/>
                            </wps:bodyPr>
                          </wps:wsp>
                        </a:graphicData>
                      </a:graphic>
                    </wp:anchor>
                  </w:drawing>
                </mc:Choice>
                <mc:Fallback>
                  <w:pict>
                    <v:roundrect id="_x0000_s1026" o:spid="_x0000_s1026" o:spt="2" style="position:absolute;left:0pt;flip:x;margin-left:4.45pt;margin-top:134.6pt;height:13.4pt;width:73.7pt;z-index:251710464;mso-width-relative:page;mso-height-relative:page;" fillcolor="#FFFFFF" filled="t" stroked="t" coordsize="21600,21600" arcsize="0.27837962962963" o:gfxdata="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BU15Uo&#10;1wAAAAkBAAAPAAAAAAAAAAEAIAAAACIAAABkcnMvZG93bnJldi54bWxQSwECFAAUAAAACACHTuJA&#10;gVM7u1sCAAChBAAADgAAAAAAAAABACAAAAAmAQAAZHJzL2Uyb0RvYy54bWxQSwUGAAAAAAYABgBZ&#10;AQAA8wUAAAAA&#10;">
                      <v:fill on="t" focussize="0,0"/>
                      <v:stroke weight="0.5pt" color="#000000" joinstyle="bevel"/>
                      <v:imagedata o:title=""/>
                      <o:lock v:ext="edit" aspectratio="f"/>
                      <v:textbox inset="0mm,0mm,0mm,0mm">
                        <w:txbxContent>
                          <w:p>
                            <w:pPr>
                              <w:adjustRightInd w:val="0"/>
                              <w:snapToGrid w:val="0"/>
                              <w:jc w:val="center"/>
                              <w:rPr>
                                <w:sz w:val="15"/>
                                <w:szCs w:val="15"/>
                              </w:rPr>
                            </w:pPr>
                            <w:r>
                              <w:rPr>
                                <w:rFonts w:hint="eastAsia"/>
                                <w:sz w:val="15"/>
                                <w:szCs w:val="15"/>
                              </w:rPr>
                              <w:t>综合商务英语</w:t>
                            </w:r>
                          </w:p>
                          <w:p>
                            <w:pPr>
                              <w:adjustRightInd w:val="0"/>
                              <w:snapToGrid w:val="0"/>
                              <w:rPr>
                                <w:sz w:val="15"/>
                                <w:szCs w:val="15"/>
                              </w:rPr>
                            </w:pPr>
                          </w:p>
                        </w:txbxContent>
                      </v:textbox>
                    </v:roundrect>
                  </w:pict>
                </mc:Fallback>
              </mc:AlternateContent>
            </w:r>
            <w:r>
              <w:rPr>
                <w:rFonts w:ascii="Times New Roman" w:hAnsi="Times New Roman" w:cs="Times New Roman"/>
                <w:szCs w:val="24"/>
              </w:rPr>
              <mc:AlternateContent>
                <mc:Choice Requires="wps">
                  <w:drawing>
                    <wp:anchor distT="0" distB="0" distL="114300" distR="114300" simplePos="0" relativeHeight="251668480" behindDoc="0" locked="0" layoutInCell="1" allowOverlap="1">
                      <wp:simplePos x="0" y="0"/>
                      <wp:positionH relativeFrom="column">
                        <wp:posOffset>50165</wp:posOffset>
                      </wp:positionH>
                      <wp:positionV relativeFrom="paragraph">
                        <wp:posOffset>280670</wp:posOffset>
                      </wp:positionV>
                      <wp:extent cx="935990" cy="171450"/>
                      <wp:effectExtent l="0" t="0" r="16510" b="19050"/>
                      <wp:wrapNone/>
                      <wp:docPr id="151" name="圆角矩形 151"/>
                      <wp:cNvGraphicFramePr/>
                      <a:graphic xmlns:a="http://schemas.openxmlformats.org/drawingml/2006/main">
                        <a:graphicData uri="http://schemas.microsoft.com/office/word/2010/wordprocessingShape">
                          <wps:wsp>
                            <wps:cNvSpPr>
                              <a:spLocks noChangeArrowheads="1"/>
                            </wps:cNvSpPr>
                            <wps:spPr bwMode="auto">
                              <a:xfrm flipH="1">
                                <a:off x="0" y="0"/>
                                <a:ext cx="935990" cy="171450"/>
                              </a:xfrm>
                              <a:prstGeom prst="roundRect">
                                <a:avLst>
                                  <a:gd name="adj" fmla="val 27838"/>
                                </a:avLst>
                              </a:prstGeom>
                              <a:solidFill>
                                <a:srgbClr val="FFFFFF"/>
                              </a:solidFill>
                              <a:ln w="6350">
                                <a:solidFill>
                                  <a:srgbClr val="000000"/>
                                </a:solidFill>
                                <a:bevel/>
                              </a:ln>
                            </wps:spPr>
                            <wps:txbx>
                              <w:txbxContent>
                                <w:p>
                                  <w:pPr>
                                    <w:adjustRightInd w:val="0"/>
                                    <w:snapToGrid w:val="0"/>
                                    <w:jc w:val="center"/>
                                    <w:rPr>
                                      <w:sz w:val="15"/>
                                      <w:szCs w:val="15"/>
                                    </w:rPr>
                                  </w:pPr>
                                  <w:r>
                                    <w:rPr>
                                      <w:rFonts w:hint="eastAsia"/>
                                      <w:sz w:val="15"/>
                                      <w:szCs w:val="15"/>
                                    </w:rPr>
                                    <w:t>体育</w:t>
                                  </w:r>
                                </w:p>
                                <w:p>
                                  <w:pPr>
                                    <w:adjustRightInd w:val="0"/>
                                    <w:snapToGrid w:val="0"/>
                                    <w:rPr>
                                      <w:sz w:val="15"/>
                                      <w:szCs w:val="15"/>
                                    </w:rPr>
                                  </w:pPr>
                                </w:p>
                              </w:txbxContent>
                            </wps:txbx>
                            <wps:bodyPr rot="0" vert="horz" wrap="square" lIns="0" tIns="0" rIns="0" bIns="0" anchor="t" anchorCtr="0" upright="1">
                              <a:noAutofit/>
                            </wps:bodyPr>
                          </wps:wsp>
                        </a:graphicData>
                      </a:graphic>
                    </wp:anchor>
                  </w:drawing>
                </mc:Choice>
                <mc:Fallback>
                  <w:pict>
                    <v:roundrect id="_x0000_s1026" o:spid="_x0000_s1026" o:spt="2" style="position:absolute;left:0pt;flip:x;margin-left:3.95pt;margin-top:22.1pt;height:13.5pt;width:73.7pt;z-index:251668480;mso-width-relative:page;mso-height-relative:page;" fillcolor="#FFFFFF" filled="t" stroked="t" coordsize="21600,21600" arcsize="0.27837962962963" o:gfxdata="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AAAAAGRycy9QSwECFAAUAAAACACHTuJAUMJ8tdUAAAAHAQAA&#10;DwAAAAAAAAABACAAAAAiAAAAZHJzL2Rvd25yZXYueG1sUEsBAhQAFAAAAAgAh07iQG5cLdpVAgAA&#10;oQQAAA4AAAAAAAAAAQAgAAAAJAEAAGRycy9lMm9Eb2MueG1sUEsFBgAAAAAGAAYAWQEAAOsFAAAA&#10;AA==&#10;">
                      <v:fill on="t" focussize="0,0"/>
                      <v:stroke weight="0.5pt" color="#000000" joinstyle="bevel"/>
                      <v:imagedata o:title=""/>
                      <o:lock v:ext="edit" aspectratio="f"/>
                      <v:textbox inset="0mm,0mm,0mm,0mm">
                        <w:txbxContent>
                          <w:p>
                            <w:pPr>
                              <w:adjustRightInd w:val="0"/>
                              <w:snapToGrid w:val="0"/>
                              <w:jc w:val="center"/>
                              <w:rPr>
                                <w:sz w:val="15"/>
                                <w:szCs w:val="15"/>
                              </w:rPr>
                            </w:pPr>
                            <w:r>
                              <w:rPr>
                                <w:rFonts w:hint="eastAsia"/>
                                <w:sz w:val="15"/>
                                <w:szCs w:val="15"/>
                              </w:rPr>
                              <w:t>体育</w:t>
                            </w:r>
                          </w:p>
                          <w:p>
                            <w:pPr>
                              <w:adjustRightInd w:val="0"/>
                              <w:snapToGrid w:val="0"/>
                              <w:rPr>
                                <w:sz w:val="15"/>
                                <w:szCs w:val="15"/>
                              </w:rPr>
                            </w:pPr>
                          </w:p>
                        </w:txbxContent>
                      </v:textbox>
                    </v:roundrect>
                  </w:pict>
                </mc:Fallback>
              </mc:AlternateContent>
            </w:r>
            <w:r>
              <w:rPr>
                <w:rFonts w:ascii="Times New Roman" w:hAnsi="Times New Roman" w:cs="Times New Roman"/>
                <w:szCs w:val="24"/>
              </w:rPr>
              <mc:AlternateContent>
                <mc:Choice Requires="wps">
                  <w:drawing>
                    <wp:anchor distT="0" distB="0" distL="114300" distR="114300" simplePos="0" relativeHeight="251687936" behindDoc="0" locked="0" layoutInCell="1" allowOverlap="1">
                      <wp:simplePos x="0" y="0"/>
                      <wp:positionH relativeFrom="column">
                        <wp:posOffset>-172085</wp:posOffset>
                      </wp:positionH>
                      <wp:positionV relativeFrom="paragraph">
                        <wp:posOffset>610870</wp:posOffset>
                      </wp:positionV>
                      <wp:extent cx="241300" cy="0"/>
                      <wp:effectExtent l="0" t="76200" r="25400" b="95250"/>
                      <wp:wrapNone/>
                      <wp:docPr id="130" name="直接箭头连接符 130"/>
                      <wp:cNvGraphicFramePr/>
                      <a:graphic xmlns:a="http://schemas.openxmlformats.org/drawingml/2006/main">
                        <a:graphicData uri="http://schemas.microsoft.com/office/word/2010/wordprocessingShape">
                          <wps:wsp>
                            <wps:cNvCnPr>
                              <a:cxnSpLocks noChangeShapeType="1"/>
                            </wps:cNvCnPr>
                            <wps:spPr bwMode="auto">
                              <a:xfrm>
                                <a:off x="0" y="0"/>
                                <a:ext cx="241300" cy="0"/>
                              </a:xfrm>
                              <a:prstGeom prst="straightConnector1">
                                <a:avLst/>
                              </a:prstGeom>
                              <a:noFill/>
                              <a:ln w="12700">
                                <a:solidFill>
                                  <a:srgbClr val="000000"/>
                                </a:solidFill>
                                <a:bevel/>
                                <a:tailEnd type="stealth" w="med" len="med"/>
                              </a:ln>
                            </wps:spPr>
                            <wps:bodyPr/>
                          </wps:wsp>
                        </a:graphicData>
                      </a:graphic>
                    </wp:anchor>
                  </w:drawing>
                </mc:Choice>
                <mc:Fallback>
                  <w:pict>
                    <v:shape id="_x0000_s1026" o:spid="_x0000_s1026" o:spt="32" type="#_x0000_t32" style="position:absolute;left:0pt;margin-left:-13.55pt;margin-top:48.1pt;height:0pt;width:19pt;z-index:251687936;mso-width-relative:page;mso-height-relative:page;" filled="f" stroked="t" coordsize="21600,21600" o:gfxdata="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CkKkM7XAAAACAEAAA8AAAAAAAAAAQAgAAAAIgAA&#10;AGRycy9kb3ducmV2LnhtbFBLAQIUABQAAAAIAIdO4kAdYBeWCQIAAO8DAAAOAAAAAAAAAAEAIAAA&#10;ACYBAABkcnMvZTJvRG9jLnhtbFBLBQYAAAAABgAGAFkBAAChBQAAAAA=&#10;">
                      <v:fill on="f" focussize="0,0"/>
                      <v:stroke weight="1pt" color="#000000" joinstyle="bevel" endarrow="classic"/>
                      <v:imagedata o:title=""/>
                      <o:lock v:ext="edit" aspectratio="f"/>
                    </v:shape>
                  </w:pict>
                </mc:Fallback>
              </mc:AlternateContent>
            </w:r>
          </w:p>
        </w:tc>
        <w:tc>
          <w:tcPr>
            <w:tcW w:w="1772" w:type="dxa"/>
            <w:tcBorders>
              <w:top w:val="single" w:color="auto" w:sz="12" w:space="0"/>
              <w:bottom w:val="single" w:color="auto" w:sz="12" w:space="0"/>
            </w:tcBorders>
          </w:tcPr>
          <w:p>
            <w:pPr>
              <w:rPr>
                <w:rFonts w:ascii="Times New Roman" w:hAnsi="Times New Roman" w:cs="Times New Roman"/>
                <w:sz w:val="15"/>
                <w:szCs w:val="15"/>
              </w:rPr>
            </w:pPr>
            <w:r>
              <w:rPr>
                <w:rFonts w:ascii="Times New Roman" w:hAnsi="Times New Roman" w:cs="Times New Roman"/>
                <w:b/>
                <w:sz w:val="15"/>
                <w:szCs w:val="15"/>
              </w:rPr>
              <mc:AlternateContent>
                <mc:Choice Requires="wps">
                  <w:drawing>
                    <wp:anchor distT="0" distB="0" distL="114300" distR="114300" simplePos="0" relativeHeight="251782144" behindDoc="0" locked="0" layoutInCell="1" allowOverlap="1">
                      <wp:simplePos x="0" y="0"/>
                      <wp:positionH relativeFrom="column">
                        <wp:posOffset>976630</wp:posOffset>
                      </wp:positionH>
                      <wp:positionV relativeFrom="paragraph">
                        <wp:posOffset>2828925</wp:posOffset>
                      </wp:positionV>
                      <wp:extent cx="368300" cy="4445"/>
                      <wp:effectExtent l="0" t="76200" r="12700" b="90805"/>
                      <wp:wrapNone/>
                      <wp:docPr id="27" name="直接箭头连接符 27"/>
                      <wp:cNvGraphicFramePr/>
                      <a:graphic xmlns:a="http://schemas.openxmlformats.org/drawingml/2006/main">
                        <a:graphicData uri="http://schemas.microsoft.com/office/word/2010/wordprocessingShape">
                          <wps:wsp>
                            <wps:cNvCnPr>
                              <a:cxnSpLocks noChangeShapeType="1"/>
                            </wps:cNvCnPr>
                            <wps:spPr bwMode="auto">
                              <a:xfrm flipV="1">
                                <a:off x="0" y="0"/>
                                <a:ext cx="368300" cy="4445"/>
                              </a:xfrm>
                              <a:prstGeom prst="straightConnector1">
                                <a:avLst/>
                              </a:prstGeom>
                              <a:noFill/>
                              <a:ln w="12700">
                                <a:solidFill>
                                  <a:srgbClr val="000000"/>
                                </a:solidFill>
                                <a:round/>
                                <a:tailEnd type="stealth" w="med" len="med"/>
                              </a:ln>
                            </wps:spPr>
                            <wps:bodyPr/>
                          </wps:wsp>
                        </a:graphicData>
                      </a:graphic>
                    </wp:anchor>
                  </w:drawing>
                </mc:Choice>
                <mc:Fallback>
                  <w:pict>
                    <v:shape id="_x0000_s1026" o:spid="_x0000_s1026" o:spt="32" type="#_x0000_t32" style="position:absolute;left:0pt;flip:y;margin-left:76.9pt;margin-top:222.75pt;height:0.35pt;width:29pt;z-index:251782144;mso-width-relative:page;mso-height-relative:page;" filled="f" stroked="t" coordsize="21600,21600" o:gfxdata="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DCAgsG1wAAAAsBAAAPAAAA&#10;AAAAAAEAIAAAACIAAABkcnMvZG93bnJldi54bWxQSwECFAAUAAAACACHTuJAhBx9DxYCAAD6AwAA&#10;DgAAAAAAAAABACAAAAAmAQAAZHJzL2Uyb0RvYy54bWxQSwUGAAAAAAYABgBZAQAArgUAAAAA&#10;">
                      <v:fill on="f" focussize="0,0"/>
                      <v:stroke weight="1pt" color="#000000" joinstyle="round" endarrow="classic"/>
                      <v:imagedata o:title=""/>
                      <o:lock v:ext="edit" aspectratio="f"/>
                    </v:shape>
                  </w:pict>
                </mc:Fallback>
              </mc:AlternateContent>
            </w:r>
            <w:r>
              <w:rPr>
                <w:rFonts w:ascii="Times New Roman" w:hAnsi="Times New Roman" w:cs="Times New Roman"/>
                <w:b/>
                <w:sz w:val="15"/>
                <w:szCs w:val="15"/>
              </w:rPr>
              <mc:AlternateContent>
                <mc:Choice Requires="wps">
                  <w:drawing>
                    <wp:anchor distT="0" distB="0" distL="114300" distR="114300" simplePos="0" relativeHeight="251715584" behindDoc="0" locked="0" layoutInCell="1" allowOverlap="1">
                      <wp:simplePos x="0" y="0"/>
                      <wp:positionH relativeFrom="column">
                        <wp:posOffset>45720</wp:posOffset>
                      </wp:positionH>
                      <wp:positionV relativeFrom="paragraph">
                        <wp:posOffset>3864610</wp:posOffset>
                      </wp:positionV>
                      <wp:extent cx="935990" cy="167005"/>
                      <wp:effectExtent l="0" t="0" r="16510" b="23495"/>
                      <wp:wrapNone/>
                      <wp:docPr id="259" name="圆角矩形 259"/>
                      <wp:cNvGraphicFramePr/>
                      <a:graphic xmlns:a="http://schemas.openxmlformats.org/drawingml/2006/main">
                        <a:graphicData uri="http://schemas.microsoft.com/office/word/2010/wordprocessingShape">
                          <wps:wsp>
                            <wps:cNvSpPr>
                              <a:spLocks noChangeArrowheads="1"/>
                            </wps:cNvSpPr>
                            <wps:spPr bwMode="auto">
                              <a:xfrm flipH="1">
                                <a:off x="0" y="0"/>
                                <a:ext cx="935990" cy="167005"/>
                              </a:xfrm>
                              <a:prstGeom prst="roundRect">
                                <a:avLst>
                                  <a:gd name="adj" fmla="val 27838"/>
                                </a:avLst>
                              </a:prstGeom>
                              <a:solidFill>
                                <a:srgbClr val="FFFFFF"/>
                              </a:solidFill>
                              <a:ln w="6350">
                                <a:solidFill>
                                  <a:srgbClr val="000000"/>
                                </a:solidFill>
                                <a:prstDash val="sysDash"/>
                                <a:bevel/>
                              </a:ln>
                            </wps:spPr>
                            <wps:txbx>
                              <w:txbxContent>
                                <w:p>
                                  <w:pPr>
                                    <w:adjustRightInd w:val="0"/>
                                    <w:snapToGrid w:val="0"/>
                                    <w:jc w:val="center"/>
                                    <w:rPr>
                                      <w:sz w:val="15"/>
                                      <w:szCs w:val="15"/>
                                    </w:rPr>
                                  </w:pPr>
                                  <w:r>
                                    <w:rPr>
                                      <w:sz w:val="15"/>
                                      <w:szCs w:val="15"/>
                                    </w:rPr>
                                    <w:t>国际商务与商务礼仪</w:t>
                                  </w:r>
                                </w:p>
                              </w:txbxContent>
                            </wps:txbx>
                            <wps:bodyPr rot="0" vert="horz" wrap="square" lIns="0" tIns="0" rIns="0" bIns="0" anchor="t" anchorCtr="0" upright="1">
                              <a:noAutofit/>
                            </wps:bodyPr>
                          </wps:wsp>
                        </a:graphicData>
                      </a:graphic>
                    </wp:anchor>
                  </w:drawing>
                </mc:Choice>
                <mc:Fallback>
                  <w:pict>
                    <v:roundrect id="_x0000_s1026" o:spid="_x0000_s1026" o:spt="2" style="position:absolute;left:0pt;flip:x;margin-left:3.6pt;margin-top:304.3pt;height:13.15pt;width:73.7pt;z-index:251715584;mso-width-relative:page;mso-height-relative:page;" fillcolor="#FFFFFF" filled="t" stroked="t" coordsize="21600,21600" arcsize="0.27837962962963" o:gfxdata="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G5obbTWAAAACQEAAA8AAAAAAAAAAQAgAAAAIgAAAGRycy9kb3ducmV2LnhtbFBLAQIU&#10;ABQAAAAIAIdO4kAE0wGvZwIAALwEAAAOAAAAAAAAAAEAIAAAACUBAABkcnMvZTJvRG9jLnhtbFBL&#10;BQYAAAAABgAGAFkBAAD+BQAAAAA=&#10;">
                      <v:fill on="t" focussize="0,0"/>
                      <v:stroke weight="0.5pt" color="#000000" joinstyle="bevel" dashstyle="3 1"/>
                      <v:imagedata o:title=""/>
                      <o:lock v:ext="edit" aspectratio="f"/>
                      <v:textbox inset="0mm,0mm,0mm,0mm">
                        <w:txbxContent>
                          <w:p>
                            <w:pPr>
                              <w:adjustRightInd w:val="0"/>
                              <w:snapToGrid w:val="0"/>
                              <w:jc w:val="center"/>
                              <w:rPr>
                                <w:sz w:val="15"/>
                                <w:szCs w:val="15"/>
                              </w:rPr>
                            </w:pPr>
                            <w:r>
                              <w:rPr>
                                <w:sz w:val="15"/>
                                <w:szCs w:val="15"/>
                              </w:rPr>
                              <w:t>国际商务与商务礼仪</w:t>
                            </w:r>
                          </w:p>
                        </w:txbxContent>
                      </v:textbox>
                    </v:roundrect>
                  </w:pict>
                </mc:Fallback>
              </mc:AlternateContent>
            </w:r>
            <w:r>
              <w:rPr>
                <w:rFonts w:ascii="Times New Roman" w:hAnsi="Times New Roman" w:cs="Times New Roman"/>
                <w:b/>
                <w:sz w:val="15"/>
                <w:szCs w:val="15"/>
              </w:rPr>
              <mc:AlternateContent>
                <mc:Choice Requires="wps">
                  <w:drawing>
                    <wp:anchor distT="0" distB="0" distL="114300" distR="114300" simplePos="0" relativeHeight="251725824" behindDoc="0" locked="0" layoutInCell="1" allowOverlap="1">
                      <wp:simplePos x="0" y="0"/>
                      <wp:positionH relativeFrom="column">
                        <wp:posOffset>951865</wp:posOffset>
                      </wp:positionH>
                      <wp:positionV relativeFrom="paragraph">
                        <wp:posOffset>3683635</wp:posOffset>
                      </wp:positionV>
                      <wp:extent cx="228600" cy="6350"/>
                      <wp:effectExtent l="38100" t="76200" r="38100" b="127000"/>
                      <wp:wrapNone/>
                      <wp:docPr id="290" name="直接箭头连接符 290"/>
                      <wp:cNvGraphicFramePr/>
                      <a:graphic xmlns:a="http://schemas.openxmlformats.org/drawingml/2006/main">
                        <a:graphicData uri="http://schemas.microsoft.com/office/word/2010/wordprocessingShape">
                          <wps:wsp>
                            <wps:cNvCnPr/>
                            <wps:spPr>
                              <a:xfrm flipV="1">
                                <a:off x="0" y="0"/>
                                <a:ext cx="228600" cy="6350"/>
                              </a:xfrm>
                              <a:prstGeom prst="straightConnector1">
                                <a:avLst/>
                              </a:prstGeom>
                              <a:ln w="12700">
                                <a:tailEnd type="stealth"/>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shape id="_x0000_s1026" o:spid="_x0000_s1026" o:spt="32" type="#_x0000_t32" style="position:absolute;left:0pt;flip:y;margin-left:74.95pt;margin-top:290.05pt;height:0.5pt;width:18pt;z-index:251725824;mso-width-relative:page;mso-height-relative:page;" filled="f" stroked="t" coordsize="21600,21600" o:gfxdata="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">
                      <v:fill on="f" focussize="0,0"/>
                      <v:stroke weight="1pt" color="#000000 [3200]" joinstyle="round" endarrow="classic"/>
                      <v:imagedata o:title=""/>
                      <o:lock v:ext="edit" aspectratio="f"/>
                      <v:shadow on="t" color="#000000" opacity="24903f" offset="0pt,1.5748031496063pt" origin="0f,32768f" matrix="65536f,0f,0f,65536f"/>
                    </v:shape>
                  </w:pict>
                </mc:Fallback>
              </mc:AlternateContent>
            </w:r>
            <w:r>
              <w:rPr>
                <w:rFonts w:ascii="Times New Roman" w:hAnsi="Times New Roman" w:cs="Times New Roman"/>
                <w:b/>
                <w:sz w:val="15"/>
                <w:szCs w:val="15"/>
              </w:rPr>
              <mc:AlternateContent>
                <mc:Choice Requires="wps">
                  <w:drawing>
                    <wp:anchor distT="0" distB="0" distL="114300" distR="114300" simplePos="0" relativeHeight="251723776" behindDoc="0" locked="0" layoutInCell="1" allowOverlap="1">
                      <wp:simplePos x="0" y="0"/>
                      <wp:positionH relativeFrom="column">
                        <wp:posOffset>11430</wp:posOffset>
                      </wp:positionH>
                      <wp:positionV relativeFrom="paragraph">
                        <wp:posOffset>3604895</wp:posOffset>
                      </wp:positionV>
                      <wp:extent cx="935990" cy="167005"/>
                      <wp:effectExtent l="0" t="0" r="16510" b="23495"/>
                      <wp:wrapNone/>
                      <wp:docPr id="284" name="圆角矩形 284"/>
                      <wp:cNvGraphicFramePr/>
                      <a:graphic xmlns:a="http://schemas.openxmlformats.org/drawingml/2006/main">
                        <a:graphicData uri="http://schemas.microsoft.com/office/word/2010/wordprocessingShape">
                          <wps:wsp>
                            <wps:cNvSpPr>
                              <a:spLocks noChangeArrowheads="1"/>
                            </wps:cNvSpPr>
                            <wps:spPr bwMode="auto">
                              <a:xfrm flipH="1">
                                <a:off x="0" y="0"/>
                                <a:ext cx="935990" cy="167005"/>
                              </a:xfrm>
                              <a:prstGeom prst="roundRect">
                                <a:avLst>
                                  <a:gd name="adj" fmla="val 27838"/>
                                </a:avLst>
                              </a:prstGeom>
                              <a:solidFill>
                                <a:srgbClr val="FFFFFF"/>
                              </a:solidFill>
                              <a:ln w="6350">
                                <a:solidFill>
                                  <a:srgbClr val="000000"/>
                                </a:solidFill>
                                <a:bevel/>
                              </a:ln>
                            </wps:spPr>
                            <wps:txbx>
                              <w:txbxContent>
                                <w:p>
                                  <w:pPr>
                                    <w:adjustRightInd w:val="0"/>
                                    <w:snapToGrid w:val="0"/>
                                    <w:jc w:val="center"/>
                                    <w:rPr>
                                      <w:sz w:val="15"/>
                                      <w:szCs w:val="15"/>
                                    </w:rPr>
                                  </w:pPr>
                                  <w:r>
                                    <w:rPr>
                                      <w:rFonts w:hint="eastAsia"/>
                                      <w:sz w:val="15"/>
                                      <w:szCs w:val="15"/>
                                    </w:rPr>
                                    <w:t>管理学导论</w:t>
                                  </w:r>
                                </w:p>
                                <w:p>
                                  <w:pPr>
                                    <w:adjustRightInd w:val="0"/>
                                    <w:snapToGrid w:val="0"/>
                                    <w:jc w:val="center"/>
                                    <w:rPr>
                                      <w:sz w:val="15"/>
                                      <w:szCs w:val="15"/>
                                    </w:rPr>
                                  </w:pPr>
                                </w:p>
                              </w:txbxContent>
                            </wps:txbx>
                            <wps:bodyPr rot="0" vert="horz" wrap="square" lIns="0" tIns="0" rIns="0" bIns="0" anchor="t" anchorCtr="0" upright="1">
                              <a:noAutofit/>
                            </wps:bodyPr>
                          </wps:wsp>
                        </a:graphicData>
                      </a:graphic>
                    </wp:anchor>
                  </w:drawing>
                </mc:Choice>
                <mc:Fallback>
                  <w:pict>
                    <v:roundrect id="_x0000_s1026" o:spid="_x0000_s1026" o:spt="2" style="position:absolute;left:0pt;flip:x;margin-left:0.9pt;margin-top:283.85pt;height:13.15pt;width:73.7pt;z-index:251723776;mso-width-relative:page;mso-height-relative:page;" fillcolor="#FFFFFF" filled="t" stroked="t" coordsize="21600,21600" arcsize="0.27837962962963" o:gfxdata="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GHCWDXY&#10;AAAACQEAAA8AAAAAAAAAAQAgAAAAIgAAAGRycy9kb3ducmV2LnhtbFBLAQIUABQAAAAIAIdO4kAR&#10;pxTZWQIAAKEEAAAOAAAAAAAAAAEAIAAAACcBAABkcnMvZTJvRG9jLnhtbFBLBQYAAAAABgAGAFkB&#10;AADyBQAAAAA=&#10;">
                      <v:fill on="t" focussize="0,0"/>
                      <v:stroke weight="0.5pt" color="#000000" joinstyle="bevel"/>
                      <v:imagedata o:title=""/>
                      <o:lock v:ext="edit" aspectratio="f"/>
                      <v:textbox inset="0mm,0mm,0mm,0mm">
                        <w:txbxContent>
                          <w:p>
                            <w:pPr>
                              <w:adjustRightInd w:val="0"/>
                              <w:snapToGrid w:val="0"/>
                              <w:jc w:val="center"/>
                              <w:rPr>
                                <w:sz w:val="15"/>
                                <w:szCs w:val="15"/>
                              </w:rPr>
                            </w:pPr>
                            <w:r>
                              <w:rPr>
                                <w:rFonts w:hint="eastAsia"/>
                                <w:sz w:val="15"/>
                                <w:szCs w:val="15"/>
                              </w:rPr>
                              <w:t>管理学导论</w:t>
                            </w:r>
                          </w:p>
                          <w:p>
                            <w:pPr>
                              <w:adjustRightInd w:val="0"/>
                              <w:snapToGrid w:val="0"/>
                              <w:jc w:val="center"/>
                              <w:rPr>
                                <w:sz w:val="15"/>
                                <w:szCs w:val="15"/>
                              </w:rPr>
                            </w:pPr>
                          </w:p>
                        </w:txbxContent>
                      </v:textbox>
                    </v:roundrect>
                  </w:pict>
                </mc:Fallback>
              </mc:AlternateContent>
            </w:r>
            <w:r>
              <w:rPr>
                <w:rFonts w:ascii="Times New Roman" w:hAnsi="Times New Roman" w:cs="Times New Roman"/>
                <w:b/>
                <w:sz w:val="15"/>
                <w:szCs w:val="15"/>
              </w:rPr>
              <mc:AlternateContent>
                <mc:Choice Requires="wps">
                  <w:drawing>
                    <wp:anchor distT="0" distB="0" distL="114300" distR="114300" simplePos="0" relativeHeight="251728896" behindDoc="0" locked="0" layoutInCell="1" allowOverlap="1">
                      <wp:simplePos x="0" y="0"/>
                      <wp:positionH relativeFrom="column">
                        <wp:posOffset>963930</wp:posOffset>
                      </wp:positionH>
                      <wp:positionV relativeFrom="paragraph">
                        <wp:posOffset>3453765</wp:posOffset>
                      </wp:positionV>
                      <wp:extent cx="241300" cy="6350"/>
                      <wp:effectExtent l="0" t="57150" r="44450" b="127000"/>
                      <wp:wrapNone/>
                      <wp:docPr id="291" name="直接箭头连接符 291"/>
                      <wp:cNvGraphicFramePr/>
                      <a:graphic xmlns:a="http://schemas.openxmlformats.org/drawingml/2006/main">
                        <a:graphicData uri="http://schemas.microsoft.com/office/word/2010/wordprocessingShape">
                          <wps:wsp>
                            <wps:cNvCnPr/>
                            <wps:spPr>
                              <a:xfrm>
                                <a:off x="0" y="0"/>
                                <a:ext cx="241300" cy="6350"/>
                              </a:xfrm>
                              <a:prstGeom prst="straightConnector1">
                                <a:avLst/>
                              </a:prstGeom>
                              <a:ln w="12700">
                                <a:tailEnd type="stealth"/>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shape id="_x0000_s1026" o:spid="_x0000_s1026" o:spt="32" type="#_x0000_t32" style="position:absolute;left:0pt;margin-left:75.9pt;margin-top:271.95pt;height:0.5pt;width:19pt;z-index:251728896;mso-width-relative:page;mso-height-relative:page;" filled="f" stroked="t" coordsize="21600,21600" o:gfxdata="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BTxNqNkAAAALAQAADwAAAAAAAAAB&#10;ACAAAAAiAAAAZHJzL2Rvd25yZXYueG1sUEsBAhQAFAAAAAgAh07iQLq9mBVIAgAAfAQAAA4AAAAA&#10;AAAAAQAgAAAAKAEAAGRycy9lMm9Eb2MueG1sUEsFBgAAAAAGAAYAWQEAAOIFAAAAAA==&#10;">
                      <v:fill on="f" focussize="0,0"/>
                      <v:stroke weight="1pt" color="#000000 [3200]" joinstyle="round" endarrow="classic"/>
                      <v:imagedata o:title=""/>
                      <o:lock v:ext="edit" aspectratio="f"/>
                      <v:shadow on="t" color="#000000" opacity="24903f" offset="0pt,1.5748031496063pt" origin="0f,32768f" matrix="65536f,0f,0f,65536f"/>
                    </v:shape>
                  </w:pict>
                </mc:Fallback>
              </mc:AlternateContent>
            </w:r>
            <w:r>
              <w:rPr>
                <w:rFonts w:ascii="Times New Roman" w:hAnsi="Times New Roman" w:cs="Times New Roman"/>
                <w:sz w:val="15"/>
                <w:szCs w:val="15"/>
              </w:rPr>
              <mc:AlternateContent>
                <mc:Choice Requires="wps">
                  <w:drawing>
                    <wp:anchor distT="0" distB="0" distL="114300" distR="114300" simplePos="0" relativeHeight="251761664" behindDoc="0" locked="0" layoutInCell="1" allowOverlap="1">
                      <wp:simplePos x="0" y="0"/>
                      <wp:positionH relativeFrom="column">
                        <wp:posOffset>1009015</wp:posOffset>
                      </wp:positionH>
                      <wp:positionV relativeFrom="paragraph">
                        <wp:posOffset>4758690</wp:posOffset>
                      </wp:positionV>
                      <wp:extent cx="2209800" cy="0"/>
                      <wp:effectExtent l="0" t="76200" r="19050" b="95250"/>
                      <wp:wrapNone/>
                      <wp:docPr id="7" name="直接箭头连接符 7"/>
                      <wp:cNvGraphicFramePr/>
                      <a:graphic xmlns:a="http://schemas.openxmlformats.org/drawingml/2006/main">
                        <a:graphicData uri="http://schemas.microsoft.com/office/word/2010/wordprocessingShape">
                          <wps:wsp>
                            <wps:cNvCnPr>
                              <a:cxnSpLocks noChangeShapeType="1"/>
                            </wps:cNvCnPr>
                            <wps:spPr bwMode="auto">
                              <a:xfrm>
                                <a:off x="0" y="0"/>
                                <a:ext cx="2209800" cy="0"/>
                              </a:xfrm>
                              <a:prstGeom prst="straightConnector1">
                                <a:avLst/>
                              </a:prstGeom>
                              <a:noFill/>
                              <a:ln w="12700">
                                <a:solidFill>
                                  <a:srgbClr val="000000"/>
                                </a:solidFill>
                                <a:round/>
                                <a:tailEnd type="stealth" w="med" len="med"/>
                              </a:ln>
                            </wps:spPr>
                            <wps:bodyPr/>
                          </wps:wsp>
                        </a:graphicData>
                      </a:graphic>
                    </wp:anchor>
                  </w:drawing>
                </mc:Choice>
                <mc:Fallback>
                  <w:pict>
                    <v:shape id="_x0000_s1026" o:spid="_x0000_s1026" o:spt="32" type="#_x0000_t32" style="position:absolute;left:0pt;margin-left:79.45pt;margin-top:374.7pt;height:0pt;width:174pt;z-index:251761664;mso-width-relative:page;mso-height-relative:page;" filled="f" stroked="t" coordsize="21600,21600" o:gfxdata="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G1I1jfXAAAACwEAAA8AAAAAAAAAAQAgAAAA&#10;IgAAAGRycy9kb3ducmV2LnhtbFBLAQIUABQAAAAIAIdO4kCO5s+nDAIAAOwDAAAOAAAAAAAAAAEA&#10;IAAAACYBAABkcnMvZTJvRG9jLnhtbFBLBQYAAAAABgAGAFkBAACkBQAAAAA=&#10;">
                      <v:fill on="f" focussize="0,0"/>
                      <v:stroke weight="1pt" color="#000000" joinstyle="round" endarrow="classic"/>
                      <v:imagedata o:title=""/>
                      <o:lock v:ext="edit" aspectratio="f"/>
                    </v:shape>
                  </w:pict>
                </mc:Fallback>
              </mc:AlternateContent>
            </w:r>
            <w:r>
              <w:rPr>
                <w:rFonts w:ascii="Times New Roman" w:hAnsi="Times New Roman" w:cs="Times New Roman"/>
                <w:b/>
                <w:sz w:val="15"/>
                <w:szCs w:val="15"/>
              </w:rPr>
              <mc:AlternateContent>
                <mc:Choice Requires="wps">
                  <w:drawing>
                    <wp:anchor distT="0" distB="0" distL="114300" distR="114300" simplePos="0" relativeHeight="251741184" behindDoc="0" locked="0" layoutInCell="1" allowOverlap="1">
                      <wp:simplePos x="0" y="0"/>
                      <wp:positionH relativeFrom="column">
                        <wp:posOffset>29210</wp:posOffset>
                      </wp:positionH>
                      <wp:positionV relativeFrom="paragraph">
                        <wp:posOffset>4220845</wp:posOffset>
                      </wp:positionV>
                      <wp:extent cx="935990" cy="167005"/>
                      <wp:effectExtent l="0" t="0" r="16510" b="23495"/>
                      <wp:wrapNone/>
                      <wp:docPr id="264" name="圆角矩形 264"/>
                      <wp:cNvGraphicFramePr/>
                      <a:graphic xmlns:a="http://schemas.openxmlformats.org/drawingml/2006/main">
                        <a:graphicData uri="http://schemas.microsoft.com/office/word/2010/wordprocessingShape">
                          <wps:wsp>
                            <wps:cNvSpPr>
                              <a:spLocks noChangeArrowheads="1"/>
                            </wps:cNvSpPr>
                            <wps:spPr bwMode="auto">
                              <a:xfrm flipH="1">
                                <a:off x="0" y="0"/>
                                <a:ext cx="935990" cy="167005"/>
                              </a:xfrm>
                              <a:prstGeom prst="roundRect">
                                <a:avLst>
                                  <a:gd name="adj" fmla="val 27838"/>
                                </a:avLst>
                              </a:prstGeom>
                              <a:solidFill>
                                <a:srgbClr val="FFFFFF"/>
                              </a:solidFill>
                              <a:ln w="6350">
                                <a:solidFill>
                                  <a:srgbClr val="000000"/>
                                </a:solidFill>
                                <a:prstDash val="sysDash"/>
                                <a:bevel/>
                              </a:ln>
                            </wps:spPr>
                            <wps:txbx>
                              <w:txbxContent>
                                <w:p>
                                  <w:pPr>
                                    <w:adjustRightInd w:val="0"/>
                                    <w:snapToGrid w:val="0"/>
                                    <w:rPr>
                                      <w:sz w:val="15"/>
                                      <w:szCs w:val="15"/>
                                    </w:rPr>
                                  </w:pPr>
                                  <w:r>
                                    <w:rPr>
                                      <w:rFonts w:hint="eastAsia"/>
                                      <w:sz w:val="15"/>
                                      <w:szCs w:val="15"/>
                                    </w:rPr>
                                    <w:t>概率论与数理统计</w:t>
                                  </w:r>
                                </w:p>
                                <w:p>
                                  <w:pPr>
                                    <w:adjustRightInd w:val="0"/>
                                    <w:snapToGrid w:val="0"/>
                                    <w:jc w:val="center"/>
                                    <w:rPr>
                                      <w:sz w:val="15"/>
                                      <w:szCs w:val="15"/>
                                    </w:rPr>
                                  </w:pPr>
                                </w:p>
                              </w:txbxContent>
                            </wps:txbx>
                            <wps:bodyPr rot="0" vert="horz" wrap="square" lIns="0" tIns="0" rIns="0" bIns="0" anchor="t" anchorCtr="0" upright="1">
                              <a:noAutofit/>
                            </wps:bodyPr>
                          </wps:wsp>
                        </a:graphicData>
                      </a:graphic>
                    </wp:anchor>
                  </w:drawing>
                </mc:Choice>
                <mc:Fallback>
                  <w:pict>
                    <v:roundrect id="_x0000_s1026" o:spid="_x0000_s1026" o:spt="2" style="position:absolute;left:0pt;flip:x;margin-left:2.3pt;margin-top:332.35pt;height:13.15pt;width:73.7pt;z-index:251741184;mso-width-relative:page;mso-height-relative:page;" fillcolor="#FFFFFF" filled="t" stroked="t" coordsize="21600,21600" arcsize="0.27837962962963" o:gfxdata="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p6n1m9UAAAAJAQAADwAAAAAAAAABACAAAAAiAAAAZHJzL2Rvd25yZXYueG1sUEsBAhQA&#10;FAAAAAgAh07iQLZU9E9nAgAAvAQAAA4AAAAAAAAAAQAgAAAAJAEAAGRycy9lMm9Eb2MueG1sUEsF&#10;BgAAAAAGAAYAWQEAAP0FAAAAAA==&#10;">
                      <v:fill on="t" focussize="0,0"/>
                      <v:stroke weight="0.5pt" color="#000000" joinstyle="bevel" dashstyle="3 1"/>
                      <v:imagedata o:title=""/>
                      <o:lock v:ext="edit" aspectratio="f"/>
                      <v:textbox inset="0mm,0mm,0mm,0mm">
                        <w:txbxContent>
                          <w:p>
                            <w:pPr>
                              <w:adjustRightInd w:val="0"/>
                              <w:snapToGrid w:val="0"/>
                              <w:rPr>
                                <w:sz w:val="15"/>
                                <w:szCs w:val="15"/>
                              </w:rPr>
                            </w:pPr>
                            <w:r>
                              <w:rPr>
                                <w:rFonts w:hint="eastAsia"/>
                                <w:sz w:val="15"/>
                                <w:szCs w:val="15"/>
                              </w:rPr>
                              <w:t>概率论与数理统计</w:t>
                            </w:r>
                          </w:p>
                          <w:p>
                            <w:pPr>
                              <w:adjustRightInd w:val="0"/>
                              <w:snapToGrid w:val="0"/>
                              <w:jc w:val="center"/>
                              <w:rPr>
                                <w:sz w:val="15"/>
                                <w:szCs w:val="15"/>
                              </w:rPr>
                            </w:pPr>
                          </w:p>
                        </w:txbxContent>
                      </v:textbox>
                    </v:roundrect>
                  </w:pict>
                </mc:Fallback>
              </mc:AlternateContent>
            </w:r>
            <w:r>
              <w:rPr>
                <w:rFonts w:ascii="Times New Roman" w:hAnsi="Times New Roman" w:cs="Times New Roman"/>
                <w:b/>
                <w:sz w:val="15"/>
                <w:szCs w:val="15"/>
              </w:rPr>
              <mc:AlternateContent>
                <mc:Choice Requires="wps">
                  <w:drawing>
                    <wp:anchor distT="0" distB="0" distL="114300" distR="114300" simplePos="0" relativeHeight="251711488" behindDoc="0" locked="0" layoutInCell="1" allowOverlap="1">
                      <wp:simplePos x="0" y="0"/>
                      <wp:positionH relativeFrom="column">
                        <wp:posOffset>11430</wp:posOffset>
                      </wp:positionH>
                      <wp:positionV relativeFrom="paragraph">
                        <wp:posOffset>3199765</wp:posOffset>
                      </wp:positionV>
                      <wp:extent cx="935990" cy="167005"/>
                      <wp:effectExtent l="0" t="0" r="16510" b="23495"/>
                      <wp:wrapNone/>
                      <wp:docPr id="250" name="圆角矩形 250"/>
                      <wp:cNvGraphicFramePr/>
                      <a:graphic xmlns:a="http://schemas.openxmlformats.org/drawingml/2006/main">
                        <a:graphicData uri="http://schemas.microsoft.com/office/word/2010/wordprocessingShape">
                          <wps:wsp>
                            <wps:cNvSpPr>
                              <a:spLocks noChangeArrowheads="1"/>
                            </wps:cNvSpPr>
                            <wps:spPr bwMode="auto">
                              <a:xfrm flipH="1">
                                <a:off x="0" y="0"/>
                                <a:ext cx="935990" cy="167005"/>
                              </a:xfrm>
                              <a:prstGeom prst="roundRect">
                                <a:avLst>
                                  <a:gd name="adj" fmla="val 27838"/>
                                </a:avLst>
                              </a:prstGeom>
                              <a:solidFill>
                                <a:srgbClr val="FFFFFF"/>
                              </a:solidFill>
                              <a:ln w="6350">
                                <a:solidFill>
                                  <a:srgbClr val="000000"/>
                                </a:solidFill>
                                <a:bevel/>
                              </a:ln>
                            </wps:spPr>
                            <wps:txbx>
                              <w:txbxContent>
                                <w:p>
                                  <w:pPr>
                                    <w:adjustRightInd w:val="0"/>
                                    <w:snapToGrid w:val="0"/>
                                    <w:jc w:val="center"/>
                                    <w:rPr>
                                      <w:sz w:val="15"/>
                                      <w:szCs w:val="15"/>
                                    </w:rPr>
                                  </w:pPr>
                                  <w:r>
                                    <w:rPr>
                                      <w:rFonts w:hint="eastAsia"/>
                                      <w:sz w:val="15"/>
                                      <w:szCs w:val="15"/>
                                    </w:rPr>
                                    <w:t>经济学基础</w:t>
                                  </w:r>
                                </w:p>
                                <w:p>
                                  <w:pPr>
                                    <w:adjustRightInd w:val="0"/>
                                    <w:snapToGrid w:val="0"/>
                                    <w:jc w:val="center"/>
                                    <w:rPr>
                                      <w:sz w:val="15"/>
                                      <w:szCs w:val="15"/>
                                    </w:rPr>
                                  </w:pPr>
                                </w:p>
                              </w:txbxContent>
                            </wps:txbx>
                            <wps:bodyPr rot="0" vert="horz" wrap="square" lIns="0" tIns="0" rIns="0" bIns="0" anchor="t" anchorCtr="0" upright="1">
                              <a:noAutofit/>
                            </wps:bodyPr>
                          </wps:wsp>
                        </a:graphicData>
                      </a:graphic>
                    </wp:anchor>
                  </w:drawing>
                </mc:Choice>
                <mc:Fallback>
                  <w:pict>
                    <v:roundrect id="_x0000_s1026" o:spid="_x0000_s1026" o:spt="2" style="position:absolute;left:0pt;flip:x;margin-left:0.9pt;margin-top:251.95pt;height:13.15pt;width:73.7pt;z-index:251711488;mso-width-relative:page;mso-height-relative:page;" fillcolor="#FFFFFF" filled="t" stroked="t" coordsize="21600,21600" arcsize="0.27837962962963" o:gfxdata="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CANqSB2AAAAAkB&#10;AAAPAAAAAAAAAAEAIAAAACIAAABkcnMvZG93bnJldi54bWxQSwECFAAUAAAACACHTuJA+nW8XFQC&#10;AAChBAAADgAAAAAAAAABACAAAAAnAQAAZHJzL2Uyb0RvYy54bWxQSwUGAAAAAAYABgBZAQAA7QUA&#10;AAAA&#10;">
                      <v:fill on="t" focussize="0,0"/>
                      <v:stroke weight="0.5pt" color="#000000" joinstyle="bevel"/>
                      <v:imagedata o:title=""/>
                      <o:lock v:ext="edit" aspectratio="f"/>
                      <v:textbox inset="0mm,0mm,0mm,0mm">
                        <w:txbxContent>
                          <w:p>
                            <w:pPr>
                              <w:adjustRightInd w:val="0"/>
                              <w:snapToGrid w:val="0"/>
                              <w:jc w:val="center"/>
                              <w:rPr>
                                <w:sz w:val="15"/>
                                <w:szCs w:val="15"/>
                              </w:rPr>
                            </w:pPr>
                            <w:r>
                              <w:rPr>
                                <w:rFonts w:hint="eastAsia"/>
                                <w:sz w:val="15"/>
                                <w:szCs w:val="15"/>
                              </w:rPr>
                              <w:t>经济学基础</w:t>
                            </w:r>
                          </w:p>
                          <w:p>
                            <w:pPr>
                              <w:adjustRightInd w:val="0"/>
                              <w:snapToGrid w:val="0"/>
                              <w:jc w:val="center"/>
                              <w:rPr>
                                <w:sz w:val="15"/>
                                <w:szCs w:val="15"/>
                              </w:rPr>
                            </w:pPr>
                          </w:p>
                        </w:txbxContent>
                      </v:textbox>
                    </v:roundrect>
                  </w:pict>
                </mc:Fallback>
              </mc:AlternateContent>
            </w:r>
            <w:r>
              <w:rPr>
                <w:rFonts w:ascii="Times New Roman" w:hAnsi="Times New Roman" w:cs="Times New Roman"/>
                <w:b/>
                <w:sz w:val="15"/>
                <w:szCs w:val="15"/>
              </w:rPr>
              <mc:AlternateContent>
                <mc:Choice Requires="wps">
                  <w:drawing>
                    <wp:anchor distT="0" distB="0" distL="114300" distR="114300" simplePos="0" relativeHeight="251714560" behindDoc="0" locked="0" layoutInCell="1" allowOverlap="1">
                      <wp:simplePos x="0" y="0"/>
                      <wp:positionH relativeFrom="column">
                        <wp:posOffset>12700</wp:posOffset>
                      </wp:positionH>
                      <wp:positionV relativeFrom="paragraph">
                        <wp:posOffset>3411855</wp:posOffset>
                      </wp:positionV>
                      <wp:extent cx="935990" cy="167005"/>
                      <wp:effectExtent l="0" t="0" r="16510" b="23495"/>
                      <wp:wrapNone/>
                      <wp:docPr id="251" name="圆角矩形 251"/>
                      <wp:cNvGraphicFramePr/>
                      <a:graphic xmlns:a="http://schemas.openxmlformats.org/drawingml/2006/main">
                        <a:graphicData uri="http://schemas.microsoft.com/office/word/2010/wordprocessingShape">
                          <wps:wsp>
                            <wps:cNvSpPr>
                              <a:spLocks noChangeArrowheads="1"/>
                            </wps:cNvSpPr>
                            <wps:spPr bwMode="auto">
                              <a:xfrm flipH="1">
                                <a:off x="0" y="0"/>
                                <a:ext cx="935990" cy="167005"/>
                              </a:xfrm>
                              <a:prstGeom prst="roundRect">
                                <a:avLst>
                                  <a:gd name="adj" fmla="val 27838"/>
                                </a:avLst>
                              </a:prstGeom>
                              <a:solidFill>
                                <a:srgbClr val="FFFFFF"/>
                              </a:solidFill>
                              <a:ln w="6350">
                                <a:solidFill>
                                  <a:srgbClr val="000000"/>
                                </a:solidFill>
                                <a:bevel/>
                              </a:ln>
                            </wps:spPr>
                            <wps:txbx>
                              <w:txbxContent>
                                <w:p>
                                  <w:pPr>
                                    <w:adjustRightInd w:val="0"/>
                                    <w:snapToGrid w:val="0"/>
                                    <w:jc w:val="center"/>
                                    <w:rPr>
                                      <w:sz w:val="15"/>
                                      <w:szCs w:val="15"/>
                                    </w:rPr>
                                  </w:pPr>
                                  <w:r>
                                    <w:rPr>
                                      <w:rFonts w:hint="eastAsia"/>
                                      <w:sz w:val="15"/>
                                      <w:szCs w:val="15"/>
                                    </w:rPr>
                                    <w:t>国际贸易理论与实务</w:t>
                                  </w:r>
                                </w:p>
                                <w:p>
                                  <w:pPr>
                                    <w:adjustRightInd w:val="0"/>
                                    <w:snapToGrid w:val="0"/>
                                    <w:jc w:val="center"/>
                                    <w:rPr>
                                      <w:sz w:val="15"/>
                                      <w:szCs w:val="15"/>
                                    </w:rPr>
                                  </w:pPr>
                                </w:p>
                              </w:txbxContent>
                            </wps:txbx>
                            <wps:bodyPr rot="0" vert="horz" wrap="square" lIns="0" tIns="0" rIns="0" bIns="0" anchor="t" anchorCtr="0" upright="1">
                              <a:noAutofit/>
                            </wps:bodyPr>
                          </wps:wsp>
                        </a:graphicData>
                      </a:graphic>
                    </wp:anchor>
                  </w:drawing>
                </mc:Choice>
                <mc:Fallback>
                  <w:pict>
                    <v:roundrect id="_x0000_s1026" o:spid="_x0000_s1026" o:spt="2" style="position:absolute;left:0pt;flip:x;margin-left:1pt;margin-top:268.65pt;height:13.15pt;width:73.7pt;z-index:251714560;mso-width-relative:page;mso-height-relative:page;" fillcolor="#FFFFFF" filled="t" stroked="t" coordsize="21600,21600" arcsize="0.27837962962963" o:gfxdata="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DHVsMy&#10;2QAAAAkBAAAPAAAAAAAAAAEAIAAAACIAAABkcnMvZG93bnJldi54bWxQSwECFAAUAAAACACHTuJA&#10;qwx+XlkCAAChBAAADgAAAAAAAAABACAAAAAoAQAAZHJzL2Uyb0RvYy54bWxQSwUGAAAAAAYABgBZ&#10;AQAA8wUAAAAA&#10;">
                      <v:fill on="t" focussize="0,0"/>
                      <v:stroke weight="0.5pt" color="#000000" joinstyle="bevel"/>
                      <v:imagedata o:title=""/>
                      <o:lock v:ext="edit" aspectratio="f"/>
                      <v:textbox inset="0mm,0mm,0mm,0mm">
                        <w:txbxContent>
                          <w:p>
                            <w:pPr>
                              <w:adjustRightInd w:val="0"/>
                              <w:snapToGrid w:val="0"/>
                              <w:jc w:val="center"/>
                              <w:rPr>
                                <w:sz w:val="15"/>
                                <w:szCs w:val="15"/>
                              </w:rPr>
                            </w:pPr>
                            <w:r>
                              <w:rPr>
                                <w:rFonts w:hint="eastAsia"/>
                                <w:sz w:val="15"/>
                                <w:szCs w:val="15"/>
                              </w:rPr>
                              <w:t>国际贸易理论与实务</w:t>
                            </w:r>
                          </w:p>
                          <w:p>
                            <w:pPr>
                              <w:adjustRightInd w:val="0"/>
                              <w:snapToGrid w:val="0"/>
                              <w:jc w:val="center"/>
                              <w:rPr>
                                <w:sz w:val="15"/>
                                <w:szCs w:val="15"/>
                              </w:rPr>
                            </w:pPr>
                          </w:p>
                        </w:txbxContent>
                      </v:textbox>
                    </v:roundrect>
                  </w:pict>
                </mc:Fallback>
              </mc:AlternateContent>
            </w:r>
            <w:r>
              <w:rPr>
                <w:rFonts w:ascii="Times New Roman" w:hAnsi="Times New Roman" w:cs="Times New Roman"/>
                <w:b/>
                <w:sz w:val="15"/>
                <w:szCs w:val="15"/>
              </w:rPr>
              <mc:AlternateContent>
                <mc:Choice Requires="wps">
                  <w:drawing>
                    <wp:anchor distT="0" distB="0" distL="114300" distR="114300" simplePos="0" relativeHeight="251730944" behindDoc="0" locked="0" layoutInCell="1" allowOverlap="1">
                      <wp:simplePos x="0" y="0"/>
                      <wp:positionH relativeFrom="column">
                        <wp:posOffset>957580</wp:posOffset>
                      </wp:positionH>
                      <wp:positionV relativeFrom="paragraph">
                        <wp:posOffset>3078480</wp:posOffset>
                      </wp:positionV>
                      <wp:extent cx="247650" cy="0"/>
                      <wp:effectExtent l="38100" t="76200" r="19050" b="133350"/>
                      <wp:wrapNone/>
                      <wp:docPr id="305" name="直接箭头连接符 305"/>
                      <wp:cNvGraphicFramePr/>
                      <a:graphic xmlns:a="http://schemas.openxmlformats.org/drawingml/2006/main">
                        <a:graphicData uri="http://schemas.microsoft.com/office/word/2010/wordprocessingShape">
                          <wps:wsp>
                            <wps:cNvCnPr/>
                            <wps:spPr>
                              <a:xfrm>
                                <a:off x="0" y="0"/>
                                <a:ext cx="247650" cy="0"/>
                              </a:xfrm>
                              <a:prstGeom prst="straightConnector1">
                                <a:avLst/>
                              </a:prstGeom>
                              <a:ln w="12700">
                                <a:tailEnd type="stealth"/>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shape id="_x0000_s1026" o:spid="_x0000_s1026" o:spt="32" type="#_x0000_t32" style="position:absolute;left:0pt;margin-left:75.4pt;margin-top:242.4pt;height:0pt;width:19.5pt;z-index:251730944;mso-width-relative:page;mso-height-relative:page;" filled="f" stroked="t" coordsize="21600,21600" o:gfxdata="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L9mX99cAAAALAQAADwAAAAAAAAABACAAAAAi&#10;AAAAZHJzL2Rvd25yZXYueG1sUEsBAhQAFAAAAAgAh07iQNQoWLREAgAAeQQAAA4AAAAAAAAAAQAg&#10;AAAAJgEAAGRycy9lMm9Eb2MueG1sUEsFBgAAAAAGAAYAWQEAANwFAAAAAA==&#10;">
                      <v:fill on="f" focussize="0,0"/>
                      <v:stroke weight="1pt" color="#000000 [3200]" joinstyle="round" endarrow="classic"/>
                      <v:imagedata o:title=""/>
                      <o:lock v:ext="edit" aspectratio="f"/>
                      <v:shadow on="t" color="#000000" opacity="24903f" offset="0pt,1.5748031496063pt" origin="0f,32768f" matrix="65536f,0f,0f,65536f"/>
                    </v:shape>
                  </w:pict>
                </mc:Fallback>
              </mc:AlternateContent>
            </w:r>
            <w:r>
              <w:rPr>
                <w:rFonts w:ascii="Times New Roman" w:hAnsi="Times New Roman" w:cs="Times New Roman"/>
                <w:b/>
                <w:sz w:val="15"/>
                <w:szCs w:val="15"/>
              </w:rPr>
              <mc:AlternateContent>
                <mc:Choice Requires="wps">
                  <w:drawing>
                    <wp:anchor distT="0" distB="0" distL="114300" distR="114300" simplePos="0" relativeHeight="251732992" behindDoc="0" locked="0" layoutInCell="1" allowOverlap="1">
                      <wp:simplePos x="0" y="0"/>
                      <wp:positionH relativeFrom="column">
                        <wp:posOffset>19050</wp:posOffset>
                      </wp:positionH>
                      <wp:positionV relativeFrom="paragraph">
                        <wp:posOffset>4660265</wp:posOffset>
                      </wp:positionV>
                      <wp:extent cx="989330" cy="167005"/>
                      <wp:effectExtent l="0" t="0" r="20320" b="23495"/>
                      <wp:wrapNone/>
                      <wp:docPr id="3" name="圆角矩形 3"/>
                      <wp:cNvGraphicFramePr/>
                      <a:graphic xmlns:a="http://schemas.openxmlformats.org/drawingml/2006/main">
                        <a:graphicData uri="http://schemas.microsoft.com/office/word/2010/wordprocessingShape">
                          <wps:wsp>
                            <wps:cNvSpPr>
                              <a:spLocks noChangeArrowheads="1"/>
                            </wps:cNvSpPr>
                            <wps:spPr bwMode="auto">
                              <a:xfrm flipH="1">
                                <a:off x="0" y="0"/>
                                <a:ext cx="989330" cy="167005"/>
                              </a:xfrm>
                              <a:prstGeom prst="roundRect">
                                <a:avLst>
                                  <a:gd name="adj" fmla="val 27838"/>
                                </a:avLst>
                              </a:prstGeom>
                              <a:solidFill>
                                <a:srgbClr val="FFFFFF"/>
                              </a:solidFill>
                              <a:ln w="6350">
                                <a:solidFill>
                                  <a:srgbClr val="000000"/>
                                </a:solidFill>
                                <a:bevel/>
                              </a:ln>
                            </wps:spPr>
                            <wps:txbx>
                              <w:txbxContent>
                                <w:p>
                                  <w:pPr>
                                    <w:adjustRightInd w:val="0"/>
                                    <w:snapToGrid w:val="0"/>
                                    <w:jc w:val="center"/>
                                    <w:rPr>
                                      <w:sz w:val="15"/>
                                      <w:szCs w:val="15"/>
                                    </w:rPr>
                                  </w:pPr>
                                  <w:r>
                                    <w:rPr>
                                      <w:rFonts w:hint="eastAsia"/>
                                      <w:sz w:val="15"/>
                                      <w:szCs w:val="15"/>
                                    </w:rPr>
                                    <w:t>英语语言技能实训1</w:t>
                                  </w:r>
                                </w:p>
                                <w:p>
                                  <w:pPr>
                                    <w:adjustRightInd w:val="0"/>
                                    <w:snapToGrid w:val="0"/>
                                    <w:jc w:val="center"/>
                                    <w:rPr>
                                      <w:sz w:val="15"/>
                                      <w:szCs w:val="15"/>
                                    </w:rPr>
                                  </w:pPr>
                                </w:p>
                              </w:txbxContent>
                            </wps:txbx>
                            <wps:bodyPr rot="0" vert="horz" wrap="square" lIns="0" tIns="0" rIns="0" bIns="0" anchor="t" anchorCtr="0" upright="1">
                              <a:noAutofit/>
                            </wps:bodyPr>
                          </wps:wsp>
                        </a:graphicData>
                      </a:graphic>
                    </wp:anchor>
                  </w:drawing>
                </mc:Choice>
                <mc:Fallback>
                  <w:pict>
                    <v:roundrect id="_x0000_s1026" o:spid="_x0000_s1026" o:spt="2" style="position:absolute;left:0pt;flip:x;margin-left:1.5pt;margin-top:366.95pt;height:13.15pt;width:77.9pt;z-index:251732992;mso-width-relative:page;mso-height-relative:page;" fillcolor="#FFFFFF" filled="t" stroked="t" coordsize="21600,21600" arcsize="0.27837962962963" o:gfxdata="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D+oS7/YAAAA&#10;CQEAAA8AAAAAAAAAAQAgAAAAIgAAAGRycy9kb3ducmV2LnhtbFBLAQIUABQAAAAIAIdO4kDemaEO&#10;VgIAAJ0EAAAOAAAAAAAAAAEAIAAAACcBAABkcnMvZTJvRG9jLnhtbFBLBQYAAAAABgAGAFkBAADv&#10;BQAAAAA=&#10;">
                      <v:fill on="t" focussize="0,0"/>
                      <v:stroke weight="0.5pt" color="#000000" joinstyle="bevel"/>
                      <v:imagedata o:title=""/>
                      <o:lock v:ext="edit" aspectratio="f"/>
                      <v:textbox inset="0mm,0mm,0mm,0mm">
                        <w:txbxContent>
                          <w:p>
                            <w:pPr>
                              <w:adjustRightInd w:val="0"/>
                              <w:snapToGrid w:val="0"/>
                              <w:jc w:val="center"/>
                              <w:rPr>
                                <w:sz w:val="15"/>
                                <w:szCs w:val="15"/>
                              </w:rPr>
                            </w:pPr>
                            <w:r>
                              <w:rPr>
                                <w:rFonts w:hint="eastAsia"/>
                                <w:sz w:val="15"/>
                                <w:szCs w:val="15"/>
                              </w:rPr>
                              <w:t>英语语言技能实训1</w:t>
                            </w:r>
                          </w:p>
                          <w:p>
                            <w:pPr>
                              <w:adjustRightInd w:val="0"/>
                              <w:snapToGrid w:val="0"/>
                              <w:jc w:val="center"/>
                              <w:rPr>
                                <w:sz w:val="15"/>
                                <w:szCs w:val="15"/>
                              </w:rPr>
                            </w:pPr>
                          </w:p>
                        </w:txbxContent>
                      </v:textbox>
                    </v:roundrect>
                  </w:pict>
                </mc:Fallback>
              </mc:AlternateContent>
            </w:r>
            <w:r>
              <w:rPr>
                <w:rFonts w:ascii="Times New Roman" w:hAnsi="Times New Roman" w:cs="Times New Roman"/>
                <w:sz w:val="15"/>
                <w:szCs w:val="15"/>
              </w:rPr>
              <mc:AlternateContent>
                <mc:Choice Requires="wps">
                  <w:drawing>
                    <wp:anchor distT="0" distB="0" distL="114300" distR="114300" simplePos="0" relativeHeight="251676672" behindDoc="0" locked="0" layoutInCell="1" allowOverlap="1">
                      <wp:simplePos x="0" y="0"/>
                      <wp:positionH relativeFrom="column">
                        <wp:posOffset>42545</wp:posOffset>
                      </wp:positionH>
                      <wp:positionV relativeFrom="paragraph">
                        <wp:posOffset>1707515</wp:posOffset>
                      </wp:positionV>
                      <wp:extent cx="935990" cy="153035"/>
                      <wp:effectExtent l="0" t="0" r="16510" b="18415"/>
                      <wp:wrapNone/>
                      <wp:docPr id="213" name="圆角矩形 213"/>
                      <wp:cNvGraphicFramePr/>
                      <a:graphic xmlns:a="http://schemas.openxmlformats.org/drawingml/2006/main">
                        <a:graphicData uri="http://schemas.microsoft.com/office/word/2010/wordprocessingShape">
                          <wps:wsp>
                            <wps:cNvSpPr>
                              <a:spLocks noChangeArrowheads="1"/>
                            </wps:cNvSpPr>
                            <wps:spPr bwMode="auto">
                              <a:xfrm flipH="1">
                                <a:off x="0" y="0"/>
                                <a:ext cx="935990" cy="153035"/>
                              </a:xfrm>
                              <a:prstGeom prst="roundRect">
                                <a:avLst>
                                  <a:gd name="adj" fmla="val 27838"/>
                                </a:avLst>
                              </a:prstGeom>
                              <a:solidFill>
                                <a:srgbClr val="FFFFFF"/>
                              </a:solidFill>
                              <a:ln w="6350">
                                <a:solidFill>
                                  <a:srgbClr val="000000"/>
                                </a:solidFill>
                                <a:bevel/>
                              </a:ln>
                            </wps:spPr>
                            <wps:txbx>
                              <w:txbxContent>
                                <w:p>
                                  <w:pPr>
                                    <w:adjustRightInd w:val="0"/>
                                    <w:snapToGrid w:val="0"/>
                                    <w:jc w:val="center"/>
                                    <w:rPr>
                                      <w:sz w:val="15"/>
                                      <w:szCs w:val="15"/>
                                    </w:rPr>
                                  </w:pPr>
                                  <w:r>
                                    <w:rPr>
                                      <w:rFonts w:hint="eastAsia"/>
                                      <w:sz w:val="15"/>
                                      <w:szCs w:val="15"/>
                                    </w:rPr>
                                    <w:t>综合商务英语</w:t>
                                  </w:r>
                                </w:p>
                                <w:p>
                                  <w:pPr>
                                    <w:adjustRightInd w:val="0"/>
                                    <w:snapToGrid w:val="0"/>
                                    <w:jc w:val="center"/>
                                    <w:rPr>
                                      <w:sz w:val="15"/>
                                      <w:szCs w:val="15"/>
                                    </w:rPr>
                                  </w:pPr>
                                </w:p>
                              </w:txbxContent>
                            </wps:txbx>
                            <wps:bodyPr rot="0" vert="horz" wrap="square" lIns="0" tIns="0" rIns="0" bIns="0" anchor="t" anchorCtr="0" upright="1">
                              <a:noAutofit/>
                            </wps:bodyPr>
                          </wps:wsp>
                        </a:graphicData>
                      </a:graphic>
                    </wp:anchor>
                  </w:drawing>
                </mc:Choice>
                <mc:Fallback>
                  <w:pict>
                    <v:roundrect id="_x0000_s1026" o:spid="_x0000_s1026" o:spt="2" style="position:absolute;left:0pt;flip:x;margin-left:3.35pt;margin-top:134.45pt;height:12.05pt;width:73.7pt;z-index:251676672;mso-width-relative:page;mso-height-relative:page;" fillcolor="#FFFFFF" filled="t" stroked="t" coordsize="21600,21600" arcsize="0.27837962962963" o:gfxdata="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">
                      <v:fill on="t" focussize="0,0"/>
                      <v:stroke weight="0.5pt" color="#000000" joinstyle="bevel"/>
                      <v:imagedata o:title=""/>
                      <o:lock v:ext="edit" aspectratio="f"/>
                      <v:textbox inset="0mm,0mm,0mm,0mm">
                        <w:txbxContent>
                          <w:p>
                            <w:pPr>
                              <w:adjustRightInd w:val="0"/>
                              <w:snapToGrid w:val="0"/>
                              <w:jc w:val="center"/>
                              <w:rPr>
                                <w:sz w:val="15"/>
                                <w:szCs w:val="15"/>
                              </w:rPr>
                            </w:pPr>
                            <w:r>
                              <w:rPr>
                                <w:rFonts w:hint="eastAsia"/>
                                <w:sz w:val="15"/>
                                <w:szCs w:val="15"/>
                              </w:rPr>
                              <w:t>综合商务英语</w:t>
                            </w:r>
                          </w:p>
                          <w:p>
                            <w:pPr>
                              <w:adjustRightInd w:val="0"/>
                              <w:snapToGrid w:val="0"/>
                              <w:jc w:val="center"/>
                              <w:rPr>
                                <w:sz w:val="15"/>
                                <w:szCs w:val="15"/>
                              </w:rPr>
                            </w:pPr>
                          </w:p>
                        </w:txbxContent>
                      </v:textbox>
                    </v:roundrect>
                  </w:pict>
                </mc:Fallback>
              </mc:AlternateContent>
            </w:r>
            <w:r>
              <w:rPr>
                <w:rFonts w:ascii="Times New Roman" w:hAnsi="Times New Roman" w:cs="Times New Roman"/>
                <w:b/>
                <w:sz w:val="15"/>
                <w:szCs w:val="15"/>
              </w:rPr>
              <mc:AlternateContent>
                <mc:Choice Requires="wps">
                  <w:drawing>
                    <wp:anchor distT="0" distB="0" distL="114300" distR="114300" simplePos="0" relativeHeight="251702272" behindDoc="0" locked="0" layoutInCell="1" allowOverlap="1">
                      <wp:simplePos x="0" y="0"/>
                      <wp:positionH relativeFrom="column">
                        <wp:posOffset>963930</wp:posOffset>
                      </wp:positionH>
                      <wp:positionV relativeFrom="paragraph">
                        <wp:posOffset>2566670</wp:posOffset>
                      </wp:positionV>
                      <wp:extent cx="419100" cy="0"/>
                      <wp:effectExtent l="0" t="76200" r="19050" b="95250"/>
                      <wp:wrapNone/>
                      <wp:docPr id="227" name="直接箭头连接符 227"/>
                      <wp:cNvGraphicFramePr/>
                      <a:graphic xmlns:a="http://schemas.openxmlformats.org/drawingml/2006/main">
                        <a:graphicData uri="http://schemas.microsoft.com/office/word/2010/wordprocessingShape">
                          <wps:wsp>
                            <wps:cNvCnPr>
                              <a:cxnSpLocks noChangeShapeType="1"/>
                            </wps:cNvCnPr>
                            <wps:spPr bwMode="auto">
                              <a:xfrm>
                                <a:off x="0" y="0"/>
                                <a:ext cx="419100" cy="0"/>
                              </a:xfrm>
                              <a:prstGeom prst="straightConnector1">
                                <a:avLst/>
                              </a:prstGeom>
                              <a:noFill/>
                              <a:ln w="12700">
                                <a:solidFill>
                                  <a:srgbClr val="000000"/>
                                </a:solidFill>
                                <a:round/>
                                <a:tailEnd type="stealth" w="med" len="med"/>
                              </a:ln>
                            </wps:spPr>
                            <wps:bodyPr/>
                          </wps:wsp>
                        </a:graphicData>
                      </a:graphic>
                    </wp:anchor>
                  </w:drawing>
                </mc:Choice>
                <mc:Fallback>
                  <w:pict>
                    <v:shape id="_x0000_s1026" o:spid="_x0000_s1026" o:spt="32" type="#_x0000_t32" style="position:absolute;left:0pt;margin-left:75.9pt;margin-top:202.1pt;height:0pt;width:33pt;z-index:251702272;mso-width-relative:page;mso-height-relative:page;" filled="f" stroked="t" coordsize="21600,21600" o:gfxdata="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OBqV7TWAAAACwEAAA8AAAAAAAAAAQAgAAAA&#10;IgAAAGRycy9kb3ducmV2LnhtbFBLAQIUABQAAAAIAIdO4kC9Xx/3DQIAAO8DAAAOAAAAAAAAAAEA&#10;IAAAACUBAABkcnMvZTJvRG9jLnhtbFBLBQYAAAAABgAGAFkBAACkBQAAAAA=&#10;">
                      <v:fill on="f" focussize="0,0"/>
                      <v:stroke weight="1pt" color="#000000" joinstyle="round" endarrow="classic"/>
                      <v:imagedata o:title=""/>
                      <o:lock v:ext="edit" aspectratio="f"/>
                    </v:shape>
                  </w:pict>
                </mc:Fallback>
              </mc:AlternateContent>
            </w:r>
            <w:r>
              <w:rPr>
                <w:rFonts w:ascii="Times New Roman" w:hAnsi="Times New Roman" w:cs="Times New Roman"/>
                <w:b/>
                <w:sz w:val="15"/>
                <w:szCs w:val="15"/>
              </w:rPr>
              <mc:AlternateContent>
                <mc:Choice Requires="wps">
                  <w:drawing>
                    <wp:anchor distT="0" distB="0" distL="114300" distR="114300" simplePos="0" relativeHeight="251704320" behindDoc="0" locked="0" layoutInCell="1" allowOverlap="1">
                      <wp:simplePos x="0" y="0"/>
                      <wp:positionH relativeFrom="column">
                        <wp:posOffset>-1322070</wp:posOffset>
                      </wp:positionH>
                      <wp:positionV relativeFrom="paragraph">
                        <wp:posOffset>2560320</wp:posOffset>
                      </wp:positionV>
                      <wp:extent cx="266700" cy="0"/>
                      <wp:effectExtent l="0" t="76200" r="19050" b="95250"/>
                      <wp:wrapNone/>
                      <wp:docPr id="229" name="直接箭头连接符 229"/>
                      <wp:cNvGraphicFramePr/>
                      <a:graphic xmlns:a="http://schemas.openxmlformats.org/drawingml/2006/main">
                        <a:graphicData uri="http://schemas.microsoft.com/office/word/2010/wordprocessingShape">
                          <wps:wsp>
                            <wps:cNvCnPr>
                              <a:cxnSpLocks noChangeShapeType="1"/>
                            </wps:cNvCnPr>
                            <wps:spPr bwMode="auto">
                              <a:xfrm>
                                <a:off x="0" y="0"/>
                                <a:ext cx="266700" cy="0"/>
                              </a:xfrm>
                              <a:prstGeom prst="straightConnector1">
                                <a:avLst/>
                              </a:prstGeom>
                              <a:noFill/>
                              <a:ln w="12700">
                                <a:solidFill>
                                  <a:srgbClr val="000000"/>
                                </a:solidFill>
                                <a:round/>
                                <a:tailEnd type="stealth" w="med" len="med"/>
                              </a:ln>
                            </wps:spPr>
                            <wps:bodyPr/>
                          </wps:wsp>
                        </a:graphicData>
                      </a:graphic>
                    </wp:anchor>
                  </w:drawing>
                </mc:Choice>
                <mc:Fallback>
                  <w:pict>
                    <v:shape id="_x0000_s1026" o:spid="_x0000_s1026" o:spt="32" type="#_x0000_t32" style="position:absolute;left:0pt;margin-left:-104.1pt;margin-top:201.6pt;height:0pt;width:21pt;z-index:251704320;mso-width-relative:page;mso-height-relative:page;" filled="f" stroked="t" coordsize="21600,21600" o:gfxdata="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DS9/MV2AAAAA0BAAAPAAAAAAAAAAEAIAAA&#10;ACIAAABkcnMvZG93bnJldi54bWxQSwECFAAUAAAACACHTuJAeKPD4wwCAADvAwAADgAAAAAAAAAB&#10;ACAAAAAnAQAAZHJzL2Uyb0RvYy54bWxQSwUGAAAAAAYABgBZAQAApQUAAAAA&#10;">
                      <v:fill on="f" focussize="0,0"/>
                      <v:stroke weight="1pt" color="#000000" joinstyle="round" endarrow="classic"/>
                      <v:imagedata o:title=""/>
                      <o:lock v:ext="edit" aspectratio="f"/>
                    </v:shape>
                  </w:pict>
                </mc:Fallback>
              </mc:AlternateContent>
            </w:r>
            <w:r>
              <w:rPr>
                <w:rFonts w:ascii="Times New Roman" w:hAnsi="Times New Roman" w:cs="Times New Roman"/>
                <w:b/>
                <w:sz w:val="15"/>
                <w:szCs w:val="15"/>
              </w:rPr>
              <mc:AlternateContent>
                <mc:Choice Requires="wps">
                  <w:drawing>
                    <wp:anchor distT="0" distB="0" distL="114300" distR="114300" simplePos="0" relativeHeight="251691008" behindDoc="0" locked="0" layoutInCell="1" allowOverlap="1">
                      <wp:simplePos x="0" y="0"/>
                      <wp:positionH relativeFrom="column">
                        <wp:posOffset>-1090930</wp:posOffset>
                      </wp:positionH>
                      <wp:positionV relativeFrom="paragraph">
                        <wp:posOffset>2471420</wp:posOffset>
                      </wp:positionV>
                      <wp:extent cx="935990" cy="170180"/>
                      <wp:effectExtent l="0" t="0" r="16510" b="20320"/>
                      <wp:wrapNone/>
                      <wp:docPr id="223" name="圆角矩形 223"/>
                      <wp:cNvGraphicFramePr/>
                      <a:graphic xmlns:a="http://schemas.openxmlformats.org/drawingml/2006/main">
                        <a:graphicData uri="http://schemas.microsoft.com/office/word/2010/wordprocessingShape">
                          <wps:wsp>
                            <wps:cNvSpPr>
                              <a:spLocks noChangeArrowheads="1"/>
                            </wps:cNvSpPr>
                            <wps:spPr bwMode="auto">
                              <a:xfrm flipH="1">
                                <a:off x="0" y="0"/>
                                <a:ext cx="935990" cy="170180"/>
                              </a:xfrm>
                              <a:prstGeom prst="roundRect">
                                <a:avLst>
                                  <a:gd name="adj" fmla="val 27838"/>
                                </a:avLst>
                              </a:prstGeom>
                              <a:solidFill>
                                <a:srgbClr val="FFFFFF"/>
                              </a:solidFill>
                              <a:ln w="6350">
                                <a:solidFill>
                                  <a:srgbClr val="000000"/>
                                </a:solidFill>
                                <a:bevel/>
                              </a:ln>
                            </wps:spPr>
                            <wps:txbx>
                              <w:txbxContent>
                                <w:p>
                                  <w:pPr>
                                    <w:adjustRightInd w:val="0"/>
                                    <w:snapToGrid w:val="0"/>
                                    <w:jc w:val="center"/>
                                    <w:rPr>
                                      <w:sz w:val="15"/>
                                      <w:szCs w:val="15"/>
                                    </w:rPr>
                                  </w:pPr>
                                  <w:r>
                                    <w:rPr>
                                      <w:rFonts w:hint="eastAsia"/>
                                      <w:sz w:val="15"/>
                                      <w:szCs w:val="15"/>
                                    </w:rPr>
                                    <w:t>商务英语读写</w:t>
                                  </w:r>
                                </w:p>
                                <w:p>
                                  <w:pPr>
                                    <w:adjustRightInd w:val="0"/>
                                    <w:snapToGrid w:val="0"/>
                                    <w:rPr>
                                      <w:sz w:val="15"/>
                                      <w:szCs w:val="15"/>
                                    </w:rPr>
                                  </w:pPr>
                                </w:p>
                              </w:txbxContent>
                            </wps:txbx>
                            <wps:bodyPr rot="0" vert="horz" wrap="square" lIns="0" tIns="0" rIns="0" bIns="0" anchor="t" anchorCtr="0" upright="1">
                              <a:noAutofit/>
                            </wps:bodyPr>
                          </wps:wsp>
                        </a:graphicData>
                      </a:graphic>
                    </wp:anchor>
                  </w:drawing>
                </mc:Choice>
                <mc:Fallback>
                  <w:pict>
                    <v:roundrect id="_x0000_s1026" o:spid="_x0000_s1026" o:spt="2" style="position:absolute;left:0pt;flip:x;margin-left:-85.9pt;margin-top:194.6pt;height:13.4pt;width:73.7pt;z-index:251691008;mso-width-relative:page;mso-height-relative:page;" fillcolor="#FFFFFF" filled="t" stroked="t" coordsize="21600,21600" arcsize="0.27837962962963" o:gfxdata="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Dl&#10;Trxw2wAAAAwBAAAPAAAAAAAAAAEAIAAAACIAAABkcnMvZG93bnJldi54bWxQSwECFAAUAAAACACH&#10;TuJA/c9KnVoCAAChBAAADgAAAAAAAAABACAAAAAqAQAAZHJzL2Uyb0RvYy54bWxQSwUGAAAAAAYA&#10;BgBZAQAA9gUAAAAA&#10;">
                      <v:fill on="t" focussize="0,0"/>
                      <v:stroke weight="0.5pt" color="#000000" joinstyle="bevel"/>
                      <v:imagedata o:title=""/>
                      <o:lock v:ext="edit" aspectratio="f"/>
                      <v:textbox inset="0mm,0mm,0mm,0mm">
                        <w:txbxContent>
                          <w:p>
                            <w:pPr>
                              <w:adjustRightInd w:val="0"/>
                              <w:snapToGrid w:val="0"/>
                              <w:jc w:val="center"/>
                              <w:rPr>
                                <w:sz w:val="15"/>
                                <w:szCs w:val="15"/>
                              </w:rPr>
                            </w:pPr>
                            <w:r>
                              <w:rPr>
                                <w:rFonts w:hint="eastAsia"/>
                                <w:sz w:val="15"/>
                                <w:szCs w:val="15"/>
                              </w:rPr>
                              <w:t>商务英语读写</w:t>
                            </w:r>
                          </w:p>
                          <w:p>
                            <w:pPr>
                              <w:adjustRightInd w:val="0"/>
                              <w:snapToGrid w:val="0"/>
                              <w:rPr>
                                <w:sz w:val="15"/>
                                <w:szCs w:val="15"/>
                              </w:rPr>
                            </w:pPr>
                          </w:p>
                        </w:txbxContent>
                      </v:textbox>
                    </v:roundrect>
                  </w:pict>
                </mc:Fallback>
              </mc:AlternateContent>
            </w:r>
            <w:r>
              <w:rPr>
                <w:rFonts w:ascii="Times New Roman" w:hAnsi="Times New Roman" w:cs="Times New Roman"/>
                <w:b/>
                <w:sz w:val="15"/>
                <w:szCs w:val="15"/>
              </w:rPr>
              <mc:AlternateContent>
                <mc:Choice Requires="wps">
                  <w:drawing>
                    <wp:anchor distT="0" distB="0" distL="114300" distR="114300" simplePos="0" relativeHeight="251698176" behindDoc="0" locked="0" layoutInCell="1" allowOverlap="1">
                      <wp:simplePos x="0" y="0"/>
                      <wp:positionH relativeFrom="column">
                        <wp:posOffset>-147320</wp:posOffset>
                      </wp:positionH>
                      <wp:positionV relativeFrom="paragraph">
                        <wp:posOffset>2552700</wp:posOffset>
                      </wp:positionV>
                      <wp:extent cx="177165" cy="0"/>
                      <wp:effectExtent l="0" t="76200" r="13335" b="95250"/>
                      <wp:wrapNone/>
                      <wp:docPr id="226" name="直接箭头连接符 226"/>
                      <wp:cNvGraphicFramePr/>
                      <a:graphic xmlns:a="http://schemas.openxmlformats.org/drawingml/2006/main">
                        <a:graphicData uri="http://schemas.microsoft.com/office/word/2010/wordprocessingShape">
                          <wps:wsp>
                            <wps:cNvCnPr>
                              <a:cxnSpLocks noChangeShapeType="1"/>
                            </wps:cNvCnPr>
                            <wps:spPr bwMode="auto">
                              <a:xfrm>
                                <a:off x="0" y="0"/>
                                <a:ext cx="177165" cy="0"/>
                              </a:xfrm>
                              <a:prstGeom prst="straightConnector1">
                                <a:avLst/>
                              </a:prstGeom>
                              <a:noFill/>
                              <a:ln w="12700">
                                <a:solidFill>
                                  <a:srgbClr val="000000"/>
                                </a:solidFill>
                                <a:round/>
                                <a:tailEnd type="stealth" w="med" len="med"/>
                              </a:ln>
                            </wps:spPr>
                            <wps:bodyPr/>
                          </wps:wsp>
                        </a:graphicData>
                      </a:graphic>
                    </wp:anchor>
                  </w:drawing>
                </mc:Choice>
                <mc:Fallback>
                  <w:pict>
                    <v:shape id="_x0000_s1026" o:spid="_x0000_s1026" o:spt="32" type="#_x0000_t32" style="position:absolute;left:0pt;margin-left:-11.6pt;margin-top:201pt;height:0pt;width:13.95pt;z-index:251698176;mso-width-relative:page;mso-height-relative:page;" filled="f" stroked="t" coordsize="21600,21600" o:gfxdata="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rQdP0NUAAAAJAQAADwAAAAAAAAABACAA&#10;AAAiAAAAZHJzL2Rvd25yZXYueG1sUEsBAhQAFAAAAAgAh07iQFsllcYQAgAA7wMAAA4AAAAAAAAA&#10;AQAgAAAAJAEAAGRycy9lMm9Eb2MueG1sUEsFBgAAAAAGAAYAWQEAAKYFAAAAAA==&#10;">
                      <v:fill on="f" focussize="0,0"/>
                      <v:stroke weight="1pt" color="#000000" joinstyle="round" endarrow="classic"/>
                      <v:imagedata o:title=""/>
                      <o:lock v:ext="edit" aspectratio="f"/>
                    </v:shape>
                  </w:pict>
                </mc:Fallback>
              </mc:AlternateContent>
            </w:r>
            <w:r>
              <w:rPr>
                <w:rFonts w:ascii="Times New Roman" w:hAnsi="Times New Roman" w:cs="Times New Roman"/>
                <w:b/>
                <w:sz w:val="15"/>
                <w:szCs w:val="15"/>
              </w:rPr>
              <mc:AlternateContent>
                <mc:Choice Requires="wps">
                  <w:drawing>
                    <wp:anchor distT="0" distB="0" distL="114300" distR="114300" simplePos="0" relativeHeight="251695104" behindDoc="0" locked="0" layoutInCell="1" allowOverlap="1">
                      <wp:simplePos x="0" y="0"/>
                      <wp:positionH relativeFrom="column">
                        <wp:posOffset>20320</wp:posOffset>
                      </wp:positionH>
                      <wp:positionV relativeFrom="paragraph">
                        <wp:posOffset>2455545</wp:posOffset>
                      </wp:positionV>
                      <wp:extent cx="935990" cy="176530"/>
                      <wp:effectExtent l="0" t="0" r="16510" b="13970"/>
                      <wp:wrapNone/>
                      <wp:docPr id="224" name="圆角矩形 224"/>
                      <wp:cNvGraphicFramePr/>
                      <a:graphic xmlns:a="http://schemas.openxmlformats.org/drawingml/2006/main">
                        <a:graphicData uri="http://schemas.microsoft.com/office/word/2010/wordprocessingShape">
                          <wps:wsp>
                            <wps:cNvSpPr>
                              <a:spLocks noChangeArrowheads="1"/>
                            </wps:cNvSpPr>
                            <wps:spPr bwMode="auto">
                              <a:xfrm flipH="1">
                                <a:off x="0" y="0"/>
                                <a:ext cx="935990" cy="176530"/>
                              </a:xfrm>
                              <a:prstGeom prst="roundRect">
                                <a:avLst>
                                  <a:gd name="adj" fmla="val 27838"/>
                                </a:avLst>
                              </a:prstGeom>
                              <a:solidFill>
                                <a:srgbClr val="FFFFFF"/>
                              </a:solidFill>
                              <a:ln w="6350">
                                <a:solidFill>
                                  <a:srgbClr val="000000"/>
                                </a:solidFill>
                                <a:bevel/>
                              </a:ln>
                            </wps:spPr>
                            <wps:txbx>
                              <w:txbxContent>
                                <w:p>
                                  <w:pPr>
                                    <w:adjustRightInd w:val="0"/>
                                    <w:snapToGrid w:val="0"/>
                                    <w:jc w:val="center"/>
                                    <w:rPr>
                                      <w:sz w:val="15"/>
                                      <w:szCs w:val="15"/>
                                    </w:rPr>
                                  </w:pPr>
                                  <w:r>
                                    <w:rPr>
                                      <w:rFonts w:hint="eastAsia"/>
                                      <w:sz w:val="15"/>
                                      <w:szCs w:val="15"/>
                                    </w:rPr>
                                    <w:t>商务英语读写</w:t>
                                  </w:r>
                                </w:p>
                                <w:p>
                                  <w:pPr>
                                    <w:adjustRightInd w:val="0"/>
                                    <w:snapToGrid w:val="0"/>
                                    <w:jc w:val="center"/>
                                    <w:rPr>
                                      <w:sz w:val="15"/>
                                      <w:szCs w:val="15"/>
                                    </w:rPr>
                                  </w:pPr>
                                </w:p>
                              </w:txbxContent>
                            </wps:txbx>
                            <wps:bodyPr rot="0" vert="horz" wrap="square" lIns="0" tIns="0" rIns="0" bIns="0" anchor="t" anchorCtr="0" upright="1">
                              <a:noAutofit/>
                            </wps:bodyPr>
                          </wps:wsp>
                        </a:graphicData>
                      </a:graphic>
                    </wp:anchor>
                  </w:drawing>
                </mc:Choice>
                <mc:Fallback>
                  <w:pict>
                    <v:roundrect id="_x0000_s1026" o:spid="_x0000_s1026" o:spt="2" style="position:absolute;left:0pt;flip:x;margin-left:1.6pt;margin-top:193.35pt;height:13.9pt;width:73.7pt;z-index:251695104;mso-width-relative:page;mso-height-relative:page;" fillcolor="#FFFFFF" filled="t" stroked="t" coordsize="21600,21600" arcsize="0.27837962962963" o:gfxdata="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AAAAABkcnMvUEsBAhQAFAAAAAgAh07iQK8s&#10;xhbZAAAACQEAAA8AAAAAAAAAAQAgAAAAIgAAAGRycy9kb3ducmV2LnhtbFBLAQIUABQAAAAIAIdO&#10;4kDJNKnzWwIAAKEEAAAOAAAAAAAAAAEAIAAAACgBAABkcnMvZTJvRG9jLnhtbFBLBQYAAAAABgAG&#10;AFkBAAD1BQAAAAA=&#10;">
                      <v:fill on="t" focussize="0,0"/>
                      <v:stroke weight="0.5pt" color="#000000" joinstyle="bevel"/>
                      <v:imagedata o:title=""/>
                      <o:lock v:ext="edit" aspectratio="f"/>
                      <v:textbox inset="0mm,0mm,0mm,0mm">
                        <w:txbxContent>
                          <w:p>
                            <w:pPr>
                              <w:adjustRightInd w:val="0"/>
                              <w:snapToGrid w:val="0"/>
                              <w:jc w:val="center"/>
                              <w:rPr>
                                <w:sz w:val="15"/>
                                <w:szCs w:val="15"/>
                              </w:rPr>
                            </w:pPr>
                            <w:r>
                              <w:rPr>
                                <w:rFonts w:hint="eastAsia"/>
                                <w:sz w:val="15"/>
                                <w:szCs w:val="15"/>
                              </w:rPr>
                              <w:t>商务英语读写</w:t>
                            </w:r>
                          </w:p>
                          <w:p>
                            <w:pPr>
                              <w:adjustRightInd w:val="0"/>
                              <w:snapToGrid w:val="0"/>
                              <w:jc w:val="center"/>
                              <w:rPr>
                                <w:sz w:val="15"/>
                                <w:szCs w:val="15"/>
                              </w:rPr>
                            </w:pPr>
                          </w:p>
                        </w:txbxContent>
                      </v:textbox>
                    </v:roundrect>
                  </w:pict>
                </mc:Fallback>
              </mc:AlternateContent>
            </w:r>
            <w:r>
              <w:rPr>
                <w:rFonts w:ascii="Times New Roman" w:hAnsi="Times New Roman" w:cs="Times New Roman"/>
                <w:b/>
                <w:sz w:val="15"/>
                <w:szCs w:val="15"/>
              </w:rPr>
              <mc:AlternateContent>
                <mc:Choice Requires="wps">
                  <w:drawing>
                    <wp:anchor distT="0" distB="0" distL="114300" distR="114300" simplePos="0" relativeHeight="251694080" behindDoc="0" locked="0" layoutInCell="1" allowOverlap="1">
                      <wp:simplePos x="0" y="0"/>
                      <wp:positionH relativeFrom="column">
                        <wp:posOffset>-2252980</wp:posOffset>
                      </wp:positionH>
                      <wp:positionV relativeFrom="paragraph">
                        <wp:posOffset>2458720</wp:posOffset>
                      </wp:positionV>
                      <wp:extent cx="935990" cy="177800"/>
                      <wp:effectExtent l="0" t="0" r="16510" b="12700"/>
                      <wp:wrapNone/>
                      <wp:docPr id="222" name="圆角矩形 222"/>
                      <wp:cNvGraphicFramePr/>
                      <a:graphic xmlns:a="http://schemas.openxmlformats.org/drawingml/2006/main">
                        <a:graphicData uri="http://schemas.microsoft.com/office/word/2010/wordprocessingShape">
                          <wps:wsp>
                            <wps:cNvSpPr>
                              <a:spLocks noChangeArrowheads="1"/>
                            </wps:cNvSpPr>
                            <wps:spPr bwMode="auto">
                              <a:xfrm flipH="1">
                                <a:off x="0" y="0"/>
                                <a:ext cx="935990" cy="177800"/>
                              </a:xfrm>
                              <a:prstGeom prst="roundRect">
                                <a:avLst>
                                  <a:gd name="adj" fmla="val 27838"/>
                                </a:avLst>
                              </a:prstGeom>
                              <a:solidFill>
                                <a:srgbClr val="FFFFFF"/>
                              </a:solidFill>
                              <a:ln w="6350">
                                <a:solidFill>
                                  <a:srgbClr val="000000"/>
                                </a:solidFill>
                                <a:bevel/>
                              </a:ln>
                            </wps:spPr>
                            <wps:txbx>
                              <w:txbxContent>
                                <w:p>
                                  <w:pPr>
                                    <w:adjustRightInd w:val="0"/>
                                    <w:snapToGrid w:val="0"/>
                                    <w:jc w:val="center"/>
                                    <w:rPr>
                                      <w:rFonts w:ascii="宋体" w:hAnsi="宋体"/>
                                      <w:sz w:val="15"/>
                                      <w:szCs w:val="15"/>
                                    </w:rPr>
                                  </w:pPr>
                                  <w:r>
                                    <w:rPr>
                                      <w:rFonts w:hint="eastAsia" w:ascii="宋体" w:hAnsi="宋体"/>
                                      <w:sz w:val="15"/>
                                      <w:szCs w:val="15"/>
                                    </w:rPr>
                                    <w:t>商务英语读写</w:t>
                                  </w:r>
                                </w:p>
                              </w:txbxContent>
                            </wps:txbx>
                            <wps:bodyPr rot="0" vert="horz" wrap="square" lIns="0" tIns="0" rIns="0" bIns="0" anchor="t" anchorCtr="0" upright="1">
                              <a:noAutofit/>
                            </wps:bodyPr>
                          </wps:wsp>
                        </a:graphicData>
                      </a:graphic>
                    </wp:anchor>
                  </w:drawing>
                </mc:Choice>
                <mc:Fallback>
                  <w:pict>
                    <v:roundrect id="_x0000_s1026" o:spid="_x0000_s1026" o:spt="2" style="position:absolute;left:0pt;flip:x;margin-left:-177.4pt;margin-top:193.6pt;height:14pt;width:73.7pt;z-index:251694080;mso-width-relative:page;mso-height-relative:page;" fillcolor="#FFFFFF" filled="t" stroked="t" coordsize="21600,21600" arcsize="0.27837962962963" o:gfxdata="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AAAAABkcnMvUEsBAhQAFAAAAAgAh07i&#10;QE/UYDrcAAAADQEAAA8AAAAAAAAAAQAgAAAAIgAAAGRycy9kb3ducmV2LnhtbFBLAQIUABQAAAAI&#10;AIdO4kBz4M/AWwIAAKEEAAAOAAAAAAAAAAEAIAAAACsBAABkcnMvZTJvRG9jLnhtbFBLBQYAAAAA&#10;BgAGAFkBAAD4BQAAAAA=&#10;">
                      <v:fill on="t" focussize="0,0"/>
                      <v:stroke weight="0.5pt" color="#000000" joinstyle="bevel"/>
                      <v:imagedata o:title=""/>
                      <o:lock v:ext="edit" aspectratio="f"/>
                      <v:textbox inset="0mm,0mm,0mm,0mm">
                        <w:txbxContent>
                          <w:p>
                            <w:pPr>
                              <w:adjustRightInd w:val="0"/>
                              <w:snapToGrid w:val="0"/>
                              <w:jc w:val="center"/>
                              <w:rPr>
                                <w:rFonts w:ascii="宋体" w:hAnsi="宋体"/>
                                <w:sz w:val="15"/>
                                <w:szCs w:val="15"/>
                              </w:rPr>
                            </w:pPr>
                            <w:r>
                              <w:rPr>
                                <w:rFonts w:hint="eastAsia" w:ascii="宋体" w:hAnsi="宋体"/>
                                <w:sz w:val="15"/>
                                <w:szCs w:val="15"/>
                              </w:rPr>
                              <w:t>商务英语读写</w:t>
                            </w:r>
                          </w:p>
                        </w:txbxContent>
                      </v:textbox>
                    </v:roundrect>
                  </w:pict>
                </mc:Fallback>
              </mc:AlternateContent>
            </w:r>
            <w:r>
              <w:rPr>
                <w:rFonts w:ascii="Times New Roman" w:hAnsi="Times New Roman" w:cs="Times New Roman"/>
                <w:b/>
                <w:sz w:val="15"/>
                <w:szCs w:val="15"/>
              </w:rPr>
              <mc:AlternateContent>
                <mc:Choice Requires="wps">
                  <w:drawing>
                    <wp:anchor distT="0" distB="0" distL="114300" distR="114300" simplePos="0" relativeHeight="251701248" behindDoc="0" locked="0" layoutInCell="1" allowOverlap="1">
                      <wp:simplePos x="0" y="0"/>
                      <wp:positionH relativeFrom="column">
                        <wp:posOffset>20955</wp:posOffset>
                      </wp:positionH>
                      <wp:positionV relativeFrom="paragraph">
                        <wp:posOffset>2981960</wp:posOffset>
                      </wp:positionV>
                      <wp:extent cx="935990" cy="167005"/>
                      <wp:effectExtent l="0" t="0" r="16510" b="23495"/>
                      <wp:wrapNone/>
                      <wp:docPr id="278" name="圆角矩形 278"/>
                      <wp:cNvGraphicFramePr/>
                      <a:graphic xmlns:a="http://schemas.openxmlformats.org/drawingml/2006/main">
                        <a:graphicData uri="http://schemas.microsoft.com/office/word/2010/wordprocessingShape">
                          <wps:wsp>
                            <wps:cNvSpPr>
                              <a:spLocks noChangeArrowheads="1"/>
                            </wps:cNvSpPr>
                            <wps:spPr bwMode="auto">
                              <a:xfrm flipH="1">
                                <a:off x="0" y="0"/>
                                <a:ext cx="935990" cy="167005"/>
                              </a:xfrm>
                              <a:prstGeom prst="roundRect">
                                <a:avLst>
                                  <a:gd name="adj" fmla="val 27838"/>
                                </a:avLst>
                              </a:prstGeom>
                              <a:solidFill>
                                <a:srgbClr val="FFFFFF"/>
                              </a:solidFill>
                              <a:ln w="6350">
                                <a:solidFill>
                                  <a:srgbClr val="000000"/>
                                </a:solidFill>
                                <a:bevel/>
                              </a:ln>
                            </wps:spPr>
                            <wps:txbx>
                              <w:txbxContent>
                                <w:p>
                                  <w:pPr>
                                    <w:adjustRightInd w:val="0"/>
                                    <w:snapToGrid w:val="0"/>
                                    <w:jc w:val="center"/>
                                    <w:rPr>
                                      <w:sz w:val="15"/>
                                      <w:szCs w:val="15"/>
                                    </w:rPr>
                                  </w:pPr>
                                  <w:r>
                                    <w:rPr>
                                      <w:rFonts w:hint="eastAsia"/>
                                      <w:sz w:val="15"/>
                                      <w:szCs w:val="15"/>
                                    </w:rPr>
                                    <w:t>英美文学导论</w:t>
                                  </w:r>
                                </w:p>
                                <w:p>
                                  <w:pPr>
                                    <w:adjustRightInd w:val="0"/>
                                    <w:snapToGrid w:val="0"/>
                                    <w:jc w:val="center"/>
                                    <w:rPr>
                                      <w:sz w:val="15"/>
                                      <w:szCs w:val="15"/>
                                    </w:rPr>
                                  </w:pPr>
                                </w:p>
                              </w:txbxContent>
                            </wps:txbx>
                            <wps:bodyPr rot="0" vert="horz" wrap="square" lIns="0" tIns="0" rIns="0" bIns="0" anchor="t" anchorCtr="0" upright="1">
                              <a:noAutofit/>
                            </wps:bodyPr>
                          </wps:wsp>
                        </a:graphicData>
                      </a:graphic>
                    </wp:anchor>
                  </w:drawing>
                </mc:Choice>
                <mc:Fallback>
                  <w:pict>
                    <v:roundrect id="_x0000_s1026" o:spid="_x0000_s1026" o:spt="2" style="position:absolute;left:0pt;flip:x;margin-left:1.65pt;margin-top:234.8pt;height:13.15pt;width:73.7pt;z-index:251701248;mso-width-relative:page;mso-height-relative:page;" fillcolor="#FFFFFF" filled="t" stroked="t" coordsize="21600,21600" arcsize="0.27837962962963" o:gfxdata="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">
                      <v:fill on="t" focussize="0,0"/>
                      <v:stroke weight="0.5pt" color="#000000" joinstyle="bevel"/>
                      <v:imagedata o:title=""/>
                      <o:lock v:ext="edit" aspectratio="f"/>
                      <v:textbox inset="0mm,0mm,0mm,0mm">
                        <w:txbxContent>
                          <w:p>
                            <w:pPr>
                              <w:adjustRightInd w:val="0"/>
                              <w:snapToGrid w:val="0"/>
                              <w:jc w:val="center"/>
                              <w:rPr>
                                <w:sz w:val="15"/>
                                <w:szCs w:val="15"/>
                              </w:rPr>
                            </w:pPr>
                            <w:r>
                              <w:rPr>
                                <w:rFonts w:hint="eastAsia"/>
                                <w:sz w:val="15"/>
                                <w:szCs w:val="15"/>
                              </w:rPr>
                              <w:t>英美文学导论</w:t>
                            </w:r>
                          </w:p>
                          <w:p>
                            <w:pPr>
                              <w:adjustRightInd w:val="0"/>
                              <w:snapToGrid w:val="0"/>
                              <w:jc w:val="center"/>
                              <w:rPr>
                                <w:sz w:val="15"/>
                                <w:szCs w:val="15"/>
                              </w:rPr>
                            </w:pPr>
                          </w:p>
                        </w:txbxContent>
                      </v:textbox>
                    </v:roundrect>
                  </w:pict>
                </mc:Fallback>
              </mc:AlternateContent>
            </w:r>
            <w:r>
              <w:rPr>
                <w:rFonts w:ascii="Times New Roman" w:hAnsi="Times New Roman" w:cs="Times New Roman"/>
                <w:szCs w:val="24"/>
              </w:rPr>
              <mc:AlternateContent>
                <mc:Choice Requires="wps">
                  <w:drawing>
                    <wp:anchor distT="0" distB="0" distL="114300" distR="114300" simplePos="0" relativeHeight="251699200" behindDoc="0" locked="0" layoutInCell="1" allowOverlap="1">
                      <wp:simplePos x="0" y="0"/>
                      <wp:positionH relativeFrom="column">
                        <wp:posOffset>68580</wp:posOffset>
                      </wp:positionH>
                      <wp:positionV relativeFrom="paragraph">
                        <wp:posOffset>2014220</wp:posOffset>
                      </wp:positionV>
                      <wp:extent cx="885190" cy="177800"/>
                      <wp:effectExtent l="0" t="0" r="10160" b="12700"/>
                      <wp:wrapNone/>
                      <wp:docPr id="236" name="圆角矩形 236"/>
                      <wp:cNvGraphicFramePr/>
                      <a:graphic xmlns:a="http://schemas.openxmlformats.org/drawingml/2006/main">
                        <a:graphicData uri="http://schemas.microsoft.com/office/word/2010/wordprocessingShape">
                          <wps:wsp>
                            <wps:cNvSpPr>
                              <a:spLocks noChangeArrowheads="1"/>
                            </wps:cNvSpPr>
                            <wps:spPr bwMode="auto">
                              <a:xfrm flipH="1">
                                <a:off x="0" y="0"/>
                                <a:ext cx="885190" cy="177800"/>
                              </a:xfrm>
                              <a:prstGeom prst="roundRect">
                                <a:avLst>
                                  <a:gd name="adj" fmla="val 27838"/>
                                </a:avLst>
                              </a:prstGeom>
                              <a:solidFill>
                                <a:srgbClr val="FFFFFF"/>
                              </a:solidFill>
                              <a:ln w="6350">
                                <a:solidFill>
                                  <a:srgbClr val="000000"/>
                                </a:solidFill>
                                <a:bevel/>
                              </a:ln>
                            </wps:spPr>
                            <wps:txbx>
                              <w:txbxContent>
                                <w:p>
                                  <w:pPr>
                                    <w:adjustRightInd w:val="0"/>
                                    <w:snapToGrid w:val="0"/>
                                    <w:jc w:val="center"/>
                                    <w:rPr>
                                      <w:rFonts w:ascii="宋体" w:hAnsi="宋体"/>
                                      <w:sz w:val="15"/>
                                      <w:szCs w:val="15"/>
                                    </w:rPr>
                                  </w:pPr>
                                  <w:r>
                                    <w:rPr>
                                      <w:rFonts w:hint="eastAsia" w:ascii="宋体" w:hAnsi="宋体"/>
                                      <w:sz w:val="15"/>
                                      <w:szCs w:val="15"/>
                                    </w:rPr>
                                    <w:t>中西文化交流导论</w:t>
                                  </w:r>
                                </w:p>
                              </w:txbxContent>
                            </wps:txbx>
                            <wps:bodyPr rot="0" vert="horz" wrap="square" lIns="0" tIns="0" rIns="0" bIns="0" anchor="t" anchorCtr="0" upright="1">
                              <a:noAutofit/>
                            </wps:bodyPr>
                          </wps:wsp>
                        </a:graphicData>
                      </a:graphic>
                    </wp:anchor>
                  </w:drawing>
                </mc:Choice>
                <mc:Fallback>
                  <w:pict>
                    <v:roundrect id="_x0000_s1026" o:spid="_x0000_s1026" o:spt="2" style="position:absolute;left:0pt;flip:x;margin-left:5.4pt;margin-top:158.6pt;height:14pt;width:69.7pt;z-index:251699200;mso-width-relative:page;mso-height-relative:page;" fillcolor="#FFFFFF" filled="t" stroked="t" coordsize="21600,21600" arcsize="0.27837962962963" o:gfxdata="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ABR/o8&#10;2AAAAAoBAAAPAAAAAAAAAAEAIAAAACIAAABkcnMvZG93bnJldi54bWxQSwECFAAUAAAACACHTuJA&#10;kl3Ar1oCAAChBAAADgAAAAAAAAABACAAAAAnAQAAZHJzL2Uyb0RvYy54bWxQSwUGAAAAAAYABgBZ&#10;AQAA8wUAAAAA&#10;">
                      <v:fill on="t" focussize="0,0"/>
                      <v:stroke weight="0.5pt" color="#000000" joinstyle="bevel"/>
                      <v:imagedata o:title=""/>
                      <o:lock v:ext="edit" aspectratio="f"/>
                      <v:textbox inset="0mm,0mm,0mm,0mm">
                        <w:txbxContent>
                          <w:p>
                            <w:pPr>
                              <w:adjustRightInd w:val="0"/>
                              <w:snapToGrid w:val="0"/>
                              <w:jc w:val="center"/>
                              <w:rPr>
                                <w:rFonts w:ascii="宋体" w:hAnsi="宋体"/>
                                <w:sz w:val="15"/>
                                <w:szCs w:val="15"/>
                              </w:rPr>
                            </w:pPr>
                            <w:r>
                              <w:rPr>
                                <w:rFonts w:hint="eastAsia" w:ascii="宋体" w:hAnsi="宋体"/>
                                <w:sz w:val="15"/>
                                <w:szCs w:val="15"/>
                              </w:rPr>
                              <w:t>中西文化交流导论</w:t>
                            </w:r>
                          </w:p>
                        </w:txbxContent>
                      </v:textbox>
                    </v:roundrect>
                  </w:pict>
                </mc:Fallback>
              </mc:AlternateContent>
            </w:r>
            <w:r>
              <w:rPr>
                <w:rFonts w:ascii="Times New Roman" w:hAnsi="Times New Roman" w:cs="Times New Roman"/>
                <w:b/>
                <w:sz w:val="15"/>
                <w:szCs w:val="15"/>
              </w:rPr>
              <mc:AlternateContent>
                <mc:Choice Requires="wps">
                  <w:drawing>
                    <wp:anchor distT="0" distB="0" distL="114300" distR="114300" simplePos="0" relativeHeight="251702272" behindDoc="0" locked="0" layoutInCell="1" allowOverlap="1">
                      <wp:simplePos x="0" y="0"/>
                      <wp:positionH relativeFrom="column">
                        <wp:posOffset>500380</wp:posOffset>
                      </wp:positionH>
                      <wp:positionV relativeFrom="paragraph">
                        <wp:posOffset>1880870</wp:posOffset>
                      </wp:positionV>
                      <wp:extent cx="882650" cy="110490"/>
                      <wp:effectExtent l="57150" t="38100" r="69850" b="137160"/>
                      <wp:wrapNone/>
                      <wp:docPr id="241" name="肘形连接符 241"/>
                      <wp:cNvGraphicFramePr/>
                      <a:graphic xmlns:a="http://schemas.openxmlformats.org/drawingml/2006/main">
                        <a:graphicData uri="http://schemas.microsoft.com/office/word/2010/wordprocessingShape">
                          <wps:wsp>
                            <wps:cNvCnPr/>
                            <wps:spPr>
                              <a:xfrm>
                                <a:off x="0" y="0"/>
                                <a:ext cx="882650" cy="110490"/>
                              </a:xfrm>
                              <a:prstGeom prst="bentConnector3">
                                <a:avLst>
                                  <a:gd name="adj1" fmla="val -1079"/>
                                </a:avLst>
                              </a:prstGeom>
                              <a:ln w="12700">
                                <a:headEnd type="none"/>
                                <a:tailEnd type="stealth"/>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shape id="_x0000_s1026" o:spid="_x0000_s1026" o:spt="34" type="#_x0000_t34" style="position:absolute;left:0pt;margin-left:39.4pt;margin-top:148.1pt;height:8.7pt;width:69.5pt;z-index:251702272;mso-width-relative:page;mso-height-relative:page;" filled="f" stroked="t" coordsize="21600,21600" o:gfxdata="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GedhCjaAAAACgEAAA8AAAAAAAAAAQAgAAAAIgAAAGRycy9kb3ducmV2LnhtbFBLAQIU&#10;ABQAAAAIAIdO4kCA6xMoYwIAALkEAAAOAAAAAAAAAAEAIAAAACkBAABkcnMvZTJvRG9jLnhtbFBL&#10;BQYAAAAABgAGAFkBAAD+BQAAAAA=&#10;" adj="-233">
                      <v:fill on="f" focussize="0,0"/>
                      <v:stroke weight="1pt" color="#000000 [3200]" joinstyle="round" endarrow="classic"/>
                      <v:imagedata o:title=""/>
                      <o:lock v:ext="edit" aspectratio="f"/>
                      <v:shadow on="t" color="#000000" opacity="24903f" offset="0pt,1.5748031496063pt" origin="0f,32768f" matrix="65536f,0f,0f,65536f"/>
                    </v:shape>
                  </w:pict>
                </mc:Fallback>
              </mc:AlternateContent>
            </w:r>
            <w:r>
              <w:rPr>
                <w:rFonts w:ascii="Times New Roman" w:hAnsi="Times New Roman" w:cs="Times New Roman"/>
                <w:szCs w:val="24"/>
              </w:rPr>
              <mc:AlternateContent>
                <mc:Choice Requires="wps">
                  <w:drawing>
                    <wp:anchor distT="0" distB="0" distL="114300" distR="114300" simplePos="0" relativeHeight="251689984" behindDoc="0" locked="0" layoutInCell="1" allowOverlap="1">
                      <wp:simplePos x="0" y="0"/>
                      <wp:positionH relativeFrom="column">
                        <wp:posOffset>50165</wp:posOffset>
                      </wp:positionH>
                      <wp:positionV relativeFrom="paragraph">
                        <wp:posOffset>277495</wp:posOffset>
                      </wp:positionV>
                      <wp:extent cx="935990" cy="176530"/>
                      <wp:effectExtent l="0" t="0" r="16510" b="13970"/>
                      <wp:wrapNone/>
                      <wp:docPr id="133" name="圆角矩形 133"/>
                      <wp:cNvGraphicFramePr/>
                      <a:graphic xmlns:a="http://schemas.openxmlformats.org/drawingml/2006/main">
                        <a:graphicData uri="http://schemas.microsoft.com/office/word/2010/wordprocessingShape">
                          <wps:wsp>
                            <wps:cNvSpPr>
                              <a:spLocks noChangeArrowheads="1"/>
                            </wps:cNvSpPr>
                            <wps:spPr bwMode="auto">
                              <a:xfrm flipH="1">
                                <a:off x="0" y="0"/>
                                <a:ext cx="935990" cy="176530"/>
                              </a:xfrm>
                              <a:prstGeom prst="roundRect">
                                <a:avLst>
                                  <a:gd name="adj" fmla="val 27838"/>
                                </a:avLst>
                              </a:prstGeom>
                              <a:solidFill>
                                <a:srgbClr val="FFFFFF"/>
                              </a:solidFill>
                              <a:ln w="6350">
                                <a:solidFill>
                                  <a:srgbClr val="000000"/>
                                </a:solidFill>
                                <a:bevel/>
                              </a:ln>
                            </wps:spPr>
                            <wps:txbx>
                              <w:txbxContent>
                                <w:p>
                                  <w:pPr>
                                    <w:adjustRightInd w:val="0"/>
                                    <w:snapToGrid w:val="0"/>
                                    <w:jc w:val="center"/>
                                    <w:rPr>
                                      <w:sz w:val="15"/>
                                      <w:szCs w:val="15"/>
                                    </w:rPr>
                                  </w:pPr>
                                  <w:r>
                                    <w:rPr>
                                      <w:rFonts w:hint="eastAsia"/>
                                      <w:sz w:val="15"/>
                                      <w:szCs w:val="15"/>
                                    </w:rPr>
                                    <w:t>体育</w:t>
                                  </w:r>
                                </w:p>
                                <w:p>
                                  <w:pPr>
                                    <w:adjustRightInd w:val="0"/>
                                    <w:snapToGrid w:val="0"/>
                                    <w:jc w:val="center"/>
                                    <w:rPr>
                                      <w:sz w:val="15"/>
                                      <w:szCs w:val="15"/>
                                    </w:rPr>
                                  </w:pPr>
                                </w:p>
                              </w:txbxContent>
                            </wps:txbx>
                            <wps:bodyPr rot="0" vert="horz" wrap="square" lIns="0" tIns="0" rIns="0" bIns="0" anchor="t" anchorCtr="0" upright="1">
                              <a:noAutofit/>
                            </wps:bodyPr>
                          </wps:wsp>
                        </a:graphicData>
                      </a:graphic>
                    </wp:anchor>
                  </w:drawing>
                </mc:Choice>
                <mc:Fallback>
                  <w:pict>
                    <v:roundrect id="_x0000_s1026" o:spid="_x0000_s1026" o:spt="2" style="position:absolute;left:0pt;flip:x;margin-left:3.95pt;margin-top:21.85pt;height:13.9pt;width:73.7pt;z-index:251689984;mso-width-relative:page;mso-height-relative:page;" fillcolor="#FFFFFF" filled="t" stroked="t" coordsize="21600,21600" arcsize="0.27837962962963" o:gfxdata="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DGrFBm1QAA&#10;AAcBAAAPAAAAAAAAAAEAIAAAACIAAABkcnMvZG93bnJldi54bWxQSwECFAAUAAAACACHTuJA9RZz&#10;ploCAAChBAAADgAAAAAAAAABACAAAAAkAQAAZHJzL2Uyb0RvYy54bWxQSwUGAAAAAAYABgBZAQAA&#10;8AUAAAAA&#10;">
                      <v:fill on="t" focussize="0,0"/>
                      <v:stroke weight="0.5pt" color="#000000" joinstyle="bevel"/>
                      <v:imagedata o:title=""/>
                      <o:lock v:ext="edit" aspectratio="f"/>
                      <v:textbox inset="0mm,0mm,0mm,0mm">
                        <w:txbxContent>
                          <w:p>
                            <w:pPr>
                              <w:adjustRightInd w:val="0"/>
                              <w:snapToGrid w:val="0"/>
                              <w:jc w:val="center"/>
                              <w:rPr>
                                <w:sz w:val="15"/>
                                <w:szCs w:val="15"/>
                              </w:rPr>
                            </w:pPr>
                            <w:r>
                              <w:rPr>
                                <w:rFonts w:hint="eastAsia"/>
                                <w:sz w:val="15"/>
                                <w:szCs w:val="15"/>
                              </w:rPr>
                              <w:t>体育</w:t>
                            </w:r>
                          </w:p>
                          <w:p>
                            <w:pPr>
                              <w:adjustRightInd w:val="0"/>
                              <w:snapToGrid w:val="0"/>
                              <w:jc w:val="center"/>
                              <w:rPr>
                                <w:sz w:val="15"/>
                                <w:szCs w:val="15"/>
                              </w:rPr>
                            </w:pPr>
                          </w:p>
                        </w:txbxContent>
                      </v:textbox>
                    </v:roundrect>
                  </w:pict>
                </mc:Fallback>
              </mc:AlternateContent>
            </w:r>
            <w:r>
              <w:rPr>
                <w:rFonts w:ascii="Times New Roman" w:hAnsi="Times New Roman" w:cs="Times New Roman"/>
                <w:szCs w:val="24"/>
              </w:rPr>
              <mc:AlternateContent>
                <mc:Choice Requires="wps">
                  <w:drawing>
                    <wp:anchor distT="0" distB="0" distL="114300" distR="114300" simplePos="0" relativeHeight="251688960" behindDoc="0" locked="0" layoutInCell="1" allowOverlap="1">
                      <wp:simplePos x="0" y="0"/>
                      <wp:positionH relativeFrom="column">
                        <wp:posOffset>62230</wp:posOffset>
                      </wp:positionH>
                      <wp:positionV relativeFrom="paragraph">
                        <wp:posOffset>39370</wp:posOffset>
                      </wp:positionV>
                      <wp:extent cx="933450" cy="179705"/>
                      <wp:effectExtent l="0" t="0" r="19050" b="10795"/>
                      <wp:wrapNone/>
                      <wp:docPr id="106" name="圆角矩形 106"/>
                      <wp:cNvGraphicFramePr/>
                      <a:graphic xmlns:a="http://schemas.openxmlformats.org/drawingml/2006/main">
                        <a:graphicData uri="http://schemas.microsoft.com/office/word/2010/wordprocessingShape">
                          <wps:wsp>
                            <wps:cNvSpPr>
                              <a:spLocks noChangeArrowheads="1"/>
                            </wps:cNvSpPr>
                            <wps:spPr bwMode="auto">
                              <a:xfrm flipH="1">
                                <a:off x="0" y="0"/>
                                <a:ext cx="933450" cy="179705"/>
                              </a:xfrm>
                              <a:prstGeom prst="roundRect">
                                <a:avLst>
                                  <a:gd name="adj" fmla="val 27838"/>
                                </a:avLst>
                              </a:prstGeom>
                              <a:solidFill>
                                <a:srgbClr val="FFFFFF"/>
                              </a:solidFill>
                              <a:ln w="6350">
                                <a:solidFill>
                                  <a:srgbClr val="000000"/>
                                </a:solidFill>
                                <a:bevel/>
                              </a:ln>
                            </wps:spPr>
                            <wps:txbx>
                              <w:txbxContent>
                                <w:p>
                                  <w:pPr>
                                    <w:adjustRightInd w:val="0"/>
                                    <w:snapToGrid w:val="0"/>
                                    <w:jc w:val="center"/>
                                    <w:rPr>
                                      <w:sz w:val="15"/>
                                      <w:szCs w:val="15"/>
                                    </w:rPr>
                                  </w:pPr>
                                  <w:r>
                                    <w:rPr>
                                      <w:rFonts w:hint="eastAsia"/>
                                      <w:sz w:val="15"/>
                                      <w:szCs w:val="15"/>
                                    </w:rPr>
                                    <w:t>中国近现代史纲要</w:t>
                                  </w:r>
                                </w:p>
                              </w:txbxContent>
                            </wps:txbx>
                            <wps:bodyPr rot="0" vert="horz" wrap="square" lIns="0" tIns="0" rIns="0" bIns="0" anchor="t" anchorCtr="0" upright="1">
                              <a:noAutofit/>
                            </wps:bodyPr>
                          </wps:wsp>
                        </a:graphicData>
                      </a:graphic>
                    </wp:anchor>
                  </w:drawing>
                </mc:Choice>
                <mc:Fallback>
                  <w:pict>
                    <v:roundrect id="_x0000_s1026" o:spid="_x0000_s1026" o:spt="2" style="position:absolute;left:0pt;flip:x;margin-left:4.9pt;margin-top:3.1pt;height:14.15pt;width:73.5pt;z-index:251688960;mso-width-relative:page;mso-height-relative:page;" fillcolor="#FFFFFF" filled="t" stroked="t" coordsize="21600,21600" arcsize="0.27837962962963" o:gfxdata="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C6eLSE1QAAAAYBAAAP&#10;AAAAAAAAAAEAIAAAACIAAABkcnMvZG93bnJldi54bWxQSwECFAAUAAAACACHTuJAATET7lQCAACh&#10;BAAADgAAAAAAAAABACAAAAAkAQAAZHJzL2Uyb0RvYy54bWxQSwUGAAAAAAYABgBZAQAA6gUAAAAA&#10;">
                      <v:fill on="t" focussize="0,0"/>
                      <v:stroke weight="0.5pt" color="#000000" joinstyle="bevel"/>
                      <v:imagedata o:title=""/>
                      <o:lock v:ext="edit" aspectratio="f"/>
                      <v:textbox inset="0mm,0mm,0mm,0mm">
                        <w:txbxContent>
                          <w:p>
                            <w:pPr>
                              <w:adjustRightInd w:val="0"/>
                              <w:snapToGrid w:val="0"/>
                              <w:jc w:val="center"/>
                              <w:rPr>
                                <w:sz w:val="15"/>
                                <w:szCs w:val="15"/>
                              </w:rPr>
                            </w:pPr>
                            <w:r>
                              <w:rPr>
                                <w:rFonts w:hint="eastAsia"/>
                                <w:sz w:val="15"/>
                                <w:szCs w:val="15"/>
                              </w:rPr>
                              <w:t>中国近现代史纲要</w:t>
                            </w:r>
                          </w:p>
                        </w:txbxContent>
                      </v:textbox>
                    </v:roundrect>
                  </w:pict>
                </mc:Fallback>
              </mc:AlternateContent>
            </w:r>
            <w:r>
              <w:rPr>
                <w:rFonts w:ascii="Times New Roman" w:hAnsi="Times New Roman" w:cs="Times New Roman"/>
                <w:szCs w:val="24"/>
              </w:rPr>
              <mc:AlternateContent>
                <mc:Choice Requires="wps">
                  <w:drawing>
                    <wp:anchor distT="0" distB="0" distL="114300" distR="114300" simplePos="0" relativeHeight="251691008" behindDoc="0" locked="0" layoutInCell="1" allowOverlap="1">
                      <wp:simplePos x="0" y="0"/>
                      <wp:positionH relativeFrom="column">
                        <wp:posOffset>989330</wp:posOffset>
                      </wp:positionH>
                      <wp:positionV relativeFrom="paragraph">
                        <wp:posOffset>121920</wp:posOffset>
                      </wp:positionV>
                      <wp:extent cx="349250" cy="0"/>
                      <wp:effectExtent l="0" t="76200" r="12700" b="95250"/>
                      <wp:wrapNone/>
                      <wp:docPr id="107" name="直接箭头连接符 107"/>
                      <wp:cNvGraphicFramePr/>
                      <a:graphic xmlns:a="http://schemas.openxmlformats.org/drawingml/2006/main">
                        <a:graphicData uri="http://schemas.microsoft.com/office/word/2010/wordprocessingShape">
                          <wps:wsp>
                            <wps:cNvCnPr>
                              <a:cxnSpLocks noChangeShapeType="1"/>
                            </wps:cNvCnPr>
                            <wps:spPr bwMode="auto">
                              <a:xfrm>
                                <a:off x="0" y="0"/>
                                <a:ext cx="349250" cy="0"/>
                              </a:xfrm>
                              <a:prstGeom prst="straightConnector1">
                                <a:avLst/>
                              </a:prstGeom>
                              <a:noFill/>
                              <a:ln w="12700">
                                <a:solidFill>
                                  <a:srgbClr val="000000"/>
                                </a:solidFill>
                                <a:round/>
                                <a:tailEnd type="stealth" w="med" len="med"/>
                              </a:ln>
                            </wps:spPr>
                            <wps:bodyPr/>
                          </wps:wsp>
                        </a:graphicData>
                      </a:graphic>
                    </wp:anchor>
                  </w:drawing>
                </mc:Choice>
                <mc:Fallback>
                  <w:pict>
                    <v:shape id="_x0000_s1026" o:spid="_x0000_s1026" o:spt="32" type="#_x0000_t32" style="position:absolute;left:0pt;margin-left:77.9pt;margin-top:9.6pt;height:0pt;width:27.5pt;z-index:251691008;mso-width-relative:page;mso-height-relative:page;" filled="f" stroked="t" coordsize="21600,21600" o:gfxdata="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9OotdUAAAAJAQAADwAAAAAAAAABACAA&#10;AAAiAAAAZHJzL2Rvd25yZXYueG1sUEsBAhQAFAAAAAgAh07iQOBQnroQAgAA7wMAAA4AAAAAAAAA&#10;AQAgAAAAJAEAAGRycy9lMm9Eb2MueG1sUEsFBgAAAAAGAAYAWQEAAKYFAAAAAA==&#10;">
                      <v:fill on="f" focussize="0,0"/>
                      <v:stroke weight="1pt" color="#000000" joinstyle="round" endarrow="classic"/>
                      <v:imagedata o:title=""/>
                      <o:lock v:ext="edit" aspectratio="f"/>
                    </v:shape>
                  </w:pict>
                </mc:Fallback>
              </mc:AlternateContent>
            </w:r>
          </w:p>
        </w:tc>
        <w:tc>
          <w:tcPr>
            <w:tcW w:w="1772" w:type="dxa"/>
            <w:tcBorders>
              <w:top w:val="single" w:color="auto" w:sz="12" w:space="0"/>
              <w:bottom w:val="single" w:color="auto" w:sz="12" w:space="0"/>
            </w:tcBorders>
          </w:tcPr>
          <w:p>
            <w:pPr>
              <w:rPr>
                <w:rFonts w:ascii="Times New Roman" w:hAnsi="Times New Roman" w:cs="Times New Roman"/>
                <w:sz w:val="15"/>
                <w:szCs w:val="15"/>
              </w:rPr>
            </w:pPr>
            <w:r>
              <w:rPr>
                <w:rFonts w:ascii="Times New Roman" w:hAnsi="Times New Roman" w:cs="Times New Roman"/>
                <w:b/>
                <w:sz w:val="15"/>
                <w:szCs w:val="15"/>
              </w:rPr>
              <mc:AlternateContent>
                <mc:Choice Requires="wps">
                  <w:drawing>
                    <wp:anchor distT="0" distB="0" distL="114300" distR="114300" simplePos="0" relativeHeight="251700224" behindDoc="0" locked="0" layoutInCell="1" allowOverlap="1">
                      <wp:simplePos x="0" y="0"/>
                      <wp:positionH relativeFrom="column">
                        <wp:posOffset>216535</wp:posOffset>
                      </wp:positionH>
                      <wp:positionV relativeFrom="paragraph">
                        <wp:posOffset>2636520</wp:posOffset>
                      </wp:positionV>
                      <wp:extent cx="1070610" cy="295275"/>
                      <wp:effectExtent l="0" t="0" r="15240" b="28575"/>
                      <wp:wrapNone/>
                      <wp:docPr id="273" name="圆角矩形 273"/>
                      <wp:cNvGraphicFramePr/>
                      <a:graphic xmlns:a="http://schemas.openxmlformats.org/drawingml/2006/main">
                        <a:graphicData uri="http://schemas.microsoft.com/office/word/2010/wordprocessingShape">
                          <wps:wsp>
                            <wps:cNvSpPr>
                              <a:spLocks noChangeArrowheads="1"/>
                            </wps:cNvSpPr>
                            <wps:spPr bwMode="auto">
                              <a:xfrm flipH="1">
                                <a:off x="0" y="0"/>
                                <a:ext cx="1070610" cy="295275"/>
                              </a:xfrm>
                              <a:prstGeom prst="roundRect">
                                <a:avLst>
                                  <a:gd name="adj" fmla="val 27838"/>
                                </a:avLst>
                              </a:prstGeom>
                              <a:solidFill>
                                <a:srgbClr val="FFFFFF"/>
                              </a:solidFill>
                              <a:ln w="6350">
                                <a:solidFill>
                                  <a:srgbClr val="000000"/>
                                </a:solidFill>
                                <a:bevel/>
                              </a:ln>
                            </wps:spPr>
                            <wps:txbx>
                              <w:txbxContent>
                                <w:p>
                                  <w:pPr>
                                    <w:adjustRightInd w:val="0"/>
                                    <w:snapToGrid w:val="0"/>
                                    <w:jc w:val="center"/>
                                    <w:rPr>
                                      <w:sz w:val="18"/>
                                      <w:szCs w:val="15"/>
                                    </w:rPr>
                                  </w:pPr>
                                  <w:r>
                                    <w:rPr>
                                      <w:rFonts w:hint="eastAsia"/>
                                      <w:sz w:val="15"/>
                                      <w:szCs w:val="11"/>
                                    </w:rPr>
                                    <w:t>理解当代中国：英语演讲与辩论</w:t>
                                  </w:r>
                                </w:p>
                              </w:txbxContent>
                            </wps:txbx>
                            <wps:bodyPr rot="0" vert="horz" wrap="square" lIns="0" tIns="0" rIns="0" bIns="0" anchor="t" anchorCtr="0" upright="1">
                              <a:noAutofit/>
                            </wps:bodyPr>
                          </wps:wsp>
                        </a:graphicData>
                      </a:graphic>
                    </wp:anchor>
                  </w:drawing>
                </mc:Choice>
                <mc:Fallback>
                  <w:pict>
                    <v:roundrect id="_x0000_s1026" o:spid="_x0000_s1026" o:spt="2" style="position:absolute;left:0pt;flip:x;margin-left:17.05pt;margin-top:207.6pt;height:23.25pt;width:84.3pt;z-index:251700224;mso-width-relative:page;mso-height-relative:page;" fillcolor="#FFFFFF" filled="t" stroked="t" coordsize="21600,21600" arcsize="0.27837962962963" o:gfxdata="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JNE6trZ&#10;AAAACgEAAA8AAAAAAAAAAQAgAAAAIgAAAGRycy9kb3ducmV2LnhtbFBLAQIUABQAAAAIAIdO4kD7&#10;9WLGWAIAAKIEAAAOAAAAAAAAAAEAIAAAACgBAABkcnMvZTJvRG9jLnhtbFBLBQYAAAAABgAGAFkB&#10;AADyBQAAAAA=&#10;">
                      <v:fill on="t" focussize="0,0"/>
                      <v:stroke weight="0.5pt" color="#000000" joinstyle="bevel"/>
                      <v:imagedata o:title=""/>
                      <o:lock v:ext="edit" aspectratio="f"/>
                      <v:textbox inset="0mm,0mm,0mm,0mm">
                        <w:txbxContent>
                          <w:p>
                            <w:pPr>
                              <w:adjustRightInd w:val="0"/>
                              <w:snapToGrid w:val="0"/>
                              <w:jc w:val="center"/>
                              <w:rPr>
                                <w:sz w:val="18"/>
                                <w:szCs w:val="15"/>
                              </w:rPr>
                            </w:pPr>
                            <w:r>
                              <w:rPr>
                                <w:rFonts w:hint="eastAsia"/>
                                <w:sz w:val="15"/>
                                <w:szCs w:val="11"/>
                              </w:rPr>
                              <w:t>理解当代中国：英语演讲与辩论</w:t>
                            </w:r>
                          </w:p>
                        </w:txbxContent>
                      </v:textbox>
                    </v:roundrect>
                  </w:pict>
                </mc:Fallback>
              </mc:AlternateContent>
            </w:r>
            <w:r>
              <w:rPr>
                <w:rFonts w:ascii="Times New Roman" w:hAnsi="Times New Roman" w:cs="Times New Roman"/>
                <w:b/>
                <w:sz w:val="15"/>
                <w:szCs w:val="15"/>
              </w:rPr>
              <mc:AlternateContent>
                <mc:Choice Requires="wps">
                  <w:drawing>
                    <wp:anchor distT="0" distB="0" distL="114300" distR="114300" simplePos="0" relativeHeight="251697152" behindDoc="0" locked="0" layoutInCell="1" allowOverlap="1">
                      <wp:simplePos x="0" y="0"/>
                      <wp:positionH relativeFrom="column">
                        <wp:posOffset>257810</wp:posOffset>
                      </wp:positionH>
                      <wp:positionV relativeFrom="paragraph">
                        <wp:posOffset>2458720</wp:posOffset>
                      </wp:positionV>
                      <wp:extent cx="872490" cy="167005"/>
                      <wp:effectExtent l="0" t="0" r="22860" b="23495"/>
                      <wp:wrapNone/>
                      <wp:docPr id="225" name="圆角矩形 225"/>
                      <wp:cNvGraphicFramePr/>
                      <a:graphic xmlns:a="http://schemas.openxmlformats.org/drawingml/2006/main">
                        <a:graphicData uri="http://schemas.microsoft.com/office/word/2010/wordprocessingShape">
                          <wps:wsp>
                            <wps:cNvSpPr>
                              <a:spLocks noChangeArrowheads="1"/>
                            </wps:cNvSpPr>
                            <wps:spPr bwMode="auto">
                              <a:xfrm flipH="1">
                                <a:off x="0" y="0"/>
                                <a:ext cx="872490" cy="167005"/>
                              </a:xfrm>
                              <a:prstGeom prst="roundRect">
                                <a:avLst>
                                  <a:gd name="adj" fmla="val 27838"/>
                                </a:avLst>
                              </a:prstGeom>
                              <a:solidFill>
                                <a:srgbClr val="FFFFFF"/>
                              </a:solidFill>
                              <a:ln w="6350">
                                <a:solidFill>
                                  <a:srgbClr val="000000"/>
                                </a:solidFill>
                                <a:bevel/>
                              </a:ln>
                            </wps:spPr>
                            <wps:txbx>
                              <w:txbxContent>
                                <w:p>
                                  <w:pPr>
                                    <w:adjustRightInd w:val="0"/>
                                    <w:snapToGrid w:val="0"/>
                                    <w:jc w:val="center"/>
                                    <w:rPr>
                                      <w:sz w:val="15"/>
                                      <w:szCs w:val="15"/>
                                    </w:rPr>
                                  </w:pPr>
                                  <w:r>
                                    <w:rPr>
                                      <w:rFonts w:hint="eastAsia"/>
                                      <w:sz w:val="15"/>
                                      <w:szCs w:val="15"/>
                                    </w:rPr>
                                    <w:t>商务英语读写</w:t>
                                  </w:r>
                                </w:p>
                                <w:p>
                                  <w:pPr>
                                    <w:adjustRightInd w:val="0"/>
                                    <w:snapToGrid w:val="0"/>
                                    <w:jc w:val="center"/>
                                    <w:rPr>
                                      <w:sz w:val="15"/>
                                      <w:szCs w:val="15"/>
                                    </w:rPr>
                                  </w:pPr>
                                </w:p>
                              </w:txbxContent>
                            </wps:txbx>
                            <wps:bodyPr rot="0" vert="horz" wrap="square" lIns="0" tIns="0" rIns="0" bIns="0" anchor="t" anchorCtr="0" upright="1">
                              <a:noAutofit/>
                            </wps:bodyPr>
                          </wps:wsp>
                        </a:graphicData>
                      </a:graphic>
                    </wp:anchor>
                  </w:drawing>
                </mc:Choice>
                <mc:Fallback>
                  <w:pict>
                    <v:roundrect id="_x0000_s1026" o:spid="_x0000_s1026" o:spt="2" style="position:absolute;left:0pt;flip:x;margin-left:20.3pt;margin-top:193.6pt;height:13.15pt;width:68.7pt;z-index:251697152;mso-width-relative:page;mso-height-relative:page;" fillcolor="#FFFFFF" filled="t" stroked="t" coordsize="21600,21600" arcsize="0.27837962962963" o:gfxdata="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AAAAABkcnMvUEsBAhQAFAAAAAgAh07iQM2d&#10;JcDZAAAACgEAAA8AAAAAAAAAAQAgAAAAIgAAAGRycy9kb3ducmV2LnhtbFBLAQIUABQAAAAIAIdO&#10;4kCRCLNRWwIAAKEEAAAOAAAAAAAAAAEAIAAAACgBAABkcnMvZTJvRG9jLnhtbFBLBQYAAAAABgAG&#10;AFkBAAD1BQAAAAA=&#10;">
                      <v:fill on="t" focussize="0,0"/>
                      <v:stroke weight="0.5pt" color="#000000" joinstyle="bevel"/>
                      <v:imagedata o:title=""/>
                      <o:lock v:ext="edit" aspectratio="f"/>
                      <v:textbox inset="0mm,0mm,0mm,0mm">
                        <w:txbxContent>
                          <w:p>
                            <w:pPr>
                              <w:adjustRightInd w:val="0"/>
                              <w:snapToGrid w:val="0"/>
                              <w:jc w:val="center"/>
                              <w:rPr>
                                <w:sz w:val="15"/>
                                <w:szCs w:val="15"/>
                              </w:rPr>
                            </w:pPr>
                            <w:r>
                              <w:rPr>
                                <w:rFonts w:hint="eastAsia"/>
                                <w:sz w:val="15"/>
                                <w:szCs w:val="15"/>
                              </w:rPr>
                              <w:t>商务英语读写</w:t>
                            </w:r>
                          </w:p>
                          <w:p>
                            <w:pPr>
                              <w:adjustRightInd w:val="0"/>
                              <w:snapToGrid w:val="0"/>
                              <w:jc w:val="center"/>
                              <w:rPr>
                                <w:sz w:val="15"/>
                                <w:szCs w:val="15"/>
                              </w:rPr>
                            </w:pPr>
                          </w:p>
                        </w:txbxContent>
                      </v:textbox>
                    </v:roundrect>
                  </w:pict>
                </mc:Fallback>
              </mc:AlternateContent>
            </w:r>
            <w:r>
              <w:rPr>
                <w:rFonts w:ascii="Times New Roman" w:hAnsi="Times New Roman" w:cs="Times New Roman"/>
                <w:b/>
                <w:sz w:val="15"/>
                <w:szCs w:val="15"/>
              </w:rPr>
              <mc:AlternateContent>
                <mc:Choice Requires="wps">
                  <w:drawing>
                    <wp:anchor distT="0" distB="0" distL="114300" distR="114300" simplePos="0" relativeHeight="251774976" behindDoc="0" locked="0" layoutInCell="1" allowOverlap="1">
                      <wp:simplePos x="0" y="0"/>
                      <wp:positionH relativeFrom="column">
                        <wp:posOffset>58420</wp:posOffset>
                      </wp:positionH>
                      <wp:positionV relativeFrom="paragraph">
                        <wp:posOffset>3613785</wp:posOffset>
                      </wp:positionV>
                      <wp:extent cx="821690" cy="167005"/>
                      <wp:effectExtent l="0" t="0" r="16510" b="23495"/>
                      <wp:wrapNone/>
                      <wp:docPr id="299" name="圆角矩形 299"/>
                      <wp:cNvGraphicFramePr/>
                      <a:graphic xmlns:a="http://schemas.openxmlformats.org/drawingml/2006/main">
                        <a:graphicData uri="http://schemas.microsoft.com/office/word/2010/wordprocessingShape">
                          <wps:wsp>
                            <wps:cNvSpPr>
                              <a:spLocks noChangeArrowheads="1"/>
                            </wps:cNvSpPr>
                            <wps:spPr bwMode="auto">
                              <a:xfrm flipH="1">
                                <a:off x="0" y="0"/>
                                <a:ext cx="821690" cy="167005"/>
                              </a:xfrm>
                              <a:prstGeom prst="roundRect">
                                <a:avLst>
                                  <a:gd name="adj" fmla="val 27838"/>
                                </a:avLst>
                              </a:prstGeom>
                              <a:solidFill>
                                <a:srgbClr val="FFFFFF"/>
                              </a:solidFill>
                              <a:ln w="6350">
                                <a:solidFill>
                                  <a:srgbClr val="000000"/>
                                </a:solidFill>
                                <a:prstDash val="sysDash"/>
                                <a:bevel/>
                              </a:ln>
                            </wps:spPr>
                            <wps:txbx>
                              <w:txbxContent>
                                <w:p>
                                  <w:pPr>
                                    <w:adjustRightInd w:val="0"/>
                                    <w:snapToGrid w:val="0"/>
                                    <w:jc w:val="center"/>
                                    <w:rPr>
                                      <w:sz w:val="15"/>
                                      <w:szCs w:val="15"/>
                                    </w:rPr>
                                  </w:pPr>
                                  <w:r>
                                    <w:rPr>
                                      <w:rFonts w:hint="eastAsia"/>
                                      <w:sz w:val="15"/>
                                      <w:szCs w:val="15"/>
                                    </w:rPr>
                                    <w:t>会计学</w:t>
                                  </w:r>
                                </w:p>
                                <w:p>
                                  <w:pPr>
                                    <w:adjustRightInd w:val="0"/>
                                    <w:snapToGrid w:val="0"/>
                                    <w:jc w:val="center"/>
                                    <w:rPr>
                                      <w:sz w:val="15"/>
                                      <w:szCs w:val="15"/>
                                    </w:rPr>
                                  </w:pPr>
                                </w:p>
                              </w:txbxContent>
                            </wps:txbx>
                            <wps:bodyPr rot="0" vert="horz" wrap="square" lIns="0" tIns="0" rIns="0" bIns="0" anchor="t" anchorCtr="0" upright="1">
                              <a:noAutofit/>
                            </wps:bodyPr>
                          </wps:wsp>
                        </a:graphicData>
                      </a:graphic>
                    </wp:anchor>
                  </w:drawing>
                </mc:Choice>
                <mc:Fallback>
                  <w:pict>
                    <v:roundrect id="_x0000_s1026" o:spid="_x0000_s1026" o:spt="2" style="position:absolute;left:0pt;flip:x;margin-left:4.6pt;margin-top:284.55pt;height:13.15pt;width:64.7pt;z-index:251774976;mso-width-relative:page;mso-height-relative:page;" fillcolor="#FFFFFF" filled="t" stroked="t" coordsize="21600,21600" arcsize="0.27837962962963" o:gfxdata="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Kj6k9DWAAAACQEAAA8AAAAAAAAAAQAgAAAAIgAAAGRycy9kb3ducmV2LnhtbFBLAQIU&#10;ABQAAAAIAIdO4kDTkDNaZwIAALwEAAAOAAAAAAAAAAEAIAAAACUBAABkcnMvZTJvRG9jLnhtbFBL&#10;BQYAAAAABgAGAFkBAAD+BQAAAAA=&#10;">
                      <v:fill on="t" focussize="0,0"/>
                      <v:stroke weight="0.5pt" color="#000000" joinstyle="bevel" dashstyle="3 1"/>
                      <v:imagedata o:title=""/>
                      <o:lock v:ext="edit" aspectratio="f"/>
                      <v:textbox inset="0mm,0mm,0mm,0mm">
                        <w:txbxContent>
                          <w:p>
                            <w:pPr>
                              <w:adjustRightInd w:val="0"/>
                              <w:snapToGrid w:val="0"/>
                              <w:jc w:val="center"/>
                              <w:rPr>
                                <w:sz w:val="15"/>
                                <w:szCs w:val="15"/>
                              </w:rPr>
                            </w:pPr>
                            <w:r>
                              <w:rPr>
                                <w:rFonts w:hint="eastAsia"/>
                                <w:sz w:val="15"/>
                                <w:szCs w:val="15"/>
                              </w:rPr>
                              <w:t>会计学</w:t>
                            </w:r>
                          </w:p>
                          <w:p>
                            <w:pPr>
                              <w:adjustRightInd w:val="0"/>
                              <w:snapToGrid w:val="0"/>
                              <w:jc w:val="center"/>
                              <w:rPr>
                                <w:sz w:val="15"/>
                                <w:szCs w:val="15"/>
                              </w:rPr>
                            </w:pPr>
                          </w:p>
                        </w:txbxContent>
                      </v:textbox>
                    </v:roundrect>
                  </w:pict>
                </mc:Fallback>
              </mc:AlternateContent>
            </w:r>
            <w:r>
              <w:rPr>
                <w:rFonts w:ascii="Times New Roman" w:hAnsi="Times New Roman" w:cs="Times New Roman"/>
                <w:b/>
                <w:sz w:val="15"/>
                <w:szCs w:val="15"/>
              </w:rPr>
              <mc:AlternateContent>
                <mc:Choice Requires="wps">
                  <w:drawing>
                    <wp:anchor distT="0" distB="0" distL="114300" distR="114300" simplePos="0" relativeHeight="251749376" behindDoc="0" locked="0" layoutInCell="1" allowOverlap="1">
                      <wp:simplePos x="0" y="0"/>
                      <wp:positionH relativeFrom="column">
                        <wp:posOffset>80010</wp:posOffset>
                      </wp:positionH>
                      <wp:positionV relativeFrom="paragraph">
                        <wp:posOffset>3371215</wp:posOffset>
                      </wp:positionV>
                      <wp:extent cx="1024890" cy="167005"/>
                      <wp:effectExtent l="0" t="0" r="22860" b="23495"/>
                      <wp:wrapNone/>
                      <wp:docPr id="285" name="圆角矩形 285"/>
                      <wp:cNvGraphicFramePr/>
                      <a:graphic xmlns:a="http://schemas.openxmlformats.org/drawingml/2006/main">
                        <a:graphicData uri="http://schemas.microsoft.com/office/word/2010/wordprocessingShape">
                          <wps:wsp>
                            <wps:cNvSpPr>
                              <a:spLocks noChangeArrowheads="1"/>
                            </wps:cNvSpPr>
                            <wps:spPr bwMode="auto">
                              <a:xfrm flipH="1">
                                <a:off x="0" y="0"/>
                                <a:ext cx="1024890" cy="167005"/>
                              </a:xfrm>
                              <a:prstGeom prst="roundRect">
                                <a:avLst>
                                  <a:gd name="adj" fmla="val 27838"/>
                                </a:avLst>
                              </a:prstGeom>
                              <a:solidFill>
                                <a:srgbClr val="FFFFFF"/>
                              </a:solidFill>
                              <a:ln w="6350">
                                <a:solidFill>
                                  <a:srgbClr val="000000"/>
                                </a:solidFill>
                                <a:bevel/>
                              </a:ln>
                            </wps:spPr>
                            <wps:txbx>
                              <w:txbxContent>
                                <w:p>
                                  <w:pPr>
                                    <w:adjustRightInd w:val="0"/>
                                    <w:snapToGrid w:val="0"/>
                                    <w:jc w:val="center"/>
                                    <w:rPr>
                                      <w:sz w:val="15"/>
                                      <w:szCs w:val="15"/>
                                    </w:rPr>
                                  </w:pPr>
                                  <w:r>
                                    <w:rPr>
                                      <w:rFonts w:hint="eastAsia"/>
                                      <w:sz w:val="15"/>
                                      <w:szCs w:val="15"/>
                                    </w:rPr>
                                    <w:t>国际市场营销</w:t>
                                  </w:r>
                                </w:p>
                              </w:txbxContent>
                            </wps:txbx>
                            <wps:bodyPr rot="0" vert="horz" wrap="square" lIns="0" tIns="0" rIns="0" bIns="0" anchor="t" anchorCtr="0" upright="1">
                              <a:noAutofit/>
                            </wps:bodyPr>
                          </wps:wsp>
                        </a:graphicData>
                      </a:graphic>
                    </wp:anchor>
                  </w:drawing>
                </mc:Choice>
                <mc:Fallback>
                  <w:pict>
                    <v:roundrect id="_x0000_s1026" o:spid="_x0000_s1026" o:spt="2" style="position:absolute;left:0pt;flip:x;margin-left:6.3pt;margin-top:265.45pt;height:13.15pt;width:80.7pt;z-index:251749376;mso-width-relative:page;mso-height-relative:page;" fillcolor="#FFFFFF" filled="t" stroked="t" coordsize="21600,21600" arcsize="0.27837962962963" o:gfxdata="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">
                      <v:fill on="t" focussize="0,0"/>
                      <v:stroke weight="0.5pt" color="#000000" joinstyle="bevel"/>
                      <v:imagedata o:title=""/>
                      <o:lock v:ext="edit" aspectratio="f"/>
                      <v:textbox inset="0mm,0mm,0mm,0mm">
                        <w:txbxContent>
                          <w:p>
                            <w:pPr>
                              <w:adjustRightInd w:val="0"/>
                              <w:snapToGrid w:val="0"/>
                              <w:jc w:val="center"/>
                              <w:rPr>
                                <w:sz w:val="15"/>
                                <w:szCs w:val="15"/>
                              </w:rPr>
                            </w:pPr>
                            <w:r>
                              <w:rPr>
                                <w:rFonts w:hint="eastAsia"/>
                                <w:sz w:val="15"/>
                                <w:szCs w:val="15"/>
                              </w:rPr>
                              <w:t>国际市场营销</w:t>
                            </w:r>
                          </w:p>
                        </w:txbxContent>
                      </v:textbox>
                    </v:roundrect>
                  </w:pict>
                </mc:Fallback>
              </mc:AlternateContent>
            </w:r>
            <w:r>
              <w:rPr>
                <w:rFonts w:ascii="Times New Roman" w:hAnsi="Times New Roman" w:cs="Times New Roman"/>
                <w:szCs w:val="24"/>
              </w:rPr>
              <mc:AlternateContent>
                <mc:Choice Requires="wps">
                  <w:drawing>
                    <wp:anchor distT="0" distB="0" distL="114300" distR="114300" simplePos="0" relativeHeight="251677696" behindDoc="0" locked="0" layoutInCell="1" allowOverlap="1">
                      <wp:simplePos x="0" y="0"/>
                      <wp:positionH relativeFrom="column">
                        <wp:posOffset>219710</wp:posOffset>
                      </wp:positionH>
                      <wp:positionV relativeFrom="paragraph">
                        <wp:posOffset>271145</wp:posOffset>
                      </wp:positionV>
                      <wp:extent cx="482600" cy="198755"/>
                      <wp:effectExtent l="0" t="0" r="12700" b="10795"/>
                      <wp:wrapNone/>
                      <wp:docPr id="112" name="圆角矩形 112"/>
                      <wp:cNvGraphicFramePr/>
                      <a:graphic xmlns:a="http://schemas.openxmlformats.org/drawingml/2006/main">
                        <a:graphicData uri="http://schemas.microsoft.com/office/word/2010/wordprocessingShape">
                          <wps:wsp>
                            <wps:cNvSpPr>
                              <a:spLocks noChangeArrowheads="1"/>
                            </wps:cNvSpPr>
                            <wps:spPr bwMode="auto">
                              <a:xfrm flipH="1">
                                <a:off x="0" y="0"/>
                                <a:ext cx="482600" cy="198755"/>
                              </a:xfrm>
                              <a:prstGeom prst="roundRect">
                                <a:avLst>
                                  <a:gd name="adj" fmla="val 27838"/>
                                </a:avLst>
                              </a:prstGeom>
                              <a:solidFill>
                                <a:srgbClr val="FFFFFF"/>
                              </a:solidFill>
                              <a:ln w="6350">
                                <a:solidFill>
                                  <a:srgbClr val="000000"/>
                                </a:solidFill>
                                <a:bevel/>
                              </a:ln>
                            </wps:spPr>
                            <wps:txbx>
                              <w:txbxContent>
                                <w:p>
                                  <w:pPr>
                                    <w:adjustRightInd w:val="0"/>
                                    <w:snapToGrid w:val="0"/>
                                    <w:jc w:val="center"/>
                                    <w:rPr>
                                      <w:sz w:val="15"/>
                                      <w:szCs w:val="15"/>
                                    </w:rPr>
                                  </w:pPr>
                                  <w:r>
                                    <w:rPr>
                                      <w:rFonts w:hint="eastAsia"/>
                                      <w:sz w:val="15"/>
                                      <w:szCs w:val="15"/>
                                    </w:rPr>
                                    <w:t>体育</w:t>
                                  </w:r>
                                </w:p>
                                <w:p>
                                  <w:pPr>
                                    <w:adjustRightInd w:val="0"/>
                                    <w:snapToGrid w:val="0"/>
                                    <w:jc w:val="center"/>
                                    <w:rPr>
                                      <w:sz w:val="15"/>
                                      <w:szCs w:val="15"/>
                                    </w:rPr>
                                  </w:pPr>
                                </w:p>
                              </w:txbxContent>
                            </wps:txbx>
                            <wps:bodyPr rot="0" vert="horz" wrap="square" lIns="0" tIns="0" rIns="0" bIns="0" anchor="t" anchorCtr="0" upright="1">
                              <a:noAutofit/>
                            </wps:bodyPr>
                          </wps:wsp>
                        </a:graphicData>
                      </a:graphic>
                    </wp:anchor>
                  </w:drawing>
                </mc:Choice>
                <mc:Fallback>
                  <w:pict>
                    <v:roundrect id="_x0000_s1026" o:spid="_x0000_s1026" o:spt="2" style="position:absolute;left:0pt;flip:x;margin-left:17.3pt;margin-top:21.35pt;height:15.65pt;width:38pt;z-index:251677696;mso-width-relative:page;mso-height-relative:page;" fillcolor="#FFFFFF" filled="t" stroked="t" coordsize="21600,21600" arcsize="0.27837962962963" o:gfxdata="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A9hWuW1wAA&#10;AAgBAAAPAAAAAAAAAAEAIAAAACIAAABkcnMvZG93bnJldi54bWxQSwECFAAUAAAACACHTuJAKF2K&#10;B1gCAAChBAAADgAAAAAAAAABACAAAAAmAQAAZHJzL2Uyb0RvYy54bWxQSwUGAAAAAAYABgBZAQAA&#10;8AUAAAAA&#10;">
                      <v:fill on="t" focussize="0,0"/>
                      <v:stroke weight="0.5pt" color="#000000" joinstyle="bevel"/>
                      <v:imagedata o:title=""/>
                      <o:lock v:ext="edit" aspectratio="f"/>
                      <v:textbox inset="0mm,0mm,0mm,0mm">
                        <w:txbxContent>
                          <w:p>
                            <w:pPr>
                              <w:adjustRightInd w:val="0"/>
                              <w:snapToGrid w:val="0"/>
                              <w:jc w:val="center"/>
                              <w:rPr>
                                <w:sz w:val="15"/>
                                <w:szCs w:val="15"/>
                              </w:rPr>
                            </w:pPr>
                            <w:r>
                              <w:rPr>
                                <w:rFonts w:hint="eastAsia"/>
                                <w:sz w:val="15"/>
                                <w:szCs w:val="15"/>
                              </w:rPr>
                              <w:t>体育</w:t>
                            </w:r>
                          </w:p>
                          <w:p>
                            <w:pPr>
                              <w:adjustRightInd w:val="0"/>
                              <w:snapToGrid w:val="0"/>
                              <w:jc w:val="center"/>
                              <w:rPr>
                                <w:sz w:val="15"/>
                                <w:szCs w:val="15"/>
                              </w:rPr>
                            </w:pPr>
                          </w:p>
                        </w:txbxContent>
                      </v:textbox>
                    </v:roundrect>
                  </w:pict>
                </mc:Fallback>
              </mc:AlternateContent>
            </w:r>
            <w:r>
              <w:rPr>
                <w:rFonts w:ascii="Times New Roman" w:hAnsi="Times New Roman" w:cs="Times New Roman"/>
                <w:b/>
                <w:sz w:val="15"/>
                <w:szCs w:val="15"/>
              </w:rPr>
              <mc:AlternateContent>
                <mc:Choice Requires="wps">
                  <w:drawing>
                    <wp:anchor distT="0" distB="0" distL="114300" distR="114300" simplePos="0" relativeHeight="251757568" behindDoc="0" locked="0" layoutInCell="1" allowOverlap="1">
                      <wp:simplePos x="0" y="0"/>
                      <wp:positionH relativeFrom="column">
                        <wp:posOffset>-8890</wp:posOffset>
                      </wp:positionH>
                      <wp:positionV relativeFrom="paragraph">
                        <wp:posOffset>1987550</wp:posOffset>
                      </wp:positionV>
                      <wp:extent cx="0" cy="203200"/>
                      <wp:effectExtent l="57150" t="19050" r="76200" b="82550"/>
                      <wp:wrapNone/>
                      <wp:docPr id="303" name="直接连接符 303"/>
                      <wp:cNvGraphicFramePr/>
                      <a:graphic xmlns:a="http://schemas.openxmlformats.org/drawingml/2006/main">
                        <a:graphicData uri="http://schemas.microsoft.com/office/word/2010/wordprocessingShape">
                          <wps:wsp>
                            <wps:cNvCnPr/>
                            <wps:spPr>
                              <a:xfrm>
                                <a:off x="0" y="0"/>
                                <a:ext cx="0" cy="203200"/>
                              </a:xfrm>
                              <a:prstGeom prst="line">
                                <a:avLst/>
                              </a:prstGeom>
                              <a:ln w="12700"/>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id="_x0000_s1026" o:spid="_x0000_s1026" o:spt="20" style="position:absolute;left:0pt;margin-left:-0.7pt;margin-top:156.5pt;height:16pt;width:0pt;z-index:251757568;mso-width-relative:page;mso-height-relative:page;" filled="f" stroked="t" coordsize="21600,21600" o:gfxdata="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Lioz43YAAAA&#10;CQEAAA8AAAAAAAAAAQAgAAAAIgAAAGRycy9kb3ducmV2LnhtbFBLAQIUABQAAAAIAIdO4kAkSDuY&#10;HQIAAEoEAAAOAAAAAAAAAAEAIAAAACcBAABkcnMvZTJvRG9jLnhtbFBLBQYAAAAABgAGAFkBAAC2&#10;BQAAAAA=&#10;">
                      <v:fill on="f" focussize="0,0"/>
                      <v:stroke weight="1pt" color="#000000 [3200]" joinstyle="round"/>
                      <v:imagedata o:title=""/>
                      <o:lock v:ext="edit" aspectratio="f"/>
                      <v:shadow on="t" color="#000000" opacity="24903f" offset="0pt,1.5748031496063pt" origin="0f,32768f" matrix="65536f,0f,0f,65536f"/>
                    </v:line>
                  </w:pict>
                </mc:Fallback>
              </mc:AlternateContent>
            </w:r>
            <w:r>
              <w:rPr>
                <w:rFonts w:ascii="Times New Roman" w:hAnsi="Times New Roman" w:cs="Times New Roman"/>
                <w:b/>
                <w:sz w:val="15"/>
                <w:szCs w:val="15"/>
              </w:rPr>
              <mc:AlternateContent>
                <mc:Choice Requires="wps">
                  <w:drawing>
                    <wp:anchor distT="0" distB="0" distL="114300" distR="114300" simplePos="0" relativeHeight="251739136" behindDoc="0" locked="0" layoutInCell="1" allowOverlap="1">
                      <wp:simplePos x="0" y="0"/>
                      <wp:positionH relativeFrom="column">
                        <wp:posOffset>80010</wp:posOffset>
                      </wp:positionH>
                      <wp:positionV relativeFrom="paragraph">
                        <wp:posOffset>2964815</wp:posOffset>
                      </wp:positionV>
                      <wp:extent cx="923290" cy="167005"/>
                      <wp:effectExtent l="0" t="0" r="10160" b="23495"/>
                      <wp:wrapNone/>
                      <wp:docPr id="260" name="圆角矩形 260"/>
                      <wp:cNvGraphicFramePr/>
                      <a:graphic xmlns:a="http://schemas.openxmlformats.org/drawingml/2006/main">
                        <a:graphicData uri="http://schemas.microsoft.com/office/word/2010/wordprocessingShape">
                          <wps:wsp>
                            <wps:cNvSpPr>
                              <a:spLocks noChangeArrowheads="1"/>
                            </wps:cNvSpPr>
                            <wps:spPr bwMode="auto">
                              <a:xfrm flipH="1">
                                <a:off x="0" y="0"/>
                                <a:ext cx="923290" cy="167005"/>
                              </a:xfrm>
                              <a:prstGeom prst="roundRect">
                                <a:avLst>
                                  <a:gd name="adj" fmla="val 27838"/>
                                </a:avLst>
                              </a:prstGeom>
                              <a:solidFill>
                                <a:srgbClr val="FFFFFF"/>
                              </a:solidFill>
                              <a:ln w="6350">
                                <a:solidFill>
                                  <a:srgbClr val="000000"/>
                                </a:solidFill>
                                <a:prstDash val="sysDash"/>
                                <a:bevel/>
                              </a:ln>
                            </wps:spPr>
                            <wps:txbx>
                              <w:txbxContent>
                                <w:p>
                                  <w:pPr>
                                    <w:adjustRightInd w:val="0"/>
                                    <w:snapToGrid w:val="0"/>
                                    <w:jc w:val="center"/>
                                    <w:rPr>
                                      <w:sz w:val="15"/>
                                      <w:szCs w:val="15"/>
                                    </w:rPr>
                                  </w:pPr>
                                  <w:r>
                                    <w:rPr>
                                      <w:rFonts w:hint="eastAsia"/>
                                      <w:sz w:val="15"/>
                                      <w:szCs w:val="15"/>
                                    </w:rPr>
                                    <w:t>外国文学作品导读</w:t>
                                  </w:r>
                                </w:p>
                                <w:p>
                                  <w:pPr>
                                    <w:adjustRightInd w:val="0"/>
                                    <w:snapToGrid w:val="0"/>
                                    <w:jc w:val="center"/>
                                    <w:rPr>
                                      <w:sz w:val="15"/>
                                      <w:szCs w:val="15"/>
                                    </w:rPr>
                                  </w:pPr>
                                </w:p>
                              </w:txbxContent>
                            </wps:txbx>
                            <wps:bodyPr rot="0" vert="horz" wrap="square" lIns="0" tIns="0" rIns="0" bIns="0" anchor="t" anchorCtr="0" upright="1">
                              <a:noAutofit/>
                            </wps:bodyPr>
                          </wps:wsp>
                        </a:graphicData>
                      </a:graphic>
                    </wp:anchor>
                  </w:drawing>
                </mc:Choice>
                <mc:Fallback>
                  <w:pict>
                    <v:roundrect id="_x0000_s1026" o:spid="_x0000_s1026" o:spt="2" style="position:absolute;left:0pt;flip:x;margin-left:6.3pt;margin-top:233.45pt;height:13.15pt;width:72.7pt;z-index:251739136;mso-width-relative:page;mso-height-relative:page;" fillcolor="#FFFFFF" filled="t" stroked="t" coordsize="21600,21600" arcsize="0.27837962962963" o:gfxdata="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J+/7zdYAAAAKAQAADwAAAAAAAAABACAAAAAiAAAAZHJzL2Rvd25yZXYueG1sUEsBAhQA&#10;FAAAAAgAh07iQLw9rVhmAgAAvAQAAA4AAAAAAAAAAQAgAAAAJQEAAGRycy9lMm9Eb2MueG1sUEsF&#10;BgAAAAAGAAYAWQEAAP0FAAAAAA==&#10;">
                      <v:fill on="t" focussize="0,0"/>
                      <v:stroke weight="0.5pt" color="#000000" joinstyle="bevel" dashstyle="3 1"/>
                      <v:imagedata o:title=""/>
                      <o:lock v:ext="edit" aspectratio="f"/>
                      <v:textbox inset="0mm,0mm,0mm,0mm">
                        <w:txbxContent>
                          <w:p>
                            <w:pPr>
                              <w:adjustRightInd w:val="0"/>
                              <w:snapToGrid w:val="0"/>
                              <w:jc w:val="center"/>
                              <w:rPr>
                                <w:sz w:val="15"/>
                                <w:szCs w:val="15"/>
                              </w:rPr>
                            </w:pPr>
                            <w:r>
                              <w:rPr>
                                <w:rFonts w:hint="eastAsia"/>
                                <w:sz w:val="15"/>
                                <w:szCs w:val="15"/>
                              </w:rPr>
                              <w:t>外国文学作品导读</w:t>
                            </w:r>
                          </w:p>
                          <w:p>
                            <w:pPr>
                              <w:adjustRightInd w:val="0"/>
                              <w:snapToGrid w:val="0"/>
                              <w:jc w:val="center"/>
                              <w:rPr>
                                <w:sz w:val="15"/>
                                <w:szCs w:val="15"/>
                              </w:rPr>
                            </w:pPr>
                          </w:p>
                        </w:txbxContent>
                      </v:textbox>
                    </v:roundrect>
                  </w:pict>
                </mc:Fallback>
              </mc:AlternateContent>
            </w:r>
            <w:r>
              <w:rPr>
                <w:rFonts w:ascii="Times New Roman" w:hAnsi="Times New Roman" w:cs="Times New Roman"/>
                <w:sz w:val="15"/>
                <w:szCs w:val="15"/>
              </w:rPr>
              <mc:AlternateContent>
                <mc:Choice Requires="wps">
                  <w:drawing>
                    <wp:anchor distT="0" distB="0" distL="114300" distR="114300" simplePos="0" relativeHeight="251712512" behindDoc="0" locked="0" layoutInCell="1" allowOverlap="1">
                      <wp:simplePos x="0" y="0"/>
                      <wp:positionH relativeFrom="column">
                        <wp:posOffset>213360</wp:posOffset>
                      </wp:positionH>
                      <wp:positionV relativeFrom="paragraph">
                        <wp:posOffset>1707515</wp:posOffset>
                      </wp:positionV>
                      <wp:extent cx="935990" cy="169545"/>
                      <wp:effectExtent l="0" t="0" r="16510" b="20955"/>
                      <wp:wrapNone/>
                      <wp:docPr id="214" name="圆角矩形 214"/>
                      <wp:cNvGraphicFramePr/>
                      <a:graphic xmlns:a="http://schemas.openxmlformats.org/drawingml/2006/main">
                        <a:graphicData uri="http://schemas.microsoft.com/office/word/2010/wordprocessingShape">
                          <wps:wsp>
                            <wps:cNvSpPr>
                              <a:spLocks noChangeArrowheads="1"/>
                            </wps:cNvSpPr>
                            <wps:spPr bwMode="auto">
                              <a:xfrm flipH="1">
                                <a:off x="0" y="0"/>
                                <a:ext cx="935990" cy="169545"/>
                              </a:xfrm>
                              <a:prstGeom prst="roundRect">
                                <a:avLst>
                                  <a:gd name="adj" fmla="val 27838"/>
                                </a:avLst>
                              </a:prstGeom>
                              <a:solidFill>
                                <a:srgbClr val="FFFFFF"/>
                              </a:solidFill>
                              <a:ln w="6350">
                                <a:solidFill>
                                  <a:srgbClr val="000000"/>
                                </a:solidFill>
                                <a:bevel/>
                              </a:ln>
                            </wps:spPr>
                            <wps:txbx>
                              <w:txbxContent>
                                <w:p>
                                  <w:pPr>
                                    <w:adjustRightInd w:val="0"/>
                                    <w:snapToGrid w:val="0"/>
                                    <w:jc w:val="center"/>
                                    <w:rPr>
                                      <w:sz w:val="15"/>
                                      <w:szCs w:val="15"/>
                                    </w:rPr>
                                  </w:pPr>
                                  <w:r>
                                    <w:rPr>
                                      <w:rFonts w:hint="eastAsia"/>
                                      <w:sz w:val="15"/>
                                      <w:szCs w:val="15"/>
                                    </w:rPr>
                                    <w:t>综合商务英语</w:t>
                                  </w:r>
                                </w:p>
                                <w:p>
                                  <w:pPr>
                                    <w:adjustRightInd w:val="0"/>
                                    <w:snapToGrid w:val="0"/>
                                    <w:jc w:val="center"/>
                                    <w:rPr>
                                      <w:sz w:val="15"/>
                                      <w:szCs w:val="15"/>
                                    </w:rPr>
                                  </w:pPr>
                                </w:p>
                              </w:txbxContent>
                            </wps:txbx>
                            <wps:bodyPr rot="0" vert="horz" wrap="square" lIns="0" tIns="0" rIns="0" bIns="0" anchor="t" anchorCtr="0" upright="1">
                              <a:noAutofit/>
                            </wps:bodyPr>
                          </wps:wsp>
                        </a:graphicData>
                      </a:graphic>
                    </wp:anchor>
                  </w:drawing>
                </mc:Choice>
                <mc:Fallback>
                  <w:pict>
                    <v:roundrect id="_x0000_s1026" o:spid="_x0000_s1026" o:spt="2" style="position:absolute;left:0pt;flip:x;margin-left:16.8pt;margin-top:134.45pt;height:13.35pt;width:73.7pt;z-index:251712512;mso-width-relative:page;mso-height-relative:page;" fillcolor="#FFFFFF" filled="t" stroked="t" coordsize="21600,21600" arcsize="0.27837962962963" o:gfxdata="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CcimQW&#10;2AAAAAoBAAAPAAAAAAAAAAEAIAAAACIAAABkcnMvZG93bnJldi54bWxQSwECFAAUAAAACACHTuJA&#10;XIEgG1oCAAChBAAADgAAAAAAAAABACAAAAAnAQAAZHJzL2Uyb0RvYy54bWxQSwUGAAAAAAYABgBZ&#10;AQAA8wUAAAAA&#10;">
                      <v:fill on="t" focussize="0,0"/>
                      <v:stroke weight="0.5pt" color="#000000" joinstyle="bevel"/>
                      <v:imagedata o:title=""/>
                      <o:lock v:ext="edit" aspectratio="f"/>
                      <v:textbox inset="0mm,0mm,0mm,0mm">
                        <w:txbxContent>
                          <w:p>
                            <w:pPr>
                              <w:adjustRightInd w:val="0"/>
                              <w:snapToGrid w:val="0"/>
                              <w:jc w:val="center"/>
                              <w:rPr>
                                <w:sz w:val="15"/>
                                <w:szCs w:val="15"/>
                              </w:rPr>
                            </w:pPr>
                            <w:r>
                              <w:rPr>
                                <w:rFonts w:hint="eastAsia"/>
                                <w:sz w:val="15"/>
                                <w:szCs w:val="15"/>
                              </w:rPr>
                              <w:t>综合商务英语</w:t>
                            </w:r>
                          </w:p>
                          <w:p>
                            <w:pPr>
                              <w:adjustRightInd w:val="0"/>
                              <w:snapToGrid w:val="0"/>
                              <w:jc w:val="center"/>
                              <w:rPr>
                                <w:sz w:val="15"/>
                                <w:szCs w:val="15"/>
                              </w:rPr>
                            </w:pPr>
                          </w:p>
                        </w:txbxContent>
                      </v:textbox>
                    </v:roundrect>
                  </w:pict>
                </mc:Fallback>
              </mc:AlternateContent>
            </w:r>
            <w:r>
              <w:rPr>
                <w:rFonts w:ascii="Times New Roman" w:hAnsi="Times New Roman" w:cs="Times New Roman"/>
                <w:b/>
                <w:sz w:val="15"/>
                <w:szCs w:val="15"/>
              </w:rPr>
              <mc:AlternateContent>
                <mc:Choice Requires="wps">
                  <w:drawing>
                    <wp:anchor distT="0" distB="0" distL="114300" distR="114300" simplePos="0" relativeHeight="251758592" behindDoc="0" locked="0" layoutInCell="1" allowOverlap="1">
                      <wp:simplePos x="0" y="0"/>
                      <wp:positionH relativeFrom="column">
                        <wp:posOffset>-8890</wp:posOffset>
                      </wp:positionH>
                      <wp:positionV relativeFrom="paragraph">
                        <wp:posOffset>2192020</wp:posOffset>
                      </wp:positionV>
                      <wp:extent cx="247650" cy="0"/>
                      <wp:effectExtent l="38100" t="76200" r="19050" b="133350"/>
                      <wp:wrapNone/>
                      <wp:docPr id="304" name="直接箭头连接符 304"/>
                      <wp:cNvGraphicFramePr/>
                      <a:graphic xmlns:a="http://schemas.openxmlformats.org/drawingml/2006/main">
                        <a:graphicData uri="http://schemas.microsoft.com/office/word/2010/wordprocessingShape">
                          <wps:wsp>
                            <wps:cNvCnPr/>
                            <wps:spPr>
                              <a:xfrm>
                                <a:off x="0" y="0"/>
                                <a:ext cx="247650" cy="0"/>
                              </a:xfrm>
                              <a:prstGeom prst="straightConnector1">
                                <a:avLst/>
                              </a:prstGeom>
                              <a:ln w="12700">
                                <a:tailEnd type="stealth"/>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shape id="_x0000_s1026" o:spid="_x0000_s1026" o:spt="32" type="#_x0000_t32" style="position:absolute;left:0pt;margin-left:-0.7pt;margin-top:172.6pt;height:0pt;width:19.5pt;z-index:251758592;mso-width-relative:page;mso-height-relative:page;" filled="f" stroked="t" coordsize="21600,21600" o:gfxdata="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">
                      <v:fill on="f" focussize="0,0"/>
                      <v:stroke weight="1pt" color="#000000 [3200]" joinstyle="round" endarrow="classic"/>
                      <v:imagedata o:title=""/>
                      <o:lock v:ext="edit" aspectratio="f"/>
                      <v:shadow on="t" color="#000000" opacity="24903f" offset="0pt,1.5748031496063pt" origin="0f,32768f" matrix="65536f,0f,0f,65536f"/>
                    </v:shape>
                  </w:pict>
                </mc:Fallback>
              </mc:AlternateContent>
            </w:r>
            <w:r>
              <w:rPr>
                <w:rFonts w:ascii="Times New Roman" w:hAnsi="Times New Roman" w:cs="Times New Roman"/>
                <w:sz w:val="15"/>
                <w:szCs w:val="15"/>
              </w:rPr>
              <mc:AlternateContent>
                <mc:Choice Requires="wps">
                  <w:drawing>
                    <wp:anchor distT="0" distB="0" distL="114300" distR="114300" simplePos="0" relativeHeight="251738112" behindDoc="0" locked="0" layoutInCell="1" allowOverlap="1">
                      <wp:simplePos x="0" y="0"/>
                      <wp:positionH relativeFrom="column">
                        <wp:posOffset>245110</wp:posOffset>
                      </wp:positionH>
                      <wp:positionV relativeFrom="paragraph">
                        <wp:posOffset>2109470</wp:posOffset>
                      </wp:positionV>
                      <wp:extent cx="914400" cy="153670"/>
                      <wp:effectExtent l="0" t="0" r="19050" b="17780"/>
                      <wp:wrapNone/>
                      <wp:docPr id="254" name="圆角矩形 254"/>
                      <wp:cNvGraphicFramePr/>
                      <a:graphic xmlns:a="http://schemas.openxmlformats.org/drawingml/2006/main">
                        <a:graphicData uri="http://schemas.microsoft.com/office/word/2010/wordprocessingShape">
                          <wps:wsp>
                            <wps:cNvSpPr>
                              <a:spLocks noChangeArrowheads="1"/>
                            </wps:cNvSpPr>
                            <wps:spPr bwMode="auto">
                              <a:xfrm flipH="1">
                                <a:off x="0" y="0"/>
                                <a:ext cx="914400" cy="153670"/>
                              </a:xfrm>
                              <a:prstGeom prst="roundRect">
                                <a:avLst>
                                  <a:gd name="adj" fmla="val 27838"/>
                                </a:avLst>
                              </a:prstGeom>
                              <a:solidFill>
                                <a:srgbClr val="FFFFFF"/>
                              </a:solidFill>
                              <a:ln w="6350">
                                <a:solidFill>
                                  <a:srgbClr val="000000"/>
                                </a:solidFill>
                                <a:prstDash val="sysDash"/>
                                <a:bevel/>
                              </a:ln>
                            </wps:spPr>
                            <wps:txbx>
                              <w:txbxContent>
                                <w:p>
                                  <w:pPr>
                                    <w:adjustRightInd w:val="0"/>
                                    <w:snapToGrid w:val="0"/>
                                    <w:jc w:val="center"/>
                                    <w:rPr>
                                      <w:sz w:val="15"/>
                                      <w:szCs w:val="15"/>
                                    </w:rPr>
                                  </w:pPr>
                                  <w:r>
                                    <w:rPr>
                                      <w:rFonts w:hint="eastAsia"/>
                                      <w:sz w:val="15"/>
                                      <w:szCs w:val="15"/>
                                    </w:rPr>
                                    <w:t>英语影视欣赏与评论</w:t>
                                  </w:r>
                                </w:p>
                              </w:txbxContent>
                            </wps:txbx>
                            <wps:bodyPr rot="0" vert="horz" wrap="square" lIns="0" tIns="0" rIns="0" bIns="0" anchor="t" anchorCtr="0" upright="1">
                              <a:noAutofit/>
                            </wps:bodyPr>
                          </wps:wsp>
                        </a:graphicData>
                      </a:graphic>
                    </wp:anchor>
                  </w:drawing>
                </mc:Choice>
                <mc:Fallback>
                  <w:pict>
                    <v:roundrect id="_x0000_s1026" o:spid="_x0000_s1026" o:spt="2" style="position:absolute;left:0pt;flip:x;margin-left:19.3pt;margin-top:166.1pt;height:12.1pt;width:72pt;z-index:251738112;mso-width-relative:page;mso-height-relative:page;" fillcolor="#FFFFFF" filled="t" stroked="t" coordsize="21600,21600" arcsize="0.27837962962963" o:gfxdata="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">
                      <v:fill on="t" focussize="0,0"/>
                      <v:stroke weight="0.5pt" color="#000000" joinstyle="bevel" dashstyle="3 1"/>
                      <v:imagedata o:title=""/>
                      <o:lock v:ext="edit" aspectratio="f"/>
                      <v:textbox inset="0mm,0mm,0mm,0mm">
                        <w:txbxContent>
                          <w:p>
                            <w:pPr>
                              <w:adjustRightInd w:val="0"/>
                              <w:snapToGrid w:val="0"/>
                              <w:jc w:val="center"/>
                              <w:rPr>
                                <w:sz w:val="15"/>
                                <w:szCs w:val="15"/>
                              </w:rPr>
                            </w:pPr>
                            <w:r>
                              <w:rPr>
                                <w:rFonts w:hint="eastAsia"/>
                                <w:sz w:val="15"/>
                                <w:szCs w:val="15"/>
                              </w:rPr>
                              <w:t>英语影视欣赏与评论</w:t>
                            </w:r>
                          </w:p>
                        </w:txbxContent>
                      </v:textbox>
                    </v:roundrect>
                  </w:pict>
                </mc:Fallback>
              </mc:AlternateContent>
            </w:r>
            <w:r>
              <w:rPr>
                <w:rFonts w:ascii="Times New Roman" w:hAnsi="Times New Roman" w:cs="Times New Roman"/>
                <w:sz w:val="15"/>
                <w:szCs w:val="15"/>
              </w:rPr>
              <mc:AlternateContent>
                <mc:Choice Requires="wps">
                  <w:drawing>
                    <wp:anchor distT="0" distB="0" distL="114300" distR="114300" simplePos="0" relativeHeight="251727872" behindDoc="0" locked="0" layoutInCell="1" allowOverlap="1">
                      <wp:simplePos x="0" y="0"/>
                      <wp:positionH relativeFrom="column">
                        <wp:posOffset>226060</wp:posOffset>
                      </wp:positionH>
                      <wp:positionV relativeFrom="paragraph">
                        <wp:posOffset>1893570</wp:posOffset>
                      </wp:positionV>
                      <wp:extent cx="935990" cy="198755"/>
                      <wp:effectExtent l="0" t="0" r="16510" b="10795"/>
                      <wp:wrapNone/>
                      <wp:docPr id="240" name="圆角矩形 240"/>
                      <wp:cNvGraphicFramePr/>
                      <a:graphic xmlns:a="http://schemas.openxmlformats.org/drawingml/2006/main">
                        <a:graphicData uri="http://schemas.microsoft.com/office/word/2010/wordprocessingShape">
                          <wps:wsp>
                            <wps:cNvSpPr>
                              <a:spLocks noChangeArrowheads="1"/>
                            </wps:cNvSpPr>
                            <wps:spPr bwMode="auto">
                              <a:xfrm flipH="1">
                                <a:off x="0" y="0"/>
                                <a:ext cx="935990" cy="198755"/>
                              </a:xfrm>
                              <a:prstGeom prst="roundRect">
                                <a:avLst>
                                  <a:gd name="adj" fmla="val 27838"/>
                                </a:avLst>
                              </a:prstGeom>
                              <a:solidFill>
                                <a:srgbClr val="FFFFFF"/>
                              </a:solidFill>
                              <a:ln w="6350">
                                <a:solidFill>
                                  <a:srgbClr val="000000"/>
                                </a:solidFill>
                                <a:bevel/>
                              </a:ln>
                            </wps:spPr>
                            <wps:txbx>
                              <w:txbxContent>
                                <w:p>
                                  <w:pPr>
                                    <w:adjustRightInd w:val="0"/>
                                    <w:snapToGrid w:val="0"/>
                                    <w:jc w:val="center"/>
                                    <w:rPr>
                                      <w:sz w:val="15"/>
                                      <w:szCs w:val="15"/>
                                    </w:rPr>
                                  </w:pPr>
                                  <w:r>
                                    <w:rPr>
                                      <w:rFonts w:hint="eastAsia"/>
                                      <w:sz w:val="15"/>
                                      <w:szCs w:val="15"/>
                                    </w:rPr>
                                    <w:t>商务翻译（英译汉）</w:t>
                                  </w:r>
                                </w:p>
                                <w:p>
                                  <w:pPr>
                                    <w:adjustRightInd w:val="0"/>
                                    <w:snapToGrid w:val="0"/>
                                    <w:jc w:val="center"/>
                                    <w:rPr>
                                      <w:sz w:val="15"/>
                                      <w:szCs w:val="15"/>
                                    </w:rPr>
                                  </w:pPr>
                                </w:p>
                              </w:txbxContent>
                            </wps:txbx>
                            <wps:bodyPr rot="0" vert="horz" wrap="square" lIns="0" tIns="0" rIns="0" bIns="0" anchor="t" anchorCtr="0" upright="1">
                              <a:noAutofit/>
                            </wps:bodyPr>
                          </wps:wsp>
                        </a:graphicData>
                      </a:graphic>
                    </wp:anchor>
                  </w:drawing>
                </mc:Choice>
                <mc:Fallback>
                  <w:pict>
                    <v:roundrect id="_x0000_s1026" o:spid="_x0000_s1026" o:spt="2" style="position:absolute;left:0pt;flip:x;margin-left:17.8pt;margin-top:149.1pt;height:15.65pt;width:73.7pt;z-index:251727872;mso-width-relative:page;mso-height-relative:page;" fillcolor="#FFFFFF" filled="t" stroked="t" coordsize="21600,21600" arcsize="0.27837962962963" o:gfxdata="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FegeujY&#10;AAAACgEAAA8AAAAAAAAAAQAgAAAAIgAAAGRycy9kb3ducmV2LnhtbFBLAQIUABQAAAAIAIdO4kAc&#10;F7LGWQIAAKEEAAAOAAAAAAAAAAEAIAAAACcBAABkcnMvZTJvRG9jLnhtbFBLBQYAAAAABgAGAFkB&#10;AADyBQAAAAA=&#10;">
                      <v:fill on="t" focussize="0,0"/>
                      <v:stroke weight="0.5pt" color="#000000" joinstyle="bevel"/>
                      <v:imagedata o:title=""/>
                      <o:lock v:ext="edit" aspectratio="f"/>
                      <v:textbox inset="0mm,0mm,0mm,0mm">
                        <w:txbxContent>
                          <w:p>
                            <w:pPr>
                              <w:adjustRightInd w:val="0"/>
                              <w:snapToGrid w:val="0"/>
                              <w:jc w:val="center"/>
                              <w:rPr>
                                <w:sz w:val="15"/>
                                <w:szCs w:val="15"/>
                              </w:rPr>
                            </w:pPr>
                            <w:r>
                              <w:rPr>
                                <w:rFonts w:hint="eastAsia"/>
                                <w:sz w:val="15"/>
                                <w:szCs w:val="15"/>
                              </w:rPr>
                              <w:t>商务翻译（英译汉）</w:t>
                            </w:r>
                          </w:p>
                          <w:p>
                            <w:pPr>
                              <w:adjustRightInd w:val="0"/>
                              <w:snapToGrid w:val="0"/>
                              <w:jc w:val="center"/>
                              <w:rPr>
                                <w:sz w:val="15"/>
                                <w:szCs w:val="15"/>
                              </w:rPr>
                            </w:pPr>
                          </w:p>
                        </w:txbxContent>
                      </v:textbox>
                    </v:roundrect>
                  </w:pict>
                </mc:Fallback>
              </mc:AlternateContent>
            </w:r>
            <w:r>
              <w:rPr>
                <w:rFonts w:ascii="Times New Roman" w:hAnsi="Times New Roman" w:cs="Times New Roman"/>
                <w:sz w:val="15"/>
                <w:szCs w:val="15"/>
              </w:rPr>
              <mc:AlternateContent>
                <mc:Choice Requires="wps">
                  <w:drawing>
                    <wp:anchor distT="0" distB="0" distL="114300" distR="114300" simplePos="0" relativeHeight="251717632" behindDoc="0" locked="0" layoutInCell="1" allowOverlap="1">
                      <wp:simplePos x="0" y="0"/>
                      <wp:positionH relativeFrom="column">
                        <wp:posOffset>-136525</wp:posOffset>
                      </wp:positionH>
                      <wp:positionV relativeFrom="paragraph">
                        <wp:posOffset>1791970</wp:posOffset>
                      </wp:positionV>
                      <wp:extent cx="349250" cy="6350"/>
                      <wp:effectExtent l="0" t="76200" r="31750" b="88900"/>
                      <wp:wrapNone/>
                      <wp:docPr id="217" name="直接箭头连接符 217"/>
                      <wp:cNvGraphicFramePr/>
                      <a:graphic xmlns:a="http://schemas.openxmlformats.org/drawingml/2006/main">
                        <a:graphicData uri="http://schemas.microsoft.com/office/word/2010/wordprocessingShape">
                          <wps:wsp>
                            <wps:cNvCnPr>
                              <a:cxnSpLocks noChangeShapeType="1"/>
                            </wps:cNvCnPr>
                            <wps:spPr bwMode="auto">
                              <a:xfrm flipV="1">
                                <a:off x="0" y="0"/>
                                <a:ext cx="349250" cy="6350"/>
                              </a:xfrm>
                              <a:prstGeom prst="straightConnector1">
                                <a:avLst/>
                              </a:prstGeom>
                              <a:noFill/>
                              <a:ln w="12700">
                                <a:solidFill>
                                  <a:srgbClr val="000000"/>
                                </a:solidFill>
                                <a:round/>
                                <a:tailEnd type="stealth" w="med" len="med"/>
                              </a:ln>
                            </wps:spPr>
                            <wps:bodyPr/>
                          </wps:wsp>
                        </a:graphicData>
                      </a:graphic>
                    </wp:anchor>
                  </w:drawing>
                </mc:Choice>
                <mc:Fallback>
                  <w:pict>
                    <v:shape id="_x0000_s1026" o:spid="_x0000_s1026" o:spt="32" type="#_x0000_t32" style="position:absolute;left:0pt;flip:y;margin-left:-10.75pt;margin-top:141.1pt;height:0.5pt;width:27.5pt;z-index:251717632;mso-width-relative:page;mso-height-relative:page;" filled="f" stroked="t" coordsize="21600,21600" o:gfxdata="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wNdmu9YAAAAKAQAADwAA&#10;AAAAAAABACAAAAAiAAAAZHJzL2Rvd25yZXYueG1sUEsBAhQAFAAAAAgAh07iQIkNcc4YAgAA/AMA&#10;AA4AAAAAAAAAAQAgAAAAJQEAAGRycy9lMm9Eb2MueG1sUEsFBgAAAAAGAAYAWQEAAK8FAAAAAA==&#10;">
                      <v:fill on="f" focussize="0,0"/>
                      <v:stroke weight="1pt" color="#000000" joinstyle="round" endarrow="classic"/>
                      <v:imagedata o:title=""/>
                      <o:lock v:ext="edit" aspectratio="f"/>
                    </v:shape>
                  </w:pict>
                </mc:Fallback>
              </mc:AlternateContent>
            </w:r>
            <w:r>
              <w:rPr>
                <w:rFonts w:ascii="Times New Roman" w:hAnsi="Times New Roman" w:cs="Times New Roman"/>
                <w:sz w:val="15"/>
                <w:szCs w:val="15"/>
              </w:rPr>
              <mc:AlternateContent>
                <mc:Choice Requires="wps">
                  <w:drawing>
                    <wp:anchor distT="0" distB="0" distL="114300" distR="114300" simplePos="0" relativeHeight="251716608" behindDoc="0" locked="0" layoutInCell="1" allowOverlap="1">
                      <wp:simplePos x="0" y="0"/>
                      <wp:positionH relativeFrom="column">
                        <wp:posOffset>-1249680</wp:posOffset>
                      </wp:positionH>
                      <wp:positionV relativeFrom="paragraph">
                        <wp:posOffset>1784350</wp:posOffset>
                      </wp:positionV>
                      <wp:extent cx="177165" cy="0"/>
                      <wp:effectExtent l="0" t="76200" r="13335" b="95250"/>
                      <wp:wrapNone/>
                      <wp:docPr id="216" name="直接箭头连接符 216"/>
                      <wp:cNvGraphicFramePr/>
                      <a:graphic xmlns:a="http://schemas.openxmlformats.org/drawingml/2006/main">
                        <a:graphicData uri="http://schemas.microsoft.com/office/word/2010/wordprocessingShape">
                          <wps:wsp>
                            <wps:cNvCnPr>
                              <a:cxnSpLocks noChangeShapeType="1"/>
                            </wps:cNvCnPr>
                            <wps:spPr bwMode="auto">
                              <a:xfrm>
                                <a:off x="0" y="0"/>
                                <a:ext cx="177165" cy="0"/>
                              </a:xfrm>
                              <a:prstGeom prst="straightConnector1">
                                <a:avLst/>
                              </a:prstGeom>
                              <a:noFill/>
                              <a:ln w="12700">
                                <a:solidFill>
                                  <a:srgbClr val="000000"/>
                                </a:solidFill>
                                <a:round/>
                                <a:tailEnd type="stealth" w="med" len="med"/>
                              </a:ln>
                            </wps:spPr>
                            <wps:bodyPr/>
                          </wps:wsp>
                        </a:graphicData>
                      </a:graphic>
                    </wp:anchor>
                  </w:drawing>
                </mc:Choice>
                <mc:Fallback>
                  <w:pict>
                    <v:shape id="_x0000_s1026" o:spid="_x0000_s1026" o:spt="32" type="#_x0000_t32" style="position:absolute;left:0pt;margin-left:-98.4pt;margin-top:140.5pt;height:0pt;width:13.95pt;z-index:251716608;mso-width-relative:page;mso-height-relative:page;" filled="f" stroked="t" coordsize="21600,21600" o:gfxdata="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NYJuhvZAAAADQEAAA8AAAAAAAAA&#10;AQAgAAAAIgAAAGRycy9kb3ducmV2LnhtbFBLAQIUABQAAAAIAIdO4kDXycXyEAIAAO8DAAAOAAAA&#10;AAAAAAEAIAAAACgBAABkcnMvZTJvRG9jLnhtbFBLBQYAAAAABgAGAFkBAACqBQAAAAA=&#10;">
                      <v:fill on="f" focussize="0,0"/>
                      <v:stroke weight="1pt" color="#000000" joinstyle="round" endarrow="classic"/>
                      <v:imagedata o:title=""/>
                      <o:lock v:ext="edit" aspectratio="f"/>
                    </v:shape>
                  </w:pict>
                </mc:Fallback>
              </mc:AlternateContent>
            </w:r>
            <w:r>
              <w:rPr>
                <w:rFonts w:ascii="Times New Roman" w:hAnsi="Times New Roman" w:cs="Times New Roman"/>
                <w:szCs w:val="24"/>
              </w:rPr>
              <mc:AlternateContent>
                <mc:Choice Requires="wps">
                  <w:drawing>
                    <wp:anchor distT="0" distB="0" distL="114300" distR="114300" simplePos="0" relativeHeight="251673600" behindDoc="0" locked="0" layoutInCell="1" allowOverlap="1">
                      <wp:simplePos x="0" y="0"/>
                      <wp:positionH relativeFrom="column">
                        <wp:posOffset>212725</wp:posOffset>
                      </wp:positionH>
                      <wp:positionV relativeFrom="paragraph">
                        <wp:posOffset>52070</wp:posOffset>
                      </wp:positionV>
                      <wp:extent cx="958850" cy="179705"/>
                      <wp:effectExtent l="0" t="0" r="12700" b="10795"/>
                      <wp:wrapNone/>
                      <wp:docPr id="88" name="圆角矩形 88"/>
                      <wp:cNvGraphicFramePr/>
                      <a:graphic xmlns:a="http://schemas.openxmlformats.org/drawingml/2006/main">
                        <a:graphicData uri="http://schemas.microsoft.com/office/word/2010/wordprocessingShape">
                          <wps:wsp>
                            <wps:cNvSpPr>
                              <a:spLocks noChangeArrowheads="1"/>
                            </wps:cNvSpPr>
                            <wps:spPr bwMode="auto">
                              <a:xfrm flipH="1">
                                <a:off x="0" y="0"/>
                                <a:ext cx="958850" cy="179705"/>
                              </a:xfrm>
                              <a:prstGeom prst="roundRect">
                                <a:avLst>
                                  <a:gd name="adj" fmla="val 27838"/>
                                </a:avLst>
                              </a:prstGeom>
                              <a:solidFill>
                                <a:srgbClr val="FFFFFF"/>
                              </a:solidFill>
                              <a:ln w="6350">
                                <a:solidFill>
                                  <a:srgbClr val="000000"/>
                                </a:solidFill>
                                <a:bevel/>
                              </a:ln>
                            </wps:spPr>
                            <wps:txbx>
                              <w:txbxContent>
                                <w:p>
                                  <w:pPr>
                                    <w:adjustRightInd w:val="0"/>
                                    <w:snapToGrid w:val="0"/>
                                    <w:jc w:val="center"/>
                                    <w:rPr>
                                      <w:sz w:val="15"/>
                                      <w:szCs w:val="15"/>
                                    </w:rPr>
                                  </w:pPr>
                                  <w:r>
                                    <w:rPr>
                                      <w:rFonts w:hint="eastAsia"/>
                                      <w:sz w:val="15"/>
                                      <w:szCs w:val="15"/>
                                    </w:rPr>
                                    <w:t>马克思主义基本原理</w:t>
                                  </w:r>
                                </w:p>
                              </w:txbxContent>
                            </wps:txbx>
                            <wps:bodyPr rot="0" vert="horz" wrap="square" lIns="0" tIns="0" rIns="0" bIns="0" anchor="t" anchorCtr="0" upright="1">
                              <a:noAutofit/>
                            </wps:bodyPr>
                          </wps:wsp>
                        </a:graphicData>
                      </a:graphic>
                    </wp:anchor>
                  </w:drawing>
                </mc:Choice>
                <mc:Fallback>
                  <w:pict>
                    <v:roundrect id="_x0000_s1026" o:spid="_x0000_s1026" o:spt="2" style="position:absolute;left:0pt;flip:x;margin-left:16.75pt;margin-top:4.1pt;height:14.15pt;width:75.5pt;z-index:251673600;mso-width-relative:page;mso-height-relative:page;" fillcolor="#FFFFFF" filled="t" stroked="t" coordsize="21600,21600" arcsize="0.27837962962963" o:gfxdata="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DP3Jnj1AAAAAcBAAAP&#10;AAAAAAAAAAEAIAAAACIAAABkcnMvZG93bnJldi54bWxQSwECFAAUAAAACACHTuJAApLFUlUCAACf&#10;BAAADgAAAAAAAAABACAAAAAjAQAAZHJzL2Uyb0RvYy54bWxQSwUGAAAAAAYABgBZAQAA6gUAAAAA&#10;">
                      <v:fill on="t" focussize="0,0"/>
                      <v:stroke weight="0.5pt" color="#000000" joinstyle="bevel"/>
                      <v:imagedata o:title=""/>
                      <o:lock v:ext="edit" aspectratio="f"/>
                      <v:textbox inset="0mm,0mm,0mm,0mm">
                        <w:txbxContent>
                          <w:p>
                            <w:pPr>
                              <w:adjustRightInd w:val="0"/>
                              <w:snapToGrid w:val="0"/>
                              <w:jc w:val="center"/>
                              <w:rPr>
                                <w:sz w:val="15"/>
                                <w:szCs w:val="15"/>
                              </w:rPr>
                            </w:pPr>
                            <w:r>
                              <w:rPr>
                                <w:rFonts w:hint="eastAsia"/>
                                <w:sz w:val="15"/>
                                <w:szCs w:val="15"/>
                              </w:rPr>
                              <w:t>马克思主义基本原理</w:t>
                            </w:r>
                          </w:p>
                        </w:txbxContent>
                      </v:textbox>
                    </v:roundrect>
                  </w:pict>
                </mc:Fallback>
              </mc:AlternateContent>
            </w:r>
          </w:p>
        </w:tc>
        <w:tc>
          <w:tcPr>
            <w:tcW w:w="1772" w:type="dxa"/>
            <w:tcBorders>
              <w:top w:val="single" w:color="auto" w:sz="12" w:space="0"/>
              <w:bottom w:val="single" w:color="auto" w:sz="12" w:space="0"/>
            </w:tcBorders>
          </w:tcPr>
          <w:p>
            <w:pPr>
              <w:rPr>
                <w:rFonts w:ascii="Times New Roman" w:hAnsi="Times New Roman" w:cs="Times New Roman"/>
                <w:b/>
                <w:sz w:val="15"/>
                <w:szCs w:val="15"/>
              </w:rPr>
            </w:pPr>
            <w:r>
              <w:rPr>
                <w:rFonts w:ascii="Times New Roman" w:hAnsi="Times New Roman" w:cs="Times New Roman"/>
                <w:szCs w:val="24"/>
              </w:rPr>
              <mc:AlternateContent>
                <mc:Choice Requires="wps">
                  <w:drawing>
                    <wp:anchor distT="0" distB="0" distL="114300" distR="114300" simplePos="0" relativeHeight="251726848" behindDoc="0" locked="0" layoutInCell="1" allowOverlap="1">
                      <wp:simplePos x="0" y="0"/>
                      <wp:positionH relativeFrom="column">
                        <wp:posOffset>395605</wp:posOffset>
                      </wp:positionH>
                      <wp:positionV relativeFrom="paragraph">
                        <wp:posOffset>3865245</wp:posOffset>
                      </wp:positionV>
                      <wp:extent cx="885825" cy="167005"/>
                      <wp:effectExtent l="0" t="0" r="28575" b="23495"/>
                      <wp:wrapNone/>
                      <wp:docPr id="24" name="圆角矩形 24"/>
                      <wp:cNvGraphicFramePr/>
                      <a:graphic xmlns:a="http://schemas.openxmlformats.org/drawingml/2006/main">
                        <a:graphicData uri="http://schemas.microsoft.com/office/word/2010/wordprocessingShape">
                          <wps:wsp>
                            <wps:cNvSpPr>
                              <a:spLocks noChangeArrowheads="1"/>
                            </wps:cNvSpPr>
                            <wps:spPr bwMode="auto">
                              <a:xfrm flipH="1">
                                <a:off x="0" y="0"/>
                                <a:ext cx="885825" cy="167005"/>
                              </a:xfrm>
                              <a:prstGeom prst="roundRect">
                                <a:avLst>
                                  <a:gd name="adj" fmla="val 27838"/>
                                </a:avLst>
                              </a:prstGeom>
                              <a:solidFill>
                                <a:srgbClr val="FFFFFF"/>
                              </a:solidFill>
                              <a:ln w="6350">
                                <a:solidFill>
                                  <a:srgbClr val="000000"/>
                                </a:solidFill>
                                <a:bevel/>
                              </a:ln>
                            </wps:spPr>
                            <wps:txbx>
                              <w:txbxContent>
                                <w:p>
                                  <w:pPr>
                                    <w:adjustRightInd w:val="0"/>
                                    <w:snapToGrid w:val="0"/>
                                    <w:jc w:val="center"/>
                                    <w:rPr>
                                      <w:sz w:val="15"/>
                                      <w:szCs w:val="15"/>
                                    </w:rPr>
                                  </w:pPr>
                                  <w:r>
                                    <w:rPr>
                                      <w:rFonts w:hint="eastAsia"/>
                                      <w:sz w:val="15"/>
                                      <w:szCs w:val="15"/>
                                    </w:rPr>
                                    <w:t>跨境电子商务实训</w:t>
                                  </w:r>
                                </w:p>
                              </w:txbxContent>
                            </wps:txbx>
                            <wps:bodyPr rot="0" vert="horz" wrap="square" lIns="0" tIns="0" rIns="0" bIns="0" anchor="t" anchorCtr="0" upright="1">
                              <a:noAutofit/>
                            </wps:bodyPr>
                          </wps:wsp>
                        </a:graphicData>
                      </a:graphic>
                    </wp:anchor>
                  </w:drawing>
                </mc:Choice>
                <mc:Fallback>
                  <w:pict>
                    <v:roundrect id="_x0000_s1026" o:spid="_x0000_s1026" o:spt="2" style="position:absolute;left:0pt;flip:x;margin-left:31.15pt;margin-top:304.35pt;height:13.15pt;width:69.75pt;z-index:251726848;mso-width-relative:page;mso-height-relative:page;" fillcolor="#FFFFFF" filled="t" stroked="t" coordsize="21600,21600" arcsize="0.27837962962963" o:gfxdata="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">
                      <v:fill on="t" focussize="0,0"/>
                      <v:stroke weight="0.5pt" color="#000000" joinstyle="bevel"/>
                      <v:imagedata o:title=""/>
                      <o:lock v:ext="edit" aspectratio="f"/>
                      <v:textbox inset="0mm,0mm,0mm,0mm">
                        <w:txbxContent>
                          <w:p>
                            <w:pPr>
                              <w:adjustRightInd w:val="0"/>
                              <w:snapToGrid w:val="0"/>
                              <w:jc w:val="center"/>
                              <w:rPr>
                                <w:sz w:val="15"/>
                                <w:szCs w:val="15"/>
                              </w:rPr>
                            </w:pPr>
                            <w:r>
                              <w:rPr>
                                <w:rFonts w:hint="eastAsia"/>
                                <w:sz w:val="15"/>
                                <w:szCs w:val="15"/>
                              </w:rPr>
                              <w:t>跨境电子商务实训</w:t>
                            </w:r>
                          </w:p>
                        </w:txbxContent>
                      </v:textbox>
                    </v:roundrect>
                  </w:pict>
                </mc:Fallback>
              </mc:AlternateContent>
            </w:r>
            <w:r>
              <w:rPr>
                <w:rFonts w:ascii="Times New Roman" w:hAnsi="Times New Roman" w:cs="Times New Roman"/>
                <w:b/>
                <w:sz w:val="15"/>
                <w:szCs w:val="15"/>
              </w:rPr>
              <mc:AlternateContent>
                <mc:Choice Requires="wps">
                  <w:drawing>
                    <wp:anchor distT="0" distB="0" distL="114300" distR="114300" simplePos="0" relativeHeight="251722752" behindDoc="0" locked="0" layoutInCell="1" allowOverlap="1">
                      <wp:simplePos x="0" y="0"/>
                      <wp:positionH relativeFrom="column">
                        <wp:posOffset>360680</wp:posOffset>
                      </wp:positionH>
                      <wp:positionV relativeFrom="paragraph">
                        <wp:posOffset>3643630</wp:posOffset>
                      </wp:positionV>
                      <wp:extent cx="925830" cy="167005"/>
                      <wp:effectExtent l="0" t="0" r="26670" b="23495"/>
                      <wp:wrapNone/>
                      <wp:docPr id="17" name="圆角矩形 17"/>
                      <wp:cNvGraphicFramePr/>
                      <a:graphic xmlns:a="http://schemas.openxmlformats.org/drawingml/2006/main">
                        <a:graphicData uri="http://schemas.microsoft.com/office/word/2010/wordprocessingShape">
                          <wps:wsp>
                            <wps:cNvSpPr>
                              <a:spLocks noChangeArrowheads="1"/>
                            </wps:cNvSpPr>
                            <wps:spPr bwMode="auto">
                              <a:xfrm flipH="1">
                                <a:off x="0" y="0"/>
                                <a:ext cx="925830" cy="167005"/>
                              </a:xfrm>
                              <a:prstGeom prst="roundRect">
                                <a:avLst>
                                  <a:gd name="adj" fmla="val 27838"/>
                                </a:avLst>
                              </a:prstGeom>
                              <a:solidFill>
                                <a:srgbClr val="FFFFFF"/>
                              </a:solidFill>
                              <a:ln w="6350">
                                <a:solidFill>
                                  <a:srgbClr val="000000"/>
                                </a:solidFill>
                                <a:bevel/>
                              </a:ln>
                            </wps:spPr>
                            <wps:txbx>
                              <w:txbxContent>
                                <w:p>
                                  <w:pPr>
                                    <w:adjustRightInd w:val="0"/>
                                    <w:snapToGrid w:val="0"/>
                                    <w:jc w:val="center"/>
                                    <w:rPr>
                                      <w:sz w:val="15"/>
                                      <w:szCs w:val="15"/>
                                    </w:rPr>
                                  </w:pPr>
                                  <w:r>
                                    <w:rPr>
                                      <w:rFonts w:hint="eastAsia"/>
                                      <w:sz w:val="15"/>
                                      <w:szCs w:val="15"/>
                                    </w:rPr>
                                    <w:t>企业营销策划</w:t>
                                  </w:r>
                                </w:p>
                                <w:p>
                                  <w:pPr>
                                    <w:adjustRightInd w:val="0"/>
                                    <w:snapToGrid w:val="0"/>
                                    <w:jc w:val="center"/>
                                    <w:rPr>
                                      <w:sz w:val="15"/>
                                      <w:szCs w:val="15"/>
                                    </w:rPr>
                                  </w:pPr>
                                </w:p>
                              </w:txbxContent>
                            </wps:txbx>
                            <wps:bodyPr rot="0" vert="horz" wrap="square" lIns="0" tIns="0" rIns="0" bIns="0" anchor="t" anchorCtr="0" upright="1">
                              <a:noAutofit/>
                            </wps:bodyPr>
                          </wps:wsp>
                        </a:graphicData>
                      </a:graphic>
                    </wp:anchor>
                  </w:drawing>
                </mc:Choice>
                <mc:Fallback>
                  <w:pict>
                    <v:roundrect id="_x0000_s1026" o:spid="_x0000_s1026" o:spt="2" style="position:absolute;left:0pt;flip:x;margin-left:28.4pt;margin-top:286.9pt;height:13.15pt;width:72.9pt;z-index:251722752;mso-width-relative:page;mso-height-relative:page;" fillcolor="#FFFFFF" filled="t" stroked="t" coordsize="21600,21600" arcsize="0.27837962962963" o:gfxdata="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ApWlzd2AAA&#10;AAoBAAAPAAAAAAAAAAEAIAAAACIAAABkcnMvZG93bnJldi54bWxQSwECFAAUAAAACACHTuJAPEqF&#10;HlcCAACfBAAADgAAAAAAAAABACAAAAAnAQAAZHJzL2Uyb0RvYy54bWxQSwUGAAAAAAYABgBZAQAA&#10;8AUAAAAA&#10;">
                      <v:fill on="t" focussize="0,0"/>
                      <v:stroke weight="0.5pt" color="#000000" joinstyle="bevel"/>
                      <v:imagedata o:title=""/>
                      <o:lock v:ext="edit" aspectratio="f"/>
                      <v:textbox inset="0mm,0mm,0mm,0mm">
                        <w:txbxContent>
                          <w:p>
                            <w:pPr>
                              <w:adjustRightInd w:val="0"/>
                              <w:snapToGrid w:val="0"/>
                              <w:jc w:val="center"/>
                              <w:rPr>
                                <w:sz w:val="15"/>
                                <w:szCs w:val="15"/>
                              </w:rPr>
                            </w:pPr>
                            <w:r>
                              <w:rPr>
                                <w:rFonts w:hint="eastAsia"/>
                                <w:sz w:val="15"/>
                                <w:szCs w:val="15"/>
                              </w:rPr>
                              <w:t>企业营销策划</w:t>
                            </w:r>
                          </w:p>
                          <w:p>
                            <w:pPr>
                              <w:adjustRightInd w:val="0"/>
                              <w:snapToGrid w:val="0"/>
                              <w:jc w:val="center"/>
                              <w:rPr>
                                <w:sz w:val="15"/>
                                <w:szCs w:val="15"/>
                              </w:rPr>
                            </w:pPr>
                          </w:p>
                        </w:txbxContent>
                      </v:textbox>
                    </v:roundrect>
                  </w:pict>
                </mc:Fallback>
              </mc:AlternateContent>
            </w:r>
            <w:r>
              <w:rPr>
                <w:rFonts w:ascii="Times New Roman" w:hAnsi="Times New Roman" w:cs="Times New Roman"/>
                <w:sz w:val="15"/>
                <w:szCs w:val="15"/>
              </w:rPr>
              <mc:AlternateContent>
                <mc:Choice Requires="wps">
                  <w:drawing>
                    <wp:anchor distT="0" distB="0" distL="114300" distR="114300" simplePos="0" relativeHeight="251719680" behindDoc="0" locked="0" layoutInCell="1" allowOverlap="1">
                      <wp:simplePos x="0" y="0"/>
                      <wp:positionH relativeFrom="column">
                        <wp:posOffset>349250</wp:posOffset>
                      </wp:positionH>
                      <wp:positionV relativeFrom="paragraph">
                        <wp:posOffset>3189605</wp:posOffset>
                      </wp:positionV>
                      <wp:extent cx="910590" cy="198755"/>
                      <wp:effectExtent l="0" t="0" r="22860" b="10795"/>
                      <wp:wrapNone/>
                      <wp:docPr id="283" name="圆角矩形 283"/>
                      <wp:cNvGraphicFramePr/>
                      <a:graphic xmlns:a="http://schemas.openxmlformats.org/drawingml/2006/main">
                        <a:graphicData uri="http://schemas.microsoft.com/office/word/2010/wordprocessingShape">
                          <wps:wsp>
                            <wps:cNvSpPr>
                              <a:spLocks noChangeArrowheads="1"/>
                            </wps:cNvSpPr>
                            <wps:spPr bwMode="auto">
                              <a:xfrm flipH="1">
                                <a:off x="0" y="0"/>
                                <a:ext cx="910590" cy="198755"/>
                              </a:xfrm>
                              <a:prstGeom prst="roundRect">
                                <a:avLst>
                                  <a:gd name="adj" fmla="val 27838"/>
                                </a:avLst>
                              </a:prstGeom>
                              <a:solidFill>
                                <a:srgbClr val="FFFFFF"/>
                              </a:solidFill>
                              <a:ln w="6350">
                                <a:solidFill>
                                  <a:srgbClr val="000000"/>
                                </a:solidFill>
                                <a:bevel/>
                              </a:ln>
                            </wps:spPr>
                            <wps:txbx>
                              <w:txbxContent>
                                <w:p>
                                  <w:pPr>
                                    <w:adjustRightInd w:val="0"/>
                                    <w:snapToGrid w:val="0"/>
                                    <w:jc w:val="center"/>
                                    <w:rPr>
                                      <w:sz w:val="15"/>
                                      <w:szCs w:val="15"/>
                                    </w:rPr>
                                  </w:pPr>
                                  <w:r>
                                    <w:rPr>
                                      <w:rFonts w:hint="eastAsia"/>
                                      <w:sz w:val="15"/>
                                      <w:szCs w:val="15"/>
                                    </w:rPr>
                                    <w:t>国际商法</w:t>
                                  </w:r>
                                </w:p>
                              </w:txbxContent>
                            </wps:txbx>
                            <wps:bodyPr rot="0" vert="horz" wrap="square" lIns="0" tIns="0" rIns="0" bIns="0" anchor="t" anchorCtr="0" upright="1">
                              <a:noAutofit/>
                            </wps:bodyPr>
                          </wps:wsp>
                        </a:graphicData>
                      </a:graphic>
                    </wp:anchor>
                  </w:drawing>
                </mc:Choice>
                <mc:Fallback>
                  <w:pict>
                    <v:roundrect id="_x0000_s1026" o:spid="_x0000_s1026" o:spt="2" style="position:absolute;left:0pt;flip:x;margin-left:27.5pt;margin-top:251.15pt;height:15.65pt;width:71.7pt;z-index:251719680;mso-width-relative:page;mso-height-relative:page;" fillcolor="#FFFFFF" filled="t" stroked="t" coordsize="21600,21600" arcsize="0.27837962962963" o:gfxdata="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D2bI/M&#10;2QAAAAoBAAAPAAAAAAAAAAEAIAAAACIAAABkcnMvZG93bnJldi54bWxQSwECFAAUAAAACACHTuJA&#10;EtlE0VkCAAChBAAADgAAAAAAAAABACAAAAAoAQAAZHJzL2Uyb0RvYy54bWxQSwUGAAAAAAYABgBZ&#10;AQAA8wUAAAAA&#10;">
                      <v:fill on="t" focussize="0,0"/>
                      <v:stroke weight="0.5pt" color="#000000" joinstyle="bevel"/>
                      <v:imagedata o:title=""/>
                      <o:lock v:ext="edit" aspectratio="f"/>
                      <v:textbox inset="0mm,0mm,0mm,0mm">
                        <w:txbxContent>
                          <w:p>
                            <w:pPr>
                              <w:adjustRightInd w:val="0"/>
                              <w:snapToGrid w:val="0"/>
                              <w:jc w:val="center"/>
                              <w:rPr>
                                <w:sz w:val="15"/>
                                <w:szCs w:val="15"/>
                              </w:rPr>
                            </w:pPr>
                            <w:r>
                              <w:rPr>
                                <w:rFonts w:hint="eastAsia"/>
                                <w:sz w:val="15"/>
                                <w:szCs w:val="15"/>
                              </w:rPr>
                              <w:t>国际商法</w:t>
                            </w:r>
                          </w:p>
                        </w:txbxContent>
                      </v:textbox>
                    </v:roundrect>
                  </w:pict>
                </mc:Fallback>
              </mc:AlternateContent>
            </w:r>
            <w:r>
              <w:rPr>
                <w:rFonts w:ascii="Times New Roman" w:hAnsi="Times New Roman" w:cs="Times New Roman"/>
                <w:b/>
                <w:sz w:val="15"/>
                <w:szCs w:val="15"/>
              </w:rPr>
              <mc:AlternateContent>
                <mc:Choice Requires="wps">
                  <w:drawing>
                    <wp:anchor distT="0" distB="0" distL="114300" distR="114300" simplePos="0" relativeHeight="251756544" behindDoc="0" locked="0" layoutInCell="1" allowOverlap="1">
                      <wp:simplePos x="0" y="0"/>
                      <wp:positionH relativeFrom="column">
                        <wp:posOffset>158750</wp:posOffset>
                      </wp:positionH>
                      <wp:positionV relativeFrom="paragraph">
                        <wp:posOffset>3940175</wp:posOffset>
                      </wp:positionV>
                      <wp:extent cx="236220" cy="0"/>
                      <wp:effectExtent l="0" t="76200" r="30480" b="95250"/>
                      <wp:wrapNone/>
                      <wp:docPr id="252" name="直接箭头连接符 252"/>
                      <wp:cNvGraphicFramePr/>
                      <a:graphic xmlns:a="http://schemas.openxmlformats.org/drawingml/2006/main">
                        <a:graphicData uri="http://schemas.microsoft.com/office/word/2010/wordprocessingShape">
                          <wps:wsp>
                            <wps:cNvCnPr/>
                            <wps:spPr>
                              <a:xfrm>
                                <a:off x="0" y="0"/>
                                <a:ext cx="236220" cy="0"/>
                              </a:xfrm>
                              <a:prstGeom prst="straightConnector1">
                                <a:avLst/>
                              </a:prstGeom>
                              <a:ln>
                                <a:solidFill>
                                  <a:schemeClr val="tx1"/>
                                </a:solidFill>
                                <a:tailEnd type="stealt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margin-left:12.5pt;margin-top:310.25pt;height:0pt;width:18.6pt;z-index:251756544;mso-width-relative:page;mso-height-relative:page;" filled="f" stroked="t" coordsize="21600,21600" o:gfxdata="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TDmxv1gAAAAkBAAAPAAAAAAAAAAEAIAAAACIAAABkcnMvZG93bnJldi54bWxQ&#10;SwECFAAUAAAACACHTuJASm98DPkBAADMAwAADgAAAAAAAAABACAAAAAlAQAAZHJzL2Uyb0RvYy54&#10;bWxQSwUGAAAAAAYABgBZAQAAkAUAAAAA&#10;">
                      <v:fill on="f" focussize="0,0"/>
                      <v:stroke color="#000000 [3213]" joinstyle="round" endarrow="classic"/>
                      <v:imagedata o:title=""/>
                      <o:lock v:ext="edit" aspectratio="f"/>
                    </v:shape>
                  </w:pict>
                </mc:Fallback>
              </mc:AlternateContent>
            </w:r>
            <w:r>
              <w:rPr>
                <w:rFonts w:ascii="Times New Roman" w:hAnsi="Times New Roman" w:cs="Times New Roman"/>
                <w:b/>
                <w:sz w:val="15"/>
                <w:szCs w:val="15"/>
              </w:rPr>
              <mc:AlternateContent>
                <mc:Choice Requires="wps">
                  <w:drawing>
                    <wp:anchor distT="0" distB="0" distL="114300" distR="114300" simplePos="0" relativeHeight="251753472" behindDoc="0" locked="0" layoutInCell="1" allowOverlap="1">
                      <wp:simplePos x="0" y="0"/>
                      <wp:positionH relativeFrom="column">
                        <wp:posOffset>158750</wp:posOffset>
                      </wp:positionH>
                      <wp:positionV relativeFrom="paragraph">
                        <wp:posOffset>3690620</wp:posOffset>
                      </wp:positionV>
                      <wp:extent cx="236220" cy="0"/>
                      <wp:effectExtent l="0" t="76200" r="30480" b="95250"/>
                      <wp:wrapNone/>
                      <wp:docPr id="248" name="直接箭头连接符 248"/>
                      <wp:cNvGraphicFramePr/>
                      <a:graphic xmlns:a="http://schemas.openxmlformats.org/drawingml/2006/main">
                        <a:graphicData uri="http://schemas.microsoft.com/office/word/2010/wordprocessingShape">
                          <wps:wsp>
                            <wps:cNvCnPr/>
                            <wps:spPr>
                              <a:xfrm>
                                <a:off x="0" y="0"/>
                                <a:ext cx="236220" cy="0"/>
                              </a:xfrm>
                              <a:prstGeom prst="straightConnector1">
                                <a:avLst/>
                              </a:prstGeom>
                              <a:ln>
                                <a:solidFill>
                                  <a:schemeClr val="tx1"/>
                                </a:solidFill>
                                <a:tailEnd type="stealt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margin-left:12.5pt;margin-top:290.6pt;height:0pt;width:18.6pt;z-index:251753472;mso-width-relative:page;mso-height-relative:page;" filled="f" stroked="t" coordsize="21600,21600" o:gfxdata="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BLNKHA1gAAAAkBAAAPAAAAAAAAAAEAIAAAACIAAABkcnMvZG93bnJldi54bWxQ&#10;SwECFAAUAAAACACHTuJAr8wlMvkBAADMAwAADgAAAAAAAAABACAAAAAlAQAAZHJzL2Uyb0RvYy54&#10;bWxQSwUGAAAAAAYABgBZAQAAkAUAAAAA&#10;">
                      <v:fill on="f" focussize="0,0"/>
                      <v:stroke color="#000000 [3213]" joinstyle="round" endarrow="classic"/>
                      <v:imagedata o:title=""/>
                      <o:lock v:ext="edit" aspectratio="f"/>
                    </v:shape>
                  </w:pict>
                </mc:Fallback>
              </mc:AlternateContent>
            </w:r>
            <w:r>
              <w:rPr>
                <w:rFonts w:ascii="Times New Roman" w:hAnsi="Times New Roman" w:cs="Times New Roman"/>
                <w:b/>
                <w:sz w:val="15"/>
                <w:szCs w:val="15"/>
              </w:rPr>
              <mc:AlternateContent>
                <mc:Choice Requires="wps">
                  <w:drawing>
                    <wp:anchor distT="0" distB="0" distL="114300" distR="114300" simplePos="0" relativeHeight="251749376" behindDoc="0" locked="0" layoutInCell="1" allowOverlap="1">
                      <wp:simplePos x="0" y="0"/>
                      <wp:positionH relativeFrom="column">
                        <wp:posOffset>158750</wp:posOffset>
                      </wp:positionH>
                      <wp:positionV relativeFrom="paragraph">
                        <wp:posOffset>3533775</wp:posOffset>
                      </wp:positionV>
                      <wp:extent cx="218440" cy="0"/>
                      <wp:effectExtent l="0" t="76200" r="29210" b="95250"/>
                      <wp:wrapNone/>
                      <wp:docPr id="237" name="直接箭头连接符 237"/>
                      <wp:cNvGraphicFramePr/>
                      <a:graphic xmlns:a="http://schemas.openxmlformats.org/drawingml/2006/main">
                        <a:graphicData uri="http://schemas.microsoft.com/office/word/2010/wordprocessingShape">
                          <wps:wsp>
                            <wps:cNvCnPr/>
                            <wps:spPr>
                              <a:xfrm>
                                <a:off x="0" y="0"/>
                                <a:ext cx="218440" cy="0"/>
                              </a:xfrm>
                              <a:prstGeom prst="straightConnector1">
                                <a:avLst/>
                              </a:prstGeom>
                              <a:ln>
                                <a:solidFill>
                                  <a:schemeClr val="tx1"/>
                                </a:solidFill>
                                <a:tailEnd type="stealt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margin-left:12.5pt;margin-top:278.25pt;height:0pt;width:17.2pt;z-index:251749376;mso-width-relative:page;mso-height-relative:page;" filled="f" stroked="t" coordsize="21600,21600" o:gfxdata="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DRohiA1wAAAAkBAAAPAAAAAAAAAAEAIAAAACIAAABkcnMvZG93bnJldi54&#10;bWxQSwECFAAUAAAACACHTuJAVVM2+PsBAADMAwAADgAAAAAAAAABACAAAAAmAQAAZHJzL2Uyb0Rv&#10;Yy54bWxQSwUGAAAAAAYABgBZAQAAkwUAAAAA&#10;">
                      <v:fill on="f" focussize="0,0"/>
                      <v:stroke color="#000000 [3213]" joinstyle="round" endarrow="classic"/>
                      <v:imagedata o:title=""/>
                      <o:lock v:ext="edit" aspectratio="f"/>
                    </v:shape>
                  </w:pict>
                </mc:Fallback>
              </mc:AlternateContent>
            </w:r>
            <w:r>
              <w:rPr>
                <w:rFonts w:ascii="Times New Roman" w:hAnsi="Times New Roman" w:cs="Times New Roman"/>
                <w:b/>
                <w:sz w:val="15"/>
                <w:szCs w:val="15"/>
              </w:rPr>
              <mc:AlternateContent>
                <mc:Choice Requires="wps">
                  <w:drawing>
                    <wp:anchor distT="0" distB="0" distL="114300" distR="114300" simplePos="0" relativeHeight="251745280" behindDoc="0" locked="0" layoutInCell="1" allowOverlap="1">
                      <wp:simplePos x="0" y="0"/>
                      <wp:positionH relativeFrom="column">
                        <wp:posOffset>158750</wp:posOffset>
                      </wp:positionH>
                      <wp:positionV relativeFrom="paragraph">
                        <wp:posOffset>3258820</wp:posOffset>
                      </wp:positionV>
                      <wp:extent cx="205740" cy="146050"/>
                      <wp:effectExtent l="19050" t="76200" r="0" b="25400"/>
                      <wp:wrapNone/>
                      <wp:docPr id="235" name="肘形连接符 235"/>
                      <wp:cNvGraphicFramePr/>
                      <a:graphic xmlns:a="http://schemas.openxmlformats.org/drawingml/2006/main">
                        <a:graphicData uri="http://schemas.microsoft.com/office/word/2010/wordprocessingShape">
                          <wps:wsp>
                            <wps:cNvCnPr/>
                            <wps:spPr>
                              <a:xfrm flipV="1">
                                <a:off x="0" y="0"/>
                                <a:ext cx="205740" cy="146050"/>
                              </a:xfrm>
                              <a:prstGeom prst="bentConnector3">
                                <a:avLst>
                                  <a:gd name="adj1" fmla="val -5556"/>
                                </a:avLst>
                              </a:prstGeom>
                              <a:ln w="12700">
                                <a:solidFill>
                                  <a:schemeClr val="tx1"/>
                                </a:solidFill>
                                <a:tailEnd type="stealt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4" type="#_x0000_t34" style="position:absolute;left:0pt;flip:y;margin-left:12.5pt;margin-top:256.6pt;height:11.5pt;width:16.2pt;z-index:251745280;mso-width-relative:page;mso-height-relative:page;" filled="f" stroked="t" coordsize="21600,21600" o:gfxdata="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pGgojtoAAAAJ&#10;AQAADwAAAAAAAAABACAAAAAiAAAAZHJzL2Rvd25yZXYueG1sUEsBAhQAFAAAAAgAh07iQLBHDx8a&#10;AgAA/wMAAA4AAAAAAAAAAQAgAAAAKQEAAGRycy9lMm9Eb2MueG1sUEsFBgAAAAAGAAYAWQEAALUF&#10;AAAAAA==&#10;" adj="-1200">
                      <v:fill on="f" focussize="0,0"/>
                      <v:stroke weight="1pt" color="#000000 [3213]" joinstyle="round" endarrow="classic"/>
                      <v:imagedata o:title=""/>
                      <o:lock v:ext="edit" aspectratio="f"/>
                    </v:shape>
                  </w:pict>
                </mc:Fallback>
              </mc:AlternateContent>
            </w:r>
            <w:r>
              <w:rPr>
                <w:rFonts w:ascii="Times New Roman" w:hAnsi="Times New Roman" w:cs="Times New Roman"/>
                <w:b/>
                <w:sz w:val="15"/>
                <w:szCs w:val="15"/>
              </w:rPr>
              <mc:AlternateContent>
                <mc:Choice Requires="wps">
                  <w:drawing>
                    <wp:anchor distT="0" distB="0" distL="114300" distR="114300" simplePos="0" relativeHeight="251743232" behindDoc="0" locked="0" layoutInCell="1" allowOverlap="1">
                      <wp:simplePos x="0" y="0"/>
                      <wp:positionH relativeFrom="column">
                        <wp:posOffset>-22860</wp:posOffset>
                      </wp:positionH>
                      <wp:positionV relativeFrom="paragraph">
                        <wp:posOffset>3411220</wp:posOffset>
                      </wp:positionV>
                      <wp:extent cx="2565400" cy="939800"/>
                      <wp:effectExtent l="0" t="0" r="44450" b="88900"/>
                      <wp:wrapNone/>
                      <wp:docPr id="30" name="肘形连接符 30"/>
                      <wp:cNvGraphicFramePr/>
                      <a:graphic xmlns:a="http://schemas.openxmlformats.org/drawingml/2006/main">
                        <a:graphicData uri="http://schemas.microsoft.com/office/word/2010/wordprocessingShape">
                          <wps:wsp>
                            <wps:cNvCnPr/>
                            <wps:spPr>
                              <a:xfrm>
                                <a:off x="0" y="0"/>
                                <a:ext cx="2565400" cy="939800"/>
                              </a:xfrm>
                              <a:prstGeom prst="bentConnector3">
                                <a:avLst>
                                  <a:gd name="adj1" fmla="val 6683"/>
                                </a:avLst>
                              </a:prstGeom>
                              <a:ln w="12700">
                                <a:solidFill>
                                  <a:schemeClr val="tx1"/>
                                </a:solidFill>
                                <a:tailEnd type="stealt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4" type="#_x0000_t34" style="position:absolute;left:0pt;margin-left:-1.8pt;margin-top:268.6pt;height:74pt;width:202pt;z-index:251743232;mso-width-relative:page;mso-height-relative:page;" filled="f" stroked="t" coordsize="21600,21600" o:gfxdata="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KHmtm2AAAAAoBAAAPAAAAAAAAAAEA&#10;IAAAACIAAABkcnMvZG93bnJldi54bWxQSwECFAAUAAAACACHTuJAgRmsEw8CAADzAwAADgAAAAAA&#10;AAABACAAAAAnAQAAZHJzL2Uyb0RvYy54bWxQSwUGAAAAAAYABgBZAQAAqAUAAAAA&#10;" adj="1444">
                      <v:fill on="f" focussize="0,0"/>
                      <v:stroke weight="1pt" color="#000000 [3213]" joinstyle="round" endarrow="classic"/>
                      <v:imagedata o:title=""/>
                      <o:lock v:ext="edit" aspectratio="f"/>
                    </v:shape>
                  </w:pict>
                </mc:Fallback>
              </mc:AlternateContent>
            </w:r>
            <w:r>
              <w:rPr>
                <w:rFonts w:ascii="Times New Roman" w:hAnsi="Times New Roman" w:cs="Times New Roman"/>
                <w:b/>
                <w:sz w:val="15"/>
                <w:szCs w:val="15"/>
              </w:rPr>
              <mc:AlternateContent>
                <mc:Choice Requires="wps">
                  <w:drawing>
                    <wp:anchor distT="0" distB="0" distL="114300" distR="114300" simplePos="0" relativeHeight="251740160" behindDoc="0" locked="0" layoutInCell="1" allowOverlap="1">
                      <wp:simplePos x="0" y="0"/>
                      <wp:positionH relativeFrom="column">
                        <wp:posOffset>158750</wp:posOffset>
                      </wp:positionH>
                      <wp:positionV relativeFrom="paragraph">
                        <wp:posOffset>2795270</wp:posOffset>
                      </wp:positionV>
                      <wp:extent cx="235585" cy="0"/>
                      <wp:effectExtent l="0" t="76200" r="12065" b="95250"/>
                      <wp:wrapNone/>
                      <wp:docPr id="28" name="直接箭头连接符 28"/>
                      <wp:cNvGraphicFramePr/>
                      <a:graphic xmlns:a="http://schemas.openxmlformats.org/drawingml/2006/main">
                        <a:graphicData uri="http://schemas.microsoft.com/office/word/2010/wordprocessingShape">
                          <wps:wsp>
                            <wps:cNvCnPr>
                              <a:cxnSpLocks noChangeShapeType="1"/>
                            </wps:cNvCnPr>
                            <wps:spPr bwMode="auto">
                              <a:xfrm>
                                <a:off x="0" y="0"/>
                                <a:ext cx="235586" cy="0"/>
                              </a:xfrm>
                              <a:prstGeom prst="straightConnector1">
                                <a:avLst/>
                              </a:prstGeom>
                              <a:noFill/>
                              <a:ln w="12700">
                                <a:solidFill>
                                  <a:srgbClr val="000000"/>
                                </a:solidFill>
                                <a:round/>
                                <a:tailEnd type="stealth" w="med" len="med"/>
                              </a:ln>
                            </wps:spPr>
                            <wps:bodyPr/>
                          </wps:wsp>
                        </a:graphicData>
                      </a:graphic>
                    </wp:anchor>
                  </w:drawing>
                </mc:Choice>
                <mc:Fallback>
                  <w:pict>
                    <v:shape id="_x0000_s1026" o:spid="_x0000_s1026" o:spt="32" type="#_x0000_t32" style="position:absolute;left:0pt;margin-left:12.5pt;margin-top:220.1pt;height:0pt;width:18.55pt;z-index:251740160;mso-width-relative:page;mso-height-relative:page;" filled="f" stroked="t" coordsize="21600,21600" o:gfxdata="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l/PH6tYAAAAJAQAADwAAAAAAAAABACAA&#10;AAAiAAAAZHJzL2Rvd25yZXYueG1sUEsBAhQAFAAAAAgAh07iQFqgeDMPAgAA7QMAAA4AAAAAAAAA&#10;AQAgAAAAJQEAAGRycy9lMm9Eb2MueG1sUEsFBgAAAAAGAAYAWQEAAKYFAAAAAA==&#10;">
                      <v:fill on="f" focussize="0,0"/>
                      <v:stroke weight="1pt" color="#000000" joinstyle="round" endarrow="classic"/>
                      <v:imagedata o:title=""/>
                      <o:lock v:ext="edit" aspectratio="f"/>
                    </v:shape>
                  </w:pict>
                </mc:Fallback>
              </mc:AlternateContent>
            </w:r>
            <w:r>
              <w:rPr>
                <w:rFonts w:ascii="Times New Roman" w:hAnsi="Times New Roman" w:cs="Times New Roman"/>
                <w:sz w:val="15"/>
                <w:szCs w:val="15"/>
              </w:rPr>
              <mc:AlternateContent>
                <mc:Choice Requires="wps">
                  <w:drawing>
                    <wp:anchor distT="0" distB="0" distL="114300" distR="114300" simplePos="0" relativeHeight="251713536" behindDoc="0" locked="0" layoutInCell="1" allowOverlap="1">
                      <wp:simplePos x="0" y="0"/>
                      <wp:positionH relativeFrom="column">
                        <wp:posOffset>368300</wp:posOffset>
                      </wp:positionH>
                      <wp:positionV relativeFrom="paragraph">
                        <wp:posOffset>2629535</wp:posOffset>
                      </wp:positionV>
                      <wp:extent cx="935990" cy="198755"/>
                      <wp:effectExtent l="0" t="0" r="16510" b="10795"/>
                      <wp:wrapNone/>
                      <wp:docPr id="261" name="圆角矩形 261"/>
                      <wp:cNvGraphicFramePr/>
                      <a:graphic xmlns:a="http://schemas.openxmlformats.org/drawingml/2006/main">
                        <a:graphicData uri="http://schemas.microsoft.com/office/word/2010/wordprocessingShape">
                          <wps:wsp>
                            <wps:cNvSpPr>
                              <a:spLocks noChangeArrowheads="1"/>
                            </wps:cNvSpPr>
                            <wps:spPr bwMode="auto">
                              <a:xfrm flipH="1">
                                <a:off x="0" y="0"/>
                                <a:ext cx="935990" cy="198755"/>
                              </a:xfrm>
                              <a:prstGeom prst="roundRect">
                                <a:avLst>
                                  <a:gd name="adj" fmla="val 27838"/>
                                </a:avLst>
                              </a:prstGeom>
                              <a:solidFill>
                                <a:srgbClr val="FFFFFF"/>
                              </a:solidFill>
                              <a:ln w="6350">
                                <a:solidFill>
                                  <a:srgbClr val="000000"/>
                                </a:solidFill>
                                <a:prstDash val="sysDash"/>
                                <a:bevel/>
                              </a:ln>
                            </wps:spPr>
                            <wps:txbx>
                              <w:txbxContent>
                                <w:p>
                                  <w:pPr>
                                    <w:adjustRightInd w:val="0"/>
                                    <w:snapToGrid w:val="0"/>
                                    <w:jc w:val="center"/>
                                    <w:rPr>
                                      <w:sz w:val="15"/>
                                      <w:szCs w:val="15"/>
                                    </w:rPr>
                                  </w:pPr>
                                  <w:r>
                                    <w:rPr>
                                      <w:rFonts w:hint="eastAsia"/>
                                      <w:sz w:val="15"/>
                                      <w:szCs w:val="15"/>
                                    </w:rPr>
                                    <w:t>高级商务英语听说</w:t>
                                  </w:r>
                                </w:p>
                                <w:p>
                                  <w:pPr>
                                    <w:adjustRightInd w:val="0"/>
                                    <w:snapToGrid w:val="0"/>
                                    <w:jc w:val="center"/>
                                    <w:rPr>
                                      <w:sz w:val="15"/>
                                      <w:szCs w:val="15"/>
                                    </w:rPr>
                                  </w:pPr>
                                </w:p>
                              </w:txbxContent>
                            </wps:txbx>
                            <wps:bodyPr rot="0" vert="horz" wrap="square" lIns="0" tIns="0" rIns="0" bIns="0" anchor="t" anchorCtr="0" upright="1">
                              <a:noAutofit/>
                            </wps:bodyPr>
                          </wps:wsp>
                        </a:graphicData>
                      </a:graphic>
                    </wp:anchor>
                  </w:drawing>
                </mc:Choice>
                <mc:Fallback>
                  <w:pict>
                    <v:roundrect id="_x0000_s1026" o:spid="_x0000_s1026" o:spt="2" style="position:absolute;left:0pt;flip:x;margin-left:29pt;margin-top:207.05pt;height:15.65pt;width:73.7pt;z-index:251713536;mso-width-relative:page;mso-height-relative:page;" fillcolor="#FFFFFF" filled="t" stroked="t" coordsize="21600,21600" arcsize="0.27837962962963" o:gfxdata="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BTirxLWAAAACgEAAA8AAAAAAAAAAQAgAAAAIgAAAGRycy9kb3ducmV2LnhtbFBLAQIU&#10;ABQAAAAIAIdO4kBuqmxRZwIAALwEAAAOAAAAAAAAAAEAIAAAACUBAABkcnMvZTJvRG9jLnhtbFBL&#10;BQYAAAAABgAGAFkBAAD+BQAAAAA=&#10;">
                      <v:fill on="t" focussize="0,0"/>
                      <v:stroke weight="0.5pt" color="#000000" joinstyle="bevel" dashstyle="3 1"/>
                      <v:imagedata o:title=""/>
                      <o:lock v:ext="edit" aspectratio="f"/>
                      <v:textbox inset="0mm,0mm,0mm,0mm">
                        <w:txbxContent>
                          <w:p>
                            <w:pPr>
                              <w:adjustRightInd w:val="0"/>
                              <w:snapToGrid w:val="0"/>
                              <w:jc w:val="center"/>
                              <w:rPr>
                                <w:sz w:val="15"/>
                                <w:szCs w:val="15"/>
                              </w:rPr>
                            </w:pPr>
                            <w:r>
                              <w:rPr>
                                <w:rFonts w:hint="eastAsia"/>
                                <w:sz w:val="15"/>
                                <w:szCs w:val="15"/>
                              </w:rPr>
                              <w:t>高级商务英语听说</w:t>
                            </w:r>
                          </w:p>
                          <w:p>
                            <w:pPr>
                              <w:adjustRightInd w:val="0"/>
                              <w:snapToGrid w:val="0"/>
                              <w:jc w:val="center"/>
                              <w:rPr>
                                <w:sz w:val="15"/>
                                <w:szCs w:val="15"/>
                              </w:rPr>
                            </w:pPr>
                          </w:p>
                        </w:txbxContent>
                      </v:textbox>
                    </v:roundrect>
                  </w:pict>
                </mc:Fallback>
              </mc:AlternateContent>
            </w:r>
            <w:r>
              <w:rPr>
                <w:rFonts w:ascii="Times New Roman" w:hAnsi="Times New Roman" w:cs="Times New Roman"/>
                <w:sz w:val="15"/>
                <w:szCs w:val="15"/>
              </w:rPr>
              <mc:AlternateContent>
                <mc:Choice Requires="wps">
                  <w:drawing>
                    <wp:anchor distT="0" distB="0" distL="114300" distR="114300" simplePos="0" relativeHeight="251717632" behindDoc="0" locked="0" layoutInCell="1" allowOverlap="1">
                      <wp:simplePos x="0" y="0"/>
                      <wp:positionH relativeFrom="column">
                        <wp:posOffset>376555</wp:posOffset>
                      </wp:positionH>
                      <wp:positionV relativeFrom="paragraph">
                        <wp:posOffset>2858770</wp:posOffset>
                      </wp:positionV>
                      <wp:extent cx="935990" cy="198755"/>
                      <wp:effectExtent l="0" t="0" r="16510" b="10795"/>
                      <wp:wrapNone/>
                      <wp:docPr id="275" name="圆角矩形 275"/>
                      <wp:cNvGraphicFramePr/>
                      <a:graphic xmlns:a="http://schemas.openxmlformats.org/drawingml/2006/main">
                        <a:graphicData uri="http://schemas.microsoft.com/office/word/2010/wordprocessingShape">
                          <wps:wsp>
                            <wps:cNvSpPr>
                              <a:spLocks noChangeArrowheads="1"/>
                            </wps:cNvSpPr>
                            <wps:spPr bwMode="auto">
                              <a:xfrm flipH="1">
                                <a:off x="0" y="0"/>
                                <a:ext cx="935990" cy="198755"/>
                              </a:xfrm>
                              <a:prstGeom prst="roundRect">
                                <a:avLst>
                                  <a:gd name="adj" fmla="val 27838"/>
                                </a:avLst>
                              </a:prstGeom>
                              <a:solidFill>
                                <a:srgbClr val="FFFFFF"/>
                              </a:solidFill>
                              <a:ln w="6350">
                                <a:solidFill>
                                  <a:srgbClr val="000000"/>
                                </a:solidFill>
                                <a:bevel/>
                              </a:ln>
                            </wps:spPr>
                            <wps:txbx>
                              <w:txbxContent>
                                <w:p>
                                  <w:pPr>
                                    <w:adjustRightInd w:val="0"/>
                                    <w:snapToGrid w:val="0"/>
                                    <w:jc w:val="center"/>
                                    <w:rPr>
                                      <w:sz w:val="15"/>
                                      <w:szCs w:val="15"/>
                                    </w:rPr>
                                  </w:pPr>
                                  <w:r>
                                    <w:rPr>
                                      <w:rFonts w:hint="eastAsia"/>
                                      <w:sz w:val="15"/>
                                      <w:szCs w:val="15"/>
                                    </w:rPr>
                                    <w:t>英语语言学导论</w:t>
                                  </w:r>
                                </w:p>
                                <w:p>
                                  <w:pPr>
                                    <w:adjustRightInd w:val="0"/>
                                    <w:snapToGrid w:val="0"/>
                                    <w:jc w:val="center"/>
                                    <w:rPr>
                                      <w:sz w:val="15"/>
                                      <w:szCs w:val="15"/>
                                    </w:rPr>
                                  </w:pPr>
                                </w:p>
                              </w:txbxContent>
                            </wps:txbx>
                            <wps:bodyPr rot="0" vert="horz" wrap="square" lIns="0" tIns="0" rIns="0" bIns="0" anchor="t" anchorCtr="0" upright="1">
                              <a:noAutofit/>
                            </wps:bodyPr>
                          </wps:wsp>
                        </a:graphicData>
                      </a:graphic>
                    </wp:anchor>
                  </w:drawing>
                </mc:Choice>
                <mc:Fallback>
                  <w:pict>
                    <v:roundrect id="_x0000_s1026" o:spid="_x0000_s1026" o:spt="2" style="position:absolute;left:0pt;flip:x;margin-left:29.65pt;margin-top:225.1pt;height:15.65pt;width:73.7pt;z-index:251717632;mso-width-relative:page;mso-height-relative:page;" fillcolor="#FFFFFF" filled="t" stroked="t" coordsize="21600,21600" arcsize="0.27837962962963" o:gfxdata="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AAAAABkcnMvUEsBAhQAFAAAAAgAh07iQLsu&#10;Y4XZAAAACgEAAA8AAAAAAAAAAQAgAAAAIgAAAGRycy9kb3ducmV2LnhtbFBLAQIUABQAAAAIAIdO&#10;4kAkbsrrWwIAAKEEAAAOAAAAAAAAAAEAIAAAACgBAABkcnMvZTJvRG9jLnhtbFBLBQYAAAAABgAG&#10;AFkBAAD1BQAAAAA=&#10;">
                      <v:fill on="t" focussize="0,0"/>
                      <v:stroke weight="0.5pt" color="#000000" joinstyle="bevel"/>
                      <v:imagedata o:title=""/>
                      <o:lock v:ext="edit" aspectratio="f"/>
                      <v:textbox inset="0mm,0mm,0mm,0mm">
                        <w:txbxContent>
                          <w:p>
                            <w:pPr>
                              <w:adjustRightInd w:val="0"/>
                              <w:snapToGrid w:val="0"/>
                              <w:jc w:val="center"/>
                              <w:rPr>
                                <w:sz w:val="15"/>
                                <w:szCs w:val="15"/>
                              </w:rPr>
                            </w:pPr>
                            <w:r>
                              <w:rPr>
                                <w:rFonts w:hint="eastAsia"/>
                                <w:sz w:val="15"/>
                                <w:szCs w:val="15"/>
                              </w:rPr>
                              <w:t>英语语言学导论</w:t>
                            </w:r>
                          </w:p>
                          <w:p>
                            <w:pPr>
                              <w:adjustRightInd w:val="0"/>
                              <w:snapToGrid w:val="0"/>
                              <w:jc w:val="center"/>
                              <w:rPr>
                                <w:sz w:val="15"/>
                                <w:szCs w:val="15"/>
                              </w:rPr>
                            </w:pPr>
                          </w:p>
                        </w:txbxContent>
                      </v:textbox>
                    </v:roundrect>
                  </w:pict>
                </mc:Fallback>
              </mc:AlternateContent>
            </w:r>
            <w:r>
              <w:rPr>
                <w:rFonts w:ascii="Times New Roman" w:hAnsi="Times New Roman" w:cs="Times New Roman"/>
                <w:szCs w:val="24"/>
              </w:rPr>
              <mc:AlternateContent>
                <mc:Choice Requires="wps">
                  <w:drawing>
                    <wp:anchor distT="0" distB="0" distL="114300" distR="114300" simplePos="0" relativeHeight="251687936" behindDoc="0" locked="0" layoutInCell="1" allowOverlap="1">
                      <wp:simplePos x="0" y="0"/>
                      <wp:positionH relativeFrom="column">
                        <wp:posOffset>301625</wp:posOffset>
                      </wp:positionH>
                      <wp:positionV relativeFrom="paragraph">
                        <wp:posOffset>744220</wp:posOffset>
                      </wp:positionV>
                      <wp:extent cx="984250" cy="226695"/>
                      <wp:effectExtent l="0" t="0" r="25400" b="20955"/>
                      <wp:wrapNone/>
                      <wp:docPr id="134" name="圆角矩形 134"/>
                      <wp:cNvGraphicFramePr/>
                      <a:graphic xmlns:a="http://schemas.openxmlformats.org/drawingml/2006/main">
                        <a:graphicData uri="http://schemas.microsoft.com/office/word/2010/wordprocessingShape">
                          <wps:wsp>
                            <wps:cNvSpPr>
                              <a:spLocks noChangeArrowheads="1"/>
                            </wps:cNvSpPr>
                            <wps:spPr bwMode="auto">
                              <a:xfrm flipH="1">
                                <a:off x="0" y="0"/>
                                <a:ext cx="984250" cy="226695"/>
                              </a:xfrm>
                              <a:prstGeom prst="roundRect">
                                <a:avLst>
                                  <a:gd name="adj" fmla="val 27838"/>
                                </a:avLst>
                              </a:prstGeom>
                              <a:solidFill>
                                <a:srgbClr val="FFFFFF"/>
                              </a:solidFill>
                              <a:ln w="6350">
                                <a:solidFill>
                                  <a:srgbClr val="000000"/>
                                </a:solidFill>
                                <a:bevel/>
                              </a:ln>
                            </wps:spPr>
                            <wps:txbx>
                              <w:txbxContent>
                                <w:p>
                                  <w:pPr>
                                    <w:rPr>
                                      <w:sz w:val="15"/>
                                      <w:szCs w:val="15"/>
                                    </w:rPr>
                                  </w:pPr>
                                  <w:r>
                                    <w:rPr>
                                      <w:rFonts w:hint="eastAsia"/>
                                      <w:sz w:val="15"/>
                                      <w:szCs w:val="15"/>
                                    </w:rPr>
                                    <w:t>二外（日</w:t>
                                  </w:r>
                                  <w:r>
                                    <w:rPr>
                                      <w:sz w:val="15"/>
                                      <w:szCs w:val="15"/>
                                    </w:rPr>
                                    <w:t>语</w:t>
                                  </w:r>
                                  <w:r>
                                    <w:rPr>
                                      <w:rFonts w:hint="eastAsia"/>
                                      <w:sz w:val="15"/>
                                      <w:szCs w:val="15"/>
                                    </w:rPr>
                                    <w:t>/西语/法语）</w:t>
                                  </w:r>
                                </w:p>
                              </w:txbxContent>
                            </wps:txbx>
                            <wps:bodyPr rot="0" vert="horz" wrap="square" lIns="0" tIns="0" rIns="0" bIns="0" anchor="t" anchorCtr="0" upright="1">
                              <a:noAutofit/>
                            </wps:bodyPr>
                          </wps:wsp>
                        </a:graphicData>
                      </a:graphic>
                    </wp:anchor>
                  </w:drawing>
                </mc:Choice>
                <mc:Fallback>
                  <w:pict>
                    <v:roundrect id="_x0000_s1026" o:spid="_x0000_s1026" o:spt="2" style="position:absolute;left:0pt;flip:x;margin-left:23.75pt;margin-top:58.6pt;height:17.85pt;width:77.5pt;z-index:251687936;mso-width-relative:page;mso-height-relative:page;" fillcolor="#FFFFFF" filled="t" stroked="t" coordsize="21600,21600" arcsize="0.27837962962963" o:gfxdata="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B9T65C1wAAAAoB&#10;AAAPAAAAAAAAAAEAIAAAACIAAABkcnMvZG93bnJldi54bWxQSwECFAAUAAAACACHTuJAxtPiVVUC&#10;AAChBAAADgAAAAAAAAABACAAAAAmAQAAZHJzL2Uyb0RvYy54bWxQSwUGAAAAAAYABgBZAQAA7QUA&#10;AAAA&#10;">
                      <v:fill on="t" focussize="0,0"/>
                      <v:stroke weight="0.5pt" color="#000000" joinstyle="bevel"/>
                      <v:imagedata o:title=""/>
                      <o:lock v:ext="edit" aspectratio="f"/>
                      <v:textbox inset="0mm,0mm,0mm,0mm">
                        <w:txbxContent>
                          <w:p>
                            <w:pPr>
                              <w:rPr>
                                <w:sz w:val="15"/>
                                <w:szCs w:val="15"/>
                              </w:rPr>
                            </w:pPr>
                            <w:r>
                              <w:rPr>
                                <w:rFonts w:hint="eastAsia"/>
                                <w:sz w:val="15"/>
                                <w:szCs w:val="15"/>
                              </w:rPr>
                              <w:t>二外（日</w:t>
                            </w:r>
                            <w:r>
                              <w:rPr>
                                <w:sz w:val="15"/>
                                <w:szCs w:val="15"/>
                              </w:rPr>
                              <w:t>语</w:t>
                            </w:r>
                            <w:r>
                              <w:rPr>
                                <w:rFonts w:hint="eastAsia"/>
                                <w:sz w:val="15"/>
                                <w:szCs w:val="15"/>
                              </w:rPr>
                              <w:t>/西语/法语）</w:t>
                            </w:r>
                          </w:p>
                        </w:txbxContent>
                      </v:textbox>
                    </v:roundrect>
                  </w:pict>
                </mc:Fallback>
              </mc:AlternateContent>
            </w:r>
            <w:r>
              <w:rPr>
                <w:rFonts w:ascii="Times New Roman" w:hAnsi="Times New Roman" w:cs="Times New Roman"/>
                <w:szCs w:val="24"/>
              </w:rPr>
              <mc:AlternateContent>
                <mc:Choice Requires="wps">
                  <w:drawing>
                    <wp:anchor distT="0" distB="0" distL="114300" distR="114300" simplePos="0" relativeHeight="251728896" behindDoc="0" locked="0" layoutInCell="1" allowOverlap="1">
                      <wp:simplePos x="0" y="0"/>
                      <wp:positionH relativeFrom="column">
                        <wp:posOffset>306705</wp:posOffset>
                      </wp:positionH>
                      <wp:positionV relativeFrom="paragraph">
                        <wp:posOffset>25400</wp:posOffset>
                      </wp:positionV>
                      <wp:extent cx="943610" cy="230505"/>
                      <wp:effectExtent l="0" t="0" r="27940" b="17145"/>
                      <wp:wrapNone/>
                      <wp:docPr id="48" name="圆角矩形 48"/>
                      <wp:cNvGraphicFramePr/>
                      <a:graphic xmlns:a="http://schemas.openxmlformats.org/drawingml/2006/main">
                        <a:graphicData uri="http://schemas.microsoft.com/office/word/2010/wordprocessingShape">
                          <wps:wsp>
                            <wps:cNvSpPr>
                              <a:spLocks noChangeArrowheads="1"/>
                            </wps:cNvSpPr>
                            <wps:spPr bwMode="auto">
                              <a:xfrm flipH="1">
                                <a:off x="0" y="0"/>
                                <a:ext cx="943610" cy="230505"/>
                              </a:xfrm>
                              <a:prstGeom prst="roundRect">
                                <a:avLst>
                                  <a:gd name="adj" fmla="val 27838"/>
                                </a:avLst>
                              </a:prstGeom>
                              <a:solidFill>
                                <a:srgbClr val="FFFFFF"/>
                              </a:solidFill>
                              <a:ln w="6350">
                                <a:solidFill>
                                  <a:srgbClr val="000000"/>
                                </a:solidFill>
                                <a:bevel/>
                              </a:ln>
                            </wps:spPr>
                            <wps:txbx>
                              <w:txbxContent>
                                <w:p>
                                  <w:pPr>
                                    <w:adjustRightInd w:val="0"/>
                                    <w:snapToGrid w:val="0"/>
                                    <w:jc w:val="left"/>
                                    <w:rPr>
                                      <w:sz w:val="11"/>
                                      <w:szCs w:val="11"/>
                                    </w:rPr>
                                  </w:pPr>
                                  <w:r>
                                    <w:rPr>
                                      <w:rFonts w:hint="eastAsia"/>
                                      <w:sz w:val="11"/>
                                      <w:szCs w:val="11"/>
                                    </w:rPr>
                                    <w:t>毛泽东思想和中国特色社会主义理论体系概论</w:t>
                                  </w:r>
                                </w:p>
                              </w:txbxContent>
                            </wps:txbx>
                            <wps:bodyPr rot="0" vert="horz" wrap="square" lIns="0" tIns="0" rIns="0" bIns="0" anchor="t" anchorCtr="0" upright="1">
                              <a:noAutofit/>
                            </wps:bodyPr>
                          </wps:wsp>
                        </a:graphicData>
                      </a:graphic>
                    </wp:anchor>
                  </w:drawing>
                </mc:Choice>
                <mc:Fallback>
                  <w:pict>
                    <v:roundrect id="_x0000_s1026" o:spid="_x0000_s1026" o:spt="2" style="position:absolute;left:0pt;flip:x;margin-left:24.15pt;margin-top:2pt;height:18.15pt;width:74.3pt;z-index:251728896;mso-width-relative:page;mso-height-relative:page;" fillcolor="#FFFFFF" filled="t" stroked="t" coordsize="21600,21600" arcsize="0.27837962962963" o:gfxdata="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Dgbhpy1gAA&#10;AAcBAAAPAAAAAAAAAAEAIAAAACIAAABkcnMvZG93bnJldi54bWxQSwECFAAUAAAACACHTuJAQXIP&#10;GFkCAACfBAAADgAAAAAAAAABACAAAAAlAQAAZHJzL2Uyb0RvYy54bWxQSwUGAAAAAAYABgBZAQAA&#10;8AUAAAAA&#10;">
                      <v:fill on="t" focussize="0,0"/>
                      <v:stroke weight="0.5pt" color="#000000" joinstyle="bevel"/>
                      <v:imagedata o:title=""/>
                      <o:lock v:ext="edit" aspectratio="f"/>
                      <v:textbox inset="0mm,0mm,0mm,0mm">
                        <w:txbxContent>
                          <w:p>
                            <w:pPr>
                              <w:adjustRightInd w:val="0"/>
                              <w:snapToGrid w:val="0"/>
                              <w:jc w:val="left"/>
                              <w:rPr>
                                <w:sz w:val="11"/>
                                <w:szCs w:val="11"/>
                              </w:rPr>
                            </w:pPr>
                            <w:r>
                              <w:rPr>
                                <w:rFonts w:hint="eastAsia"/>
                                <w:sz w:val="11"/>
                                <w:szCs w:val="11"/>
                              </w:rPr>
                              <w:t>毛泽东思想和中国特色社会主义理论体系概论</w:t>
                            </w:r>
                          </w:p>
                        </w:txbxContent>
                      </v:textbox>
                    </v:roundrect>
                  </w:pict>
                </mc:Fallback>
              </mc:AlternateContent>
            </w:r>
            <w:r>
              <w:rPr>
                <w:rFonts w:ascii="Times New Roman" w:hAnsi="Times New Roman" w:cs="Times New Roman"/>
                <w:szCs w:val="24"/>
              </w:rPr>
              <mc:AlternateContent>
                <mc:Choice Requires="wps">
                  <w:drawing>
                    <wp:anchor distT="0" distB="0" distL="114300" distR="114300" simplePos="0" relativeHeight="251732992" behindDoc="0" locked="0" layoutInCell="1" allowOverlap="1">
                      <wp:simplePos x="0" y="0"/>
                      <wp:positionH relativeFrom="column">
                        <wp:posOffset>301625</wp:posOffset>
                      </wp:positionH>
                      <wp:positionV relativeFrom="paragraph">
                        <wp:posOffset>259715</wp:posOffset>
                      </wp:positionV>
                      <wp:extent cx="971550" cy="230505"/>
                      <wp:effectExtent l="0" t="0" r="19050" b="17145"/>
                      <wp:wrapNone/>
                      <wp:docPr id="10" name="圆角矩形 48"/>
                      <wp:cNvGraphicFramePr/>
                      <a:graphic xmlns:a="http://schemas.openxmlformats.org/drawingml/2006/main">
                        <a:graphicData uri="http://schemas.microsoft.com/office/word/2010/wordprocessingShape">
                          <wps:wsp>
                            <wps:cNvSpPr>
                              <a:spLocks noChangeArrowheads="1"/>
                            </wps:cNvSpPr>
                            <wps:spPr bwMode="auto">
                              <a:xfrm flipH="1">
                                <a:off x="0" y="0"/>
                                <a:ext cx="971550" cy="230505"/>
                              </a:xfrm>
                              <a:prstGeom prst="roundRect">
                                <a:avLst>
                                  <a:gd name="adj" fmla="val 27838"/>
                                </a:avLst>
                              </a:prstGeom>
                              <a:solidFill>
                                <a:srgbClr val="FFFFFF"/>
                              </a:solidFill>
                              <a:ln w="6350">
                                <a:solidFill>
                                  <a:srgbClr val="000000"/>
                                </a:solidFill>
                                <a:bevel/>
                              </a:ln>
                            </wps:spPr>
                            <wps:txbx>
                              <w:txbxContent>
                                <w:p>
                                  <w:pPr>
                                    <w:adjustRightInd w:val="0"/>
                                    <w:snapToGrid w:val="0"/>
                                    <w:jc w:val="left"/>
                                    <w:rPr>
                                      <w:sz w:val="11"/>
                                      <w:szCs w:val="11"/>
                                    </w:rPr>
                                  </w:pPr>
                                  <w:r>
                                    <w:rPr>
                                      <w:sz w:val="11"/>
                                      <w:szCs w:val="11"/>
                                    </w:rPr>
                                    <w:t>习近平新时代中国特色社会主义理论体系概论</w:t>
                                  </w:r>
                                </w:p>
                              </w:txbxContent>
                            </wps:txbx>
                            <wps:bodyPr rot="0" vert="horz" wrap="square" lIns="0" tIns="0" rIns="0" bIns="0" anchor="t" anchorCtr="0" upright="1">
                              <a:noAutofit/>
                            </wps:bodyPr>
                          </wps:wsp>
                        </a:graphicData>
                      </a:graphic>
                    </wp:anchor>
                  </w:drawing>
                </mc:Choice>
                <mc:Fallback>
                  <w:pict>
                    <v:roundrect id="圆角矩形 48" o:spid="_x0000_s1026" o:spt="2" style="position:absolute;left:0pt;flip:x;margin-left:23.75pt;margin-top:20.45pt;height:18.15pt;width:76.5pt;z-index:251732992;mso-width-relative:page;mso-height-relative:page;" fillcolor="#FFFFFF" filled="t" stroked="t" coordsize="21600,21600" arcsize="0.27837962962963" o:gfxdata="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Dfgwtf1wAAAAgB&#10;AAAPAAAAAAAAAAEAIAAAACIAAABkcnMvZG93bnJldi54bWxQSwECFAAUAAAACACHTuJA7JQqLFUC&#10;AACfBAAADgAAAAAAAAABACAAAAAmAQAAZHJzL2Uyb0RvYy54bWxQSwUGAAAAAAYABgBZAQAA7QUA&#10;AAAA&#10;">
                      <v:fill on="t" focussize="0,0"/>
                      <v:stroke weight="0.5pt" color="#000000" joinstyle="bevel"/>
                      <v:imagedata o:title=""/>
                      <o:lock v:ext="edit" aspectratio="f"/>
                      <v:textbox inset="0mm,0mm,0mm,0mm">
                        <w:txbxContent>
                          <w:p>
                            <w:pPr>
                              <w:adjustRightInd w:val="0"/>
                              <w:snapToGrid w:val="0"/>
                              <w:jc w:val="left"/>
                              <w:rPr>
                                <w:sz w:val="11"/>
                                <w:szCs w:val="11"/>
                              </w:rPr>
                            </w:pPr>
                            <w:r>
                              <w:rPr>
                                <w:sz w:val="11"/>
                                <w:szCs w:val="11"/>
                              </w:rPr>
                              <w:t>习近平新时代中国特色社会主义理论体系概论</w:t>
                            </w:r>
                          </w:p>
                        </w:txbxContent>
                      </v:textbox>
                    </v:roundrect>
                  </w:pict>
                </mc:Fallback>
              </mc:AlternateContent>
            </w:r>
            <w:r>
              <w:rPr>
                <w:rFonts w:ascii="Times New Roman" w:hAnsi="Times New Roman" w:cs="Times New Roman"/>
                <w:szCs w:val="24"/>
              </w:rPr>
              <mc:AlternateContent>
                <mc:Choice Requires="wps">
                  <w:drawing>
                    <wp:anchor distT="0" distB="0" distL="114300" distR="114300" simplePos="0" relativeHeight="251693056" behindDoc="0" locked="0" layoutInCell="1" allowOverlap="1">
                      <wp:simplePos x="0" y="0"/>
                      <wp:positionH relativeFrom="column">
                        <wp:posOffset>321945</wp:posOffset>
                      </wp:positionH>
                      <wp:positionV relativeFrom="paragraph">
                        <wp:posOffset>495935</wp:posOffset>
                      </wp:positionV>
                      <wp:extent cx="935990" cy="179705"/>
                      <wp:effectExtent l="0" t="0" r="16510" b="10795"/>
                      <wp:wrapNone/>
                      <wp:docPr id="182" name="圆角矩形 182"/>
                      <wp:cNvGraphicFramePr/>
                      <a:graphic xmlns:a="http://schemas.openxmlformats.org/drawingml/2006/main">
                        <a:graphicData uri="http://schemas.microsoft.com/office/word/2010/wordprocessingShape">
                          <wps:wsp>
                            <wps:cNvSpPr>
                              <a:spLocks noChangeArrowheads="1"/>
                            </wps:cNvSpPr>
                            <wps:spPr bwMode="auto">
                              <a:xfrm flipH="1">
                                <a:off x="0" y="0"/>
                                <a:ext cx="935990" cy="179705"/>
                              </a:xfrm>
                              <a:prstGeom prst="roundRect">
                                <a:avLst>
                                  <a:gd name="adj" fmla="val 27838"/>
                                </a:avLst>
                              </a:prstGeom>
                              <a:solidFill>
                                <a:srgbClr val="FFFFFF"/>
                              </a:solidFill>
                              <a:ln w="6350">
                                <a:solidFill>
                                  <a:srgbClr val="000000"/>
                                </a:solidFill>
                                <a:bevel/>
                              </a:ln>
                            </wps:spPr>
                            <wps:txbx>
                              <w:txbxContent>
                                <w:p>
                                  <w:pPr>
                                    <w:adjustRightInd w:val="0"/>
                                    <w:snapToGrid w:val="0"/>
                                    <w:jc w:val="center"/>
                                    <w:rPr>
                                      <w:sz w:val="15"/>
                                      <w:szCs w:val="15"/>
                                    </w:rPr>
                                  </w:pPr>
                                  <w:r>
                                    <w:rPr>
                                      <w:rFonts w:hint="eastAsia"/>
                                      <w:sz w:val="15"/>
                                      <w:szCs w:val="15"/>
                                    </w:rPr>
                                    <w:t>形势与政策</w:t>
                                  </w:r>
                                </w:p>
                              </w:txbxContent>
                            </wps:txbx>
                            <wps:bodyPr rot="0" vert="horz" wrap="square" lIns="0" tIns="0" rIns="0" bIns="0" anchor="t" anchorCtr="0" upright="1">
                              <a:noAutofit/>
                            </wps:bodyPr>
                          </wps:wsp>
                        </a:graphicData>
                      </a:graphic>
                    </wp:anchor>
                  </w:drawing>
                </mc:Choice>
                <mc:Fallback>
                  <w:pict>
                    <v:roundrect id="_x0000_s1026" o:spid="_x0000_s1026" o:spt="2" style="position:absolute;left:0pt;flip:x;margin-left:25.35pt;margin-top:39.05pt;height:14.15pt;width:73.7pt;z-index:251693056;mso-width-relative:page;mso-height-relative:page;" fillcolor="#FFFFFF" filled="t" stroked="t" coordsize="21600,21600" arcsize="0.27837962962963" o:gfxdata="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">
                      <v:fill on="t" focussize="0,0"/>
                      <v:stroke weight="0.5pt" color="#000000" joinstyle="bevel"/>
                      <v:imagedata o:title=""/>
                      <o:lock v:ext="edit" aspectratio="f"/>
                      <v:textbox inset="0mm,0mm,0mm,0mm">
                        <w:txbxContent>
                          <w:p>
                            <w:pPr>
                              <w:adjustRightInd w:val="0"/>
                              <w:snapToGrid w:val="0"/>
                              <w:jc w:val="center"/>
                              <w:rPr>
                                <w:sz w:val="15"/>
                                <w:szCs w:val="15"/>
                              </w:rPr>
                            </w:pPr>
                            <w:r>
                              <w:rPr>
                                <w:rFonts w:hint="eastAsia"/>
                                <w:sz w:val="15"/>
                                <w:szCs w:val="15"/>
                              </w:rPr>
                              <w:t>形势与政策</w:t>
                            </w:r>
                          </w:p>
                        </w:txbxContent>
                      </v:textbox>
                    </v:roundrect>
                  </w:pict>
                </mc:Fallback>
              </mc:AlternateContent>
            </w:r>
            <w:r>
              <w:rPr>
                <w:rFonts w:ascii="Times New Roman" w:hAnsi="Times New Roman" w:cs="Times New Roman"/>
                <w:szCs w:val="24"/>
              </w:rPr>
              <mc:AlternateContent>
                <mc:Choice Requires="wps">
                  <w:drawing>
                    <wp:anchor distT="0" distB="0" distL="114300" distR="114300" simplePos="0" relativeHeight="251737088" behindDoc="0" locked="0" layoutInCell="1" allowOverlap="1">
                      <wp:simplePos x="0" y="0"/>
                      <wp:positionH relativeFrom="column">
                        <wp:posOffset>46990</wp:posOffset>
                      </wp:positionH>
                      <wp:positionV relativeFrom="paragraph">
                        <wp:posOffset>228600</wp:posOffset>
                      </wp:positionV>
                      <wp:extent cx="260350" cy="137795"/>
                      <wp:effectExtent l="0" t="0" r="63500" b="52705"/>
                      <wp:wrapNone/>
                      <wp:docPr id="14" name="直接箭头连接符 14"/>
                      <wp:cNvGraphicFramePr/>
                      <a:graphic xmlns:a="http://schemas.openxmlformats.org/drawingml/2006/main">
                        <a:graphicData uri="http://schemas.microsoft.com/office/word/2010/wordprocessingShape">
                          <wps:wsp>
                            <wps:cNvCnPr>
                              <a:cxnSpLocks noChangeShapeType="1"/>
                            </wps:cNvCnPr>
                            <wps:spPr bwMode="auto">
                              <a:xfrm>
                                <a:off x="0" y="0"/>
                                <a:ext cx="260350" cy="137795"/>
                              </a:xfrm>
                              <a:prstGeom prst="straightConnector1">
                                <a:avLst/>
                              </a:prstGeom>
                              <a:noFill/>
                              <a:ln w="12700">
                                <a:solidFill>
                                  <a:srgbClr val="000000"/>
                                </a:solidFill>
                                <a:bevel/>
                                <a:tailEnd type="stealth" w="med" len="med"/>
                              </a:ln>
                            </wps:spPr>
                            <wps:bodyPr/>
                          </wps:wsp>
                        </a:graphicData>
                      </a:graphic>
                    </wp:anchor>
                  </w:drawing>
                </mc:Choice>
                <mc:Fallback>
                  <w:pict>
                    <v:shape id="_x0000_s1026" o:spid="_x0000_s1026" o:spt="32" type="#_x0000_t32" style="position:absolute;left:0pt;margin-left:3.7pt;margin-top:18pt;height:10.85pt;width:20.5pt;z-index:251737088;mso-width-relative:page;mso-height-relative:page;" filled="f" stroked="t" coordsize="21600,21600" o:gfxdata="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KTEvs7WAAAABgEAAA8AAAAAAAAA&#10;AQAgAAAAIgAAAGRycy9kb3ducmV2LnhtbFBLAQIUABQAAAAIAIdO4kAbG0ehEwIAAPIDAAAOAAAA&#10;AAAAAAEAIAAAACUBAABkcnMvZTJvRG9jLnhtbFBLBQYAAAAABgAGAFkBAACqBQAAAAA=&#10;">
                      <v:fill on="f" focussize="0,0"/>
                      <v:stroke weight="1pt" color="#000000" joinstyle="bevel" endarrow="classic"/>
                      <v:imagedata o:title=""/>
                      <o:lock v:ext="edit" aspectratio="f"/>
                    </v:shape>
                  </w:pict>
                </mc:Fallback>
              </mc:AlternateContent>
            </w:r>
            <w:r>
              <w:rPr>
                <w:rFonts w:ascii="Times New Roman" w:hAnsi="Times New Roman" w:cs="Times New Roman"/>
                <w:sz w:val="15"/>
                <w:szCs w:val="15"/>
              </w:rPr>
              <mc:AlternateContent>
                <mc:Choice Requires="wps">
                  <w:drawing>
                    <wp:anchor distT="0" distB="0" distL="114300" distR="114300" simplePos="0" relativeHeight="251709440" behindDoc="0" locked="0" layoutInCell="1" allowOverlap="1">
                      <wp:simplePos x="0" y="0"/>
                      <wp:positionH relativeFrom="column">
                        <wp:posOffset>348615</wp:posOffset>
                      </wp:positionH>
                      <wp:positionV relativeFrom="paragraph">
                        <wp:posOffset>2212975</wp:posOffset>
                      </wp:positionV>
                      <wp:extent cx="935990" cy="198755"/>
                      <wp:effectExtent l="0" t="0" r="16510" b="10795"/>
                      <wp:wrapNone/>
                      <wp:docPr id="256" name="圆角矩形 256"/>
                      <wp:cNvGraphicFramePr/>
                      <a:graphic xmlns:a="http://schemas.openxmlformats.org/drawingml/2006/main">
                        <a:graphicData uri="http://schemas.microsoft.com/office/word/2010/wordprocessingShape">
                          <wps:wsp>
                            <wps:cNvSpPr>
                              <a:spLocks noChangeArrowheads="1"/>
                            </wps:cNvSpPr>
                            <wps:spPr bwMode="auto">
                              <a:xfrm flipH="1">
                                <a:off x="0" y="0"/>
                                <a:ext cx="935990" cy="198755"/>
                              </a:xfrm>
                              <a:prstGeom prst="roundRect">
                                <a:avLst>
                                  <a:gd name="adj" fmla="val 27838"/>
                                </a:avLst>
                              </a:prstGeom>
                              <a:solidFill>
                                <a:srgbClr val="FFFFFF"/>
                              </a:solidFill>
                              <a:ln w="6350">
                                <a:solidFill>
                                  <a:srgbClr val="000000"/>
                                </a:solidFill>
                                <a:prstDash val="sysDash"/>
                                <a:bevel/>
                              </a:ln>
                            </wps:spPr>
                            <wps:txbx>
                              <w:txbxContent>
                                <w:p>
                                  <w:pPr>
                                    <w:adjustRightInd w:val="0"/>
                                    <w:snapToGrid w:val="0"/>
                                    <w:jc w:val="center"/>
                                    <w:rPr>
                                      <w:sz w:val="15"/>
                                      <w:szCs w:val="15"/>
                                    </w:rPr>
                                  </w:pPr>
                                  <w:r>
                                    <w:rPr>
                                      <w:rFonts w:hint="eastAsia"/>
                                      <w:sz w:val="15"/>
                                      <w:szCs w:val="15"/>
                                    </w:rPr>
                                    <w:t>商务英语报刊选读</w:t>
                                  </w:r>
                                </w:p>
                                <w:p>
                                  <w:pPr>
                                    <w:adjustRightInd w:val="0"/>
                                    <w:snapToGrid w:val="0"/>
                                    <w:jc w:val="center"/>
                                    <w:rPr>
                                      <w:sz w:val="15"/>
                                      <w:szCs w:val="15"/>
                                    </w:rPr>
                                  </w:pPr>
                                </w:p>
                              </w:txbxContent>
                            </wps:txbx>
                            <wps:bodyPr rot="0" vert="horz" wrap="square" lIns="0" tIns="0" rIns="0" bIns="0" anchor="t" anchorCtr="0" upright="1">
                              <a:noAutofit/>
                            </wps:bodyPr>
                          </wps:wsp>
                        </a:graphicData>
                      </a:graphic>
                    </wp:anchor>
                  </w:drawing>
                </mc:Choice>
                <mc:Fallback>
                  <w:pict>
                    <v:roundrect id="_x0000_s1026" o:spid="_x0000_s1026" o:spt="2" style="position:absolute;left:0pt;flip:x;margin-left:27.45pt;margin-top:174.25pt;height:15.65pt;width:73.7pt;z-index:251709440;mso-width-relative:page;mso-height-relative:page;" fillcolor="#FFFFFF" filled="t" stroked="t" coordsize="21600,21600" arcsize="0.27837962962963" o:gfxdata="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BaP0Oq1wAAAAoBAAAPAAAAAAAAAAEAIAAAACIAAABkcnMvZG93bnJldi54bWxQSwEC&#10;FAAUAAAACACHTuJAa2FcfmcCAAC8BAAADgAAAAAAAAABACAAAAAmAQAAZHJzL2Uyb0RvYy54bWxQ&#10;SwUGAAAAAAYABgBZAQAA/wUAAAAA&#10;">
                      <v:fill on="t" focussize="0,0"/>
                      <v:stroke weight="0.5pt" color="#000000" joinstyle="bevel" dashstyle="3 1"/>
                      <v:imagedata o:title=""/>
                      <o:lock v:ext="edit" aspectratio="f"/>
                      <v:textbox inset="0mm,0mm,0mm,0mm">
                        <w:txbxContent>
                          <w:p>
                            <w:pPr>
                              <w:adjustRightInd w:val="0"/>
                              <w:snapToGrid w:val="0"/>
                              <w:jc w:val="center"/>
                              <w:rPr>
                                <w:sz w:val="15"/>
                                <w:szCs w:val="15"/>
                              </w:rPr>
                            </w:pPr>
                            <w:r>
                              <w:rPr>
                                <w:rFonts w:hint="eastAsia"/>
                                <w:sz w:val="15"/>
                                <w:szCs w:val="15"/>
                              </w:rPr>
                              <w:t>商务英语报刊选读</w:t>
                            </w:r>
                          </w:p>
                          <w:p>
                            <w:pPr>
                              <w:adjustRightInd w:val="0"/>
                              <w:snapToGrid w:val="0"/>
                              <w:jc w:val="center"/>
                              <w:rPr>
                                <w:sz w:val="15"/>
                                <w:szCs w:val="15"/>
                              </w:rPr>
                            </w:pPr>
                          </w:p>
                        </w:txbxContent>
                      </v:textbox>
                    </v:roundrect>
                  </w:pict>
                </mc:Fallback>
              </mc:AlternateContent>
            </w:r>
            <w:r>
              <w:rPr>
                <w:rFonts w:ascii="Times New Roman" w:hAnsi="Times New Roman" w:cs="Times New Roman"/>
                <w:sz w:val="15"/>
                <w:szCs w:val="15"/>
              </w:rPr>
              <mc:AlternateContent>
                <mc:Choice Requires="wps">
                  <w:drawing>
                    <wp:anchor distT="0" distB="0" distL="114300" distR="114300" simplePos="0" relativeHeight="251706368" behindDoc="0" locked="0" layoutInCell="1" allowOverlap="1">
                      <wp:simplePos x="0" y="0"/>
                      <wp:positionH relativeFrom="column">
                        <wp:posOffset>320040</wp:posOffset>
                      </wp:positionH>
                      <wp:positionV relativeFrom="paragraph">
                        <wp:posOffset>1890395</wp:posOffset>
                      </wp:positionV>
                      <wp:extent cx="952500" cy="285750"/>
                      <wp:effectExtent l="0" t="0" r="19050" b="19050"/>
                      <wp:wrapNone/>
                      <wp:docPr id="242" name="圆角矩形 242"/>
                      <wp:cNvGraphicFramePr/>
                      <a:graphic xmlns:a="http://schemas.openxmlformats.org/drawingml/2006/main">
                        <a:graphicData uri="http://schemas.microsoft.com/office/word/2010/wordprocessingShape">
                          <wps:wsp>
                            <wps:cNvSpPr>
                              <a:spLocks noChangeArrowheads="1"/>
                            </wps:cNvSpPr>
                            <wps:spPr bwMode="auto">
                              <a:xfrm flipH="1">
                                <a:off x="0" y="0"/>
                                <a:ext cx="952500" cy="285750"/>
                              </a:xfrm>
                              <a:prstGeom prst="roundRect">
                                <a:avLst>
                                  <a:gd name="adj" fmla="val 27838"/>
                                </a:avLst>
                              </a:prstGeom>
                              <a:solidFill>
                                <a:srgbClr val="FFFFFF"/>
                              </a:solidFill>
                              <a:ln w="6350">
                                <a:solidFill>
                                  <a:srgbClr val="000000"/>
                                </a:solidFill>
                                <a:bevel/>
                              </a:ln>
                            </wps:spPr>
                            <wps:txbx>
                              <w:txbxContent>
                                <w:p>
                                  <w:pPr>
                                    <w:adjustRightInd w:val="0"/>
                                    <w:snapToGrid w:val="0"/>
                                    <w:jc w:val="center"/>
                                    <w:rPr>
                                      <w:sz w:val="15"/>
                                      <w:szCs w:val="15"/>
                                    </w:rPr>
                                  </w:pPr>
                                  <w:r>
                                    <w:rPr>
                                      <w:rFonts w:hint="eastAsia"/>
                                      <w:sz w:val="15"/>
                                      <w:szCs w:val="15"/>
                                    </w:rPr>
                                    <w:t>理解当代中国：汉英翻译</w:t>
                                  </w:r>
                                </w:p>
                              </w:txbxContent>
                            </wps:txbx>
                            <wps:bodyPr rot="0" vert="horz" wrap="square" lIns="0" tIns="0" rIns="0" bIns="0" anchor="t" anchorCtr="0" upright="1">
                              <a:noAutofit/>
                            </wps:bodyPr>
                          </wps:wsp>
                        </a:graphicData>
                      </a:graphic>
                    </wp:anchor>
                  </w:drawing>
                </mc:Choice>
                <mc:Fallback>
                  <w:pict>
                    <v:roundrect id="_x0000_s1026" o:spid="_x0000_s1026" o:spt="2" style="position:absolute;left:0pt;flip:x;margin-left:25.2pt;margin-top:148.85pt;height:22.5pt;width:75pt;z-index:251706368;mso-width-relative:page;mso-height-relative:page;" fillcolor="#FFFFFF" filled="t" stroked="t" coordsize="21600,21600" arcsize="0.27837962962963" o:gfxdata="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A2u0H62QAA&#10;AAoBAAAPAAAAAAAAAAEAIAAAACIAAABkcnMvZG93bnJldi54bWxQSwECFAAUAAAACACHTuJA4i+Q&#10;sFYCAAChBAAADgAAAAAAAAABACAAAAAoAQAAZHJzL2Uyb0RvYy54bWxQSwUGAAAAAAYABgBZAQAA&#10;8AUAAAAA&#10;">
                      <v:fill on="t" focussize="0,0"/>
                      <v:stroke weight="0.5pt" color="#000000" joinstyle="bevel"/>
                      <v:imagedata o:title=""/>
                      <o:lock v:ext="edit" aspectratio="f"/>
                      <v:textbox inset="0mm,0mm,0mm,0mm">
                        <w:txbxContent>
                          <w:p>
                            <w:pPr>
                              <w:adjustRightInd w:val="0"/>
                              <w:snapToGrid w:val="0"/>
                              <w:jc w:val="center"/>
                              <w:rPr>
                                <w:sz w:val="15"/>
                                <w:szCs w:val="15"/>
                              </w:rPr>
                            </w:pPr>
                            <w:r>
                              <w:rPr>
                                <w:rFonts w:hint="eastAsia"/>
                                <w:sz w:val="15"/>
                                <w:szCs w:val="15"/>
                              </w:rPr>
                              <w:t>理解当代中国：汉英翻译</w:t>
                            </w:r>
                          </w:p>
                        </w:txbxContent>
                      </v:textbox>
                    </v:roundrect>
                  </w:pict>
                </mc:Fallback>
              </mc:AlternateContent>
            </w:r>
            <w:r>
              <w:rPr>
                <w:rFonts w:ascii="Times New Roman" w:hAnsi="Times New Roman" w:cs="Times New Roman"/>
                <w:sz w:val="15"/>
                <w:szCs w:val="15"/>
              </w:rPr>
              <mc:AlternateContent>
                <mc:Choice Requires="wps">
                  <w:drawing>
                    <wp:anchor distT="0" distB="0" distL="114300" distR="114300" simplePos="0" relativeHeight="251720704" behindDoc="0" locked="0" layoutInCell="1" allowOverlap="1">
                      <wp:simplePos x="0" y="0"/>
                      <wp:positionH relativeFrom="column">
                        <wp:posOffset>349250</wp:posOffset>
                      </wp:positionH>
                      <wp:positionV relativeFrom="paragraph">
                        <wp:posOffset>3405505</wp:posOffset>
                      </wp:positionV>
                      <wp:extent cx="906780" cy="198755"/>
                      <wp:effectExtent l="0" t="0" r="26670" b="10795"/>
                      <wp:wrapNone/>
                      <wp:docPr id="287" name="圆角矩形 287"/>
                      <wp:cNvGraphicFramePr/>
                      <a:graphic xmlns:a="http://schemas.openxmlformats.org/drawingml/2006/main">
                        <a:graphicData uri="http://schemas.microsoft.com/office/word/2010/wordprocessingShape">
                          <wps:wsp>
                            <wps:cNvSpPr>
                              <a:spLocks noChangeArrowheads="1"/>
                            </wps:cNvSpPr>
                            <wps:spPr bwMode="auto">
                              <a:xfrm flipH="1">
                                <a:off x="0" y="0"/>
                                <a:ext cx="906780" cy="198755"/>
                              </a:xfrm>
                              <a:prstGeom prst="roundRect">
                                <a:avLst>
                                  <a:gd name="adj" fmla="val 27838"/>
                                </a:avLst>
                              </a:prstGeom>
                              <a:solidFill>
                                <a:srgbClr val="FFFFFF"/>
                              </a:solidFill>
                              <a:ln w="6350">
                                <a:solidFill>
                                  <a:srgbClr val="000000"/>
                                </a:solidFill>
                                <a:bevel/>
                              </a:ln>
                            </wps:spPr>
                            <wps:txbx>
                              <w:txbxContent>
                                <w:p>
                                  <w:pPr>
                                    <w:adjustRightInd w:val="0"/>
                                    <w:snapToGrid w:val="0"/>
                                    <w:jc w:val="center"/>
                                    <w:rPr>
                                      <w:sz w:val="15"/>
                                      <w:szCs w:val="15"/>
                                    </w:rPr>
                                  </w:pPr>
                                  <w:r>
                                    <w:rPr>
                                      <w:rFonts w:hint="eastAsia"/>
                                      <w:sz w:val="15"/>
                                      <w:szCs w:val="15"/>
                                    </w:rPr>
                                    <w:t>国际商务谈判</w:t>
                                  </w:r>
                                </w:p>
                                <w:p>
                                  <w:pPr>
                                    <w:adjustRightInd w:val="0"/>
                                    <w:snapToGrid w:val="0"/>
                                    <w:jc w:val="center"/>
                                    <w:rPr>
                                      <w:sz w:val="15"/>
                                      <w:szCs w:val="15"/>
                                    </w:rPr>
                                  </w:pPr>
                                </w:p>
                              </w:txbxContent>
                            </wps:txbx>
                            <wps:bodyPr rot="0" vert="horz" wrap="square" lIns="0" tIns="0" rIns="0" bIns="0" anchor="t" anchorCtr="0" upright="1">
                              <a:noAutofit/>
                            </wps:bodyPr>
                          </wps:wsp>
                        </a:graphicData>
                      </a:graphic>
                    </wp:anchor>
                  </w:drawing>
                </mc:Choice>
                <mc:Fallback>
                  <w:pict>
                    <v:roundrect id="_x0000_s1026" o:spid="_x0000_s1026" o:spt="2" style="position:absolute;left:0pt;flip:x;margin-left:27.5pt;margin-top:268.15pt;height:15.65pt;width:71.4pt;z-index:251720704;mso-width-relative:page;mso-height-relative:page;" fillcolor="#FFFFFF" filled="t" stroked="t" coordsize="21600,21600" arcsize="0.27837962962963" o:gfxdata="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C5MajQ&#10;2QAAAAoBAAAPAAAAAAAAAAEAIAAAACIAAABkcnMvZG93bnJldi54bWxQSwECFAAUAAAACACHTuJA&#10;MbHgvlkCAAChBAAADgAAAAAAAAABACAAAAAoAQAAZHJzL2Uyb0RvYy54bWxQSwUGAAAAAAYABgBZ&#10;AQAA8wUAAAAA&#10;">
                      <v:fill on="t" focussize="0,0"/>
                      <v:stroke weight="0.5pt" color="#000000" joinstyle="bevel"/>
                      <v:imagedata o:title=""/>
                      <o:lock v:ext="edit" aspectratio="f"/>
                      <v:textbox inset="0mm,0mm,0mm,0mm">
                        <w:txbxContent>
                          <w:p>
                            <w:pPr>
                              <w:adjustRightInd w:val="0"/>
                              <w:snapToGrid w:val="0"/>
                              <w:jc w:val="center"/>
                              <w:rPr>
                                <w:sz w:val="15"/>
                                <w:szCs w:val="15"/>
                              </w:rPr>
                            </w:pPr>
                            <w:r>
                              <w:rPr>
                                <w:rFonts w:hint="eastAsia"/>
                                <w:sz w:val="15"/>
                                <w:szCs w:val="15"/>
                              </w:rPr>
                              <w:t>国际商务谈判</w:t>
                            </w:r>
                          </w:p>
                          <w:p>
                            <w:pPr>
                              <w:adjustRightInd w:val="0"/>
                              <w:snapToGrid w:val="0"/>
                              <w:jc w:val="center"/>
                              <w:rPr>
                                <w:sz w:val="15"/>
                                <w:szCs w:val="15"/>
                              </w:rPr>
                            </w:pPr>
                          </w:p>
                        </w:txbxContent>
                      </v:textbox>
                    </v:roundrect>
                  </w:pict>
                </mc:Fallback>
              </mc:AlternateContent>
            </w:r>
            <w:r>
              <w:rPr>
                <w:rFonts w:ascii="Times New Roman" w:hAnsi="Times New Roman" w:cs="Times New Roman"/>
                <w:b/>
                <w:sz w:val="15"/>
                <w:szCs w:val="15"/>
              </w:rPr>
              <mc:AlternateContent>
                <mc:Choice Requires="wps">
                  <w:drawing>
                    <wp:anchor distT="0" distB="0" distL="114300" distR="114300" simplePos="0" relativeHeight="251768832" behindDoc="0" locked="0" layoutInCell="1" allowOverlap="1">
                      <wp:simplePos x="0" y="0"/>
                      <wp:positionH relativeFrom="column">
                        <wp:posOffset>967105</wp:posOffset>
                      </wp:positionH>
                      <wp:positionV relativeFrom="paragraph">
                        <wp:posOffset>4653915</wp:posOffset>
                      </wp:positionV>
                      <wp:extent cx="902335" cy="167005"/>
                      <wp:effectExtent l="0" t="0" r="12065" b="23495"/>
                      <wp:wrapNone/>
                      <wp:docPr id="4" name="圆角矩形 4"/>
                      <wp:cNvGraphicFramePr/>
                      <a:graphic xmlns:a="http://schemas.openxmlformats.org/drawingml/2006/main">
                        <a:graphicData uri="http://schemas.microsoft.com/office/word/2010/wordprocessingShape">
                          <wps:wsp>
                            <wps:cNvSpPr>
                              <a:spLocks noChangeArrowheads="1"/>
                            </wps:cNvSpPr>
                            <wps:spPr bwMode="auto">
                              <a:xfrm flipH="1">
                                <a:off x="0" y="0"/>
                                <a:ext cx="902335" cy="167005"/>
                              </a:xfrm>
                              <a:prstGeom prst="roundRect">
                                <a:avLst>
                                  <a:gd name="adj" fmla="val 27838"/>
                                </a:avLst>
                              </a:prstGeom>
                              <a:solidFill>
                                <a:srgbClr val="FFFFFF"/>
                              </a:solidFill>
                              <a:ln w="6350">
                                <a:solidFill>
                                  <a:srgbClr val="000000"/>
                                </a:solidFill>
                                <a:bevel/>
                              </a:ln>
                            </wps:spPr>
                            <wps:txbx>
                              <w:txbxContent>
                                <w:p>
                                  <w:pPr>
                                    <w:adjustRightInd w:val="0"/>
                                    <w:snapToGrid w:val="0"/>
                                    <w:jc w:val="center"/>
                                    <w:rPr>
                                      <w:sz w:val="15"/>
                                      <w:szCs w:val="15"/>
                                    </w:rPr>
                                  </w:pPr>
                                  <w:r>
                                    <w:rPr>
                                      <w:rFonts w:hint="eastAsia"/>
                                      <w:sz w:val="15"/>
                                      <w:szCs w:val="15"/>
                                    </w:rPr>
                                    <w:t>英语语言技能实训2</w:t>
                                  </w:r>
                                </w:p>
                                <w:p>
                                  <w:pPr>
                                    <w:adjustRightInd w:val="0"/>
                                    <w:snapToGrid w:val="0"/>
                                    <w:jc w:val="center"/>
                                    <w:rPr>
                                      <w:sz w:val="15"/>
                                      <w:szCs w:val="15"/>
                                    </w:rPr>
                                  </w:pPr>
                                </w:p>
                              </w:txbxContent>
                            </wps:txbx>
                            <wps:bodyPr rot="0" vert="horz" wrap="square" lIns="0" tIns="0" rIns="0" bIns="0" anchor="t" anchorCtr="0" upright="1">
                              <a:noAutofit/>
                            </wps:bodyPr>
                          </wps:wsp>
                        </a:graphicData>
                      </a:graphic>
                    </wp:anchor>
                  </w:drawing>
                </mc:Choice>
                <mc:Fallback>
                  <w:pict>
                    <v:roundrect id="_x0000_s1026" o:spid="_x0000_s1026" o:spt="2" style="position:absolute;left:0pt;flip:x;margin-left:76.15pt;margin-top:366.45pt;height:13.15pt;width:71.05pt;z-index:251768832;mso-width-relative:page;mso-height-relative:page;" fillcolor="#FFFFFF" filled="t" stroked="t" coordsize="21600,21600" arcsize="0.27837962962963" o:gfxdata="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BxEHVTa&#10;AAAACwEAAA8AAAAAAAAAAQAgAAAAIgAAAGRycy9kb3ducmV2LnhtbFBLAQIUABQAAAAIAIdO4kBL&#10;YBGlVwIAAJ0EAAAOAAAAAAAAAAEAIAAAACkBAABkcnMvZTJvRG9jLnhtbFBLBQYAAAAABgAGAFkB&#10;AADyBQAAAAA=&#10;">
                      <v:fill on="t" focussize="0,0"/>
                      <v:stroke weight="0.5pt" color="#000000" joinstyle="bevel"/>
                      <v:imagedata o:title=""/>
                      <o:lock v:ext="edit" aspectratio="f"/>
                      <v:textbox inset="0mm,0mm,0mm,0mm">
                        <w:txbxContent>
                          <w:p>
                            <w:pPr>
                              <w:adjustRightInd w:val="0"/>
                              <w:snapToGrid w:val="0"/>
                              <w:jc w:val="center"/>
                              <w:rPr>
                                <w:sz w:val="15"/>
                                <w:szCs w:val="15"/>
                              </w:rPr>
                            </w:pPr>
                            <w:r>
                              <w:rPr>
                                <w:rFonts w:hint="eastAsia"/>
                                <w:sz w:val="15"/>
                                <w:szCs w:val="15"/>
                              </w:rPr>
                              <w:t>英语语言技能实训2</w:t>
                            </w:r>
                          </w:p>
                          <w:p>
                            <w:pPr>
                              <w:adjustRightInd w:val="0"/>
                              <w:snapToGrid w:val="0"/>
                              <w:jc w:val="center"/>
                              <w:rPr>
                                <w:sz w:val="15"/>
                                <w:szCs w:val="15"/>
                              </w:rPr>
                            </w:pPr>
                          </w:p>
                        </w:txbxContent>
                      </v:textbox>
                    </v:roundrect>
                  </w:pict>
                </mc:Fallback>
              </mc:AlternateContent>
            </w:r>
            <w:r>
              <w:rPr>
                <w:rFonts w:ascii="Times New Roman" w:hAnsi="Times New Roman" w:cs="Times New Roman"/>
                <w:b/>
                <w:sz w:val="15"/>
                <w:szCs w:val="15"/>
              </w:rPr>
              <mc:AlternateContent>
                <mc:Choice Requires="wps">
                  <w:drawing>
                    <wp:anchor distT="0" distB="0" distL="114300" distR="114300" simplePos="0" relativeHeight="251718656" behindDoc="0" locked="0" layoutInCell="1" allowOverlap="1">
                      <wp:simplePos x="0" y="0"/>
                      <wp:positionH relativeFrom="column">
                        <wp:posOffset>2540</wp:posOffset>
                      </wp:positionH>
                      <wp:positionV relativeFrom="paragraph">
                        <wp:posOffset>2534285</wp:posOffset>
                      </wp:positionV>
                      <wp:extent cx="3562350" cy="6350"/>
                      <wp:effectExtent l="0" t="0" r="19050" b="31750"/>
                      <wp:wrapNone/>
                      <wp:docPr id="228" name="直接箭头连接符 228"/>
                      <wp:cNvGraphicFramePr/>
                      <a:graphic xmlns:a="http://schemas.openxmlformats.org/drawingml/2006/main">
                        <a:graphicData uri="http://schemas.microsoft.com/office/word/2010/wordprocessingShape">
                          <wps:wsp>
                            <wps:cNvCnPr>
                              <a:cxnSpLocks noChangeShapeType="1"/>
                            </wps:cNvCnPr>
                            <wps:spPr bwMode="auto">
                              <a:xfrm flipV="1">
                                <a:off x="0" y="0"/>
                                <a:ext cx="3562350" cy="6350"/>
                              </a:xfrm>
                              <a:prstGeom prst="straightConnector1">
                                <a:avLst/>
                              </a:prstGeom>
                              <a:noFill/>
                              <a:ln w="12700">
                                <a:solidFill>
                                  <a:srgbClr val="000000"/>
                                </a:solidFill>
                                <a:round/>
                                <a:tailEnd type="none" w="med" len="med"/>
                              </a:ln>
                            </wps:spPr>
                            <wps:bodyPr/>
                          </wps:wsp>
                        </a:graphicData>
                      </a:graphic>
                    </wp:anchor>
                  </w:drawing>
                </mc:Choice>
                <mc:Fallback>
                  <w:pict>
                    <v:shape id="_x0000_s1026" o:spid="_x0000_s1026" o:spt="32" type="#_x0000_t32" style="position:absolute;left:0pt;flip:y;margin-left:0.2pt;margin-top:199.55pt;height:0.5pt;width:280.5pt;z-index:251718656;mso-width-relative:page;mso-height-relative:page;" filled="f" stroked="t" coordsize="21600,21600" o:gfxdata="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J0Fa3vWAAAACAEAAA8AAAAA&#10;AAAAAQAgAAAAIgAAAGRycy9kb3ducmV2LnhtbFBLAQIUABQAAAAIAIdO4kCPXNLlFgIAAPoDAAAO&#10;AAAAAAAAAAEAIAAAACUBAABkcnMvZTJvRG9jLnhtbFBLBQYAAAAABgAGAFkBAACtBQAAAAA=&#10;">
                      <v:fill on="f" focussize="0,0"/>
                      <v:stroke weight="1pt" color="#000000" joinstyle="round"/>
                      <v:imagedata o:title=""/>
                      <o:lock v:ext="edit" aspectratio="f"/>
                    </v:shape>
                  </w:pict>
                </mc:Fallback>
              </mc:AlternateContent>
            </w:r>
            <w:r>
              <w:rPr>
                <w:rFonts w:ascii="Times New Roman" w:hAnsi="Times New Roman" w:cs="Times New Roman"/>
                <w:szCs w:val="24"/>
              </w:rPr>
              <mc:AlternateContent>
                <mc:Choice Requires="wps">
                  <w:drawing>
                    <wp:anchor distT="0" distB="0" distL="114300" distR="114300" simplePos="0" relativeHeight="251748352" behindDoc="0" locked="0" layoutInCell="1" allowOverlap="1">
                      <wp:simplePos x="0" y="0"/>
                      <wp:positionH relativeFrom="column">
                        <wp:posOffset>321945</wp:posOffset>
                      </wp:positionH>
                      <wp:positionV relativeFrom="paragraph">
                        <wp:posOffset>1701800</wp:posOffset>
                      </wp:positionV>
                      <wp:extent cx="935990" cy="179705"/>
                      <wp:effectExtent l="0" t="0" r="16510" b="10795"/>
                      <wp:wrapNone/>
                      <wp:docPr id="266" name="圆角矩形 266"/>
                      <wp:cNvGraphicFramePr/>
                      <a:graphic xmlns:a="http://schemas.openxmlformats.org/drawingml/2006/main">
                        <a:graphicData uri="http://schemas.microsoft.com/office/word/2010/wordprocessingShape">
                          <wps:wsp>
                            <wps:cNvSpPr>
                              <a:spLocks noChangeArrowheads="1"/>
                            </wps:cNvSpPr>
                            <wps:spPr bwMode="auto">
                              <a:xfrm flipH="1">
                                <a:off x="0" y="0"/>
                                <a:ext cx="935990" cy="179705"/>
                              </a:xfrm>
                              <a:prstGeom prst="roundRect">
                                <a:avLst>
                                  <a:gd name="adj" fmla="val 27838"/>
                                </a:avLst>
                              </a:prstGeom>
                              <a:solidFill>
                                <a:srgbClr val="FFFFFF"/>
                              </a:solidFill>
                              <a:ln w="6350">
                                <a:solidFill>
                                  <a:srgbClr val="000000"/>
                                </a:solidFill>
                                <a:bevel/>
                              </a:ln>
                            </wps:spPr>
                            <wps:txbx>
                              <w:txbxContent>
                                <w:p>
                                  <w:pPr>
                                    <w:adjustRightInd w:val="0"/>
                                    <w:snapToGrid w:val="0"/>
                                    <w:jc w:val="center"/>
                                    <w:rPr>
                                      <w:sz w:val="15"/>
                                      <w:szCs w:val="15"/>
                                    </w:rPr>
                                  </w:pPr>
                                  <w:r>
                                    <w:rPr>
                                      <w:rFonts w:hint="eastAsia"/>
                                      <w:sz w:val="15"/>
                                      <w:szCs w:val="15"/>
                                    </w:rPr>
                                    <w:t>高级英语</w:t>
                                  </w:r>
                                </w:p>
                              </w:txbxContent>
                            </wps:txbx>
                            <wps:bodyPr rot="0" vert="horz" wrap="square" lIns="0" tIns="0" rIns="0" bIns="0" anchor="t" anchorCtr="0" upright="1">
                              <a:noAutofit/>
                            </wps:bodyPr>
                          </wps:wsp>
                        </a:graphicData>
                      </a:graphic>
                    </wp:anchor>
                  </w:drawing>
                </mc:Choice>
                <mc:Fallback>
                  <w:pict>
                    <v:roundrect id="_x0000_s1026" o:spid="_x0000_s1026" o:spt="2" style="position:absolute;left:0pt;flip:x;margin-left:25.35pt;margin-top:134pt;height:14.15pt;width:73.7pt;z-index:251748352;mso-width-relative:page;mso-height-relative:page;" fillcolor="#FFFFFF" filled="t" stroked="t" coordsize="21600,21600" arcsize="0.27837962962963" o:gfxdata="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Ooe+WLY&#10;AAAACgEAAA8AAAAAAAAAAQAgAAAAIgAAAGRycy9kb3ducmV2LnhtbFBLAQIUABQAAAAIAIdO4kCe&#10;DEvPWQIAAKEEAAAOAAAAAAAAAAEAIAAAACcBAABkcnMvZTJvRG9jLnhtbFBLBQYAAAAABgAGAFkB&#10;AADyBQAAAAA=&#10;">
                      <v:fill on="t" focussize="0,0"/>
                      <v:stroke weight="0.5pt" color="#000000" joinstyle="bevel"/>
                      <v:imagedata o:title=""/>
                      <o:lock v:ext="edit" aspectratio="f"/>
                      <v:textbox inset="0mm,0mm,0mm,0mm">
                        <w:txbxContent>
                          <w:p>
                            <w:pPr>
                              <w:adjustRightInd w:val="0"/>
                              <w:snapToGrid w:val="0"/>
                              <w:jc w:val="center"/>
                              <w:rPr>
                                <w:sz w:val="15"/>
                                <w:szCs w:val="15"/>
                              </w:rPr>
                            </w:pPr>
                            <w:r>
                              <w:rPr>
                                <w:rFonts w:hint="eastAsia"/>
                                <w:sz w:val="15"/>
                                <w:szCs w:val="15"/>
                              </w:rPr>
                              <w:t>高级英语</w:t>
                            </w:r>
                          </w:p>
                        </w:txbxContent>
                      </v:textbox>
                    </v:roundrect>
                  </w:pict>
                </mc:Fallback>
              </mc:AlternateContent>
            </w:r>
            <w:r>
              <w:rPr>
                <w:rFonts w:ascii="Times New Roman" w:hAnsi="Times New Roman" w:cs="Times New Roman"/>
                <w:szCs w:val="24"/>
              </w:rPr>
              <mc:AlternateContent>
                <mc:Choice Requires="wps">
                  <w:drawing>
                    <wp:anchor distT="0" distB="0" distL="114300" distR="114300" simplePos="0" relativeHeight="251663360" behindDoc="0" locked="0" layoutInCell="1" allowOverlap="1">
                      <wp:simplePos x="0" y="0"/>
                      <wp:positionH relativeFrom="column">
                        <wp:posOffset>-2362200</wp:posOffset>
                      </wp:positionH>
                      <wp:positionV relativeFrom="paragraph">
                        <wp:posOffset>555625</wp:posOffset>
                      </wp:positionV>
                      <wp:extent cx="177165" cy="0"/>
                      <wp:effectExtent l="0" t="76200" r="13335" b="95250"/>
                      <wp:wrapNone/>
                      <wp:docPr id="147" name="直接箭头连接符 147"/>
                      <wp:cNvGraphicFramePr/>
                      <a:graphic xmlns:a="http://schemas.openxmlformats.org/drawingml/2006/main">
                        <a:graphicData uri="http://schemas.microsoft.com/office/word/2010/wordprocessingShape">
                          <wps:wsp>
                            <wps:cNvCnPr>
                              <a:cxnSpLocks noChangeShapeType="1"/>
                            </wps:cNvCnPr>
                            <wps:spPr bwMode="auto">
                              <a:xfrm>
                                <a:off x="0" y="0"/>
                                <a:ext cx="177165" cy="0"/>
                              </a:xfrm>
                              <a:prstGeom prst="straightConnector1">
                                <a:avLst/>
                              </a:prstGeom>
                              <a:noFill/>
                              <a:ln w="12700">
                                <a:solidFill>
                                  <a:srgbClr val="000000"/>
                                </a:solidFill>
                                <a:round/>
                                <a:tailEnd type="stealth" w="med" len="med"/>
                              </a:ln>
                            </wps:spPr>
                            <wps:bodyPr/>
                          </wps:wsp>
                        </a:graphicData>
                      </a:graphic>
                    </wp:anchor>
                  </w:drawing>
                </mc:Choice>
                <mc:Fallback>
                  <w:pict>
                    <v:shape id="_x0000_s1026" o:spid="_x0000_s1026" o:spt="32" type="#_x0000_t32" style="position:absolute;left:0pt;margin-left:-186pt;margin-top:43.75pt;height:0pt;width:13.95pt;z-index:251663360;mso-width-relative:page;mso-height-relative:page;" filled="f" stroked="t" coordsize="21600,21600" o:gfxdata="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AZlZ/X2gAAAAsBAAAPAAAAAAAA&#10;AAEAIAAAACIAAABkcnMvZG93bnJldi54bWxQSwECFAAUAAAACACHTuJAg7PiXxACAADvAwAADgAA&#10;AAAAAAABACAAAAApAQAAZHJzL2Uyb0RvYy54bWxQSwUGAAAAAAYABgBZAQAAqwUAAAAA&#10;">
                      <v:fill on="f" focussize="0,0"/>
                      <v:stroke weight="1pt" color="#000000" joinstyle="round" endarrow="classic"/>
                      <v:imagedata o:title=""/>
                      <o:lock v:ext="edit" aspectratio="f"/>
                    </v:shape>
                  </w:pict>
                </mc:Fallback>
              </mc:AlternateContent>
            </w:r>
            <w:r>
              <w:rPr>
                <w:rFonts w:ascii="Times New Roman" w:hAnsi="Times New Roman" w:cs="Times New Roman"/>
                <w:szCs w:val="24"/>
              </w:rPr>
              <mc:AlternateContent>
                <mc:Choice Requires="wps">
                  <w:drawing>
                    <wp:anchor distT="0" distB="0" distL="114300" distR="114300" simplePos="0" relativeHeight="251671552" behindDoc="0" locked="0" layoutInCell="1" allowOverlap="1">
                      <wp:simplePos x="0" y="0"/>
                      <wp:positionH relativeFrom="column">
                        <wp:posOffset>-1248410</wp:posOffset>
                      </wp:positionH>
                      <wp:positionV relativeFrom="paragraph">
                        <wp:posOffset>571500</wp:posOffset>
                      </wp:positionV>
                      <wp:extent cx="342900" cy="0"/>
                      <wp:effectExtent l="0" t="76200" r="19050" b="95250"/>
                      <wp:wrapNone/>
                      <wp:docPr id="180" name="直接箭头连接符 180"/>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straightConnector1">
                                <a:avLst/>
                              </a:prstGeom>
                              <a:noFill/>
                              <a:ln w="12700">
                                <a:solidFill>
                                  <a:srgbClr val="000000"/>
                                </a:solidFill>
                                <a:round/>
                                <a:tailEnd type="stealth" w="med" len="med"/>
                              </a:ln>
                            </wps:spPr>
                            <wps:bodyPr/>
                          </wps:wsp>
                        </a:graphicData>
                      </a:graphic>
                    </wp:anchor>
                  </w:drawing>
                </mc:Choice>
                <mc:Fallback>
                  <w:pict>
                    <v:shape id="_x0000_s1026" o:spid="_x0000_s1026" o:spt="32" type="#_x0000_t32" style="position:absolute;left:0pt;margin-left:-98.3pt;margin-top:45pt;height:0pt;width:27pt;z-index:251671552;mso-width-relative:page;mso-height-relative:page;" filled="f" stroked="t" coordsize="21600,21600" o:gfxdata="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eSK+/9YAAAALAQAADwAAAAAAAAABACAAAAAi&#10;AAAAZHJzL2Rvd25yZXYueG1sUEsBAhQAFAAAAAgAh07iQCsbWqwMAgAA7wMAAA4AAAAAAAAAAQAg&#10;AAAAJQEAAGRycy9lMm9Eb2MueG1sUEsFBgAAAAAGAAYAWQEAAKMFAAAAAA==&#10;">
                      <v:fill on="f" focussize="0,0"/>
                      <v:stroke weight="1pt" color="#000000" joinstyle="round" endarrow="classic"/>
                      <v:imagedata o:title=""/>
                      <o:lock v:ext="edit" aspectratio="f"/>
                    </v:shape>
                  </w:pict>
                </mc:Fallback>
              </mc:AlternateContent>
            </w:r>
            <w:r>
              <w:rPr>
                <w:rFonts w:ascii="Times New Roman" w:hAnsi="Times New Roman" w:cs="Times New Roman"/>
                <w:szCs w:val="24"/>
              </w:rPr>
              <mc:AlternateContent>
                <mc:Choice Requires="wps">
                  <w:drawing>
                    <wp:anchor distT="0" distB="0" distL="114300" distR="114300" simplePos="0" relativeHeight="251659264" behindDoc="0" locked="0" layoutInCell="1" allowOverlap="1">
                      <wp:simplePos x="0" y="0"/>
                      <wp:positionH relativeFrom="column">
                        <wp:posOffset>-2188210</wp:posOffset>
                      </wp:positionH>
                      <wp:positionV relativeFrom="paragraph">
                        <wp:posOffset>488950</wp:posOffset>
                      </wp:positionV>
                      <wp:extent cx="935990" cy="179705"/>
                      <wp:effectExtent l="0" t="0" r="16510" b="10795"/>
                      <wp:wrapNone/>
                      <wp:docPr id="126" name="圆角矩形 126"/>
                      <wp:cNvGraphicFramePr/>
                      <a:graphic xmlns:a="http://schemas.openxmlformats.org/drawingml/2006/main">
                        <a:graphicData uri="http://schemas.microsoft.com/office/word/2010/wordprocessingShape">
                          <wps:wsp>
                            <wps:cNvSpPr>
                              <a:spLocks noChangeArrowheads="1"/>
                            </wps:cNvSpPr>
                            <wps:spPr bwMode="auto">
                              <a:xfrm flipH="1">
                                <a:off x="0" y="0"/>
                                <a:ext cx="935990" cy="179705"/>
                              </a:xfrm>
                              <a:prstGeom prst="roundRect">
                                <a:avLst>
                                  <a:gd name="adj" fmla="val 27838"/>
                                </a:avLst>
                              </a:prstGeom>
                              <a:solidFill>
                                <a:srgbClr val="FFFFFF"/>
                              </a:solidFill>
                              <a:ln w="6350">
                                <a:solidFill>
                                  <a:srgbClr val="000000"/>
                                </a:solidFill>
                                <a:bevel/>
                              </a:ln>
                            </wps:spPr>
                            <wps:txbx>
                              <w:txbxContent>
                                <w:p>
                                  <w:pPr>
                                    <w:adjustRightInd w:val="0"/>
                                    <w:snapToGrid w:val="0"/>
                                    <w:jc w:val="center"/>
                                    <w:rPr>
                                      <w:sz w:val="15"/>
                                      <w:szCs w:val="15"/>
                                    </w:rPr>
                                  </w:pPr>
                                  <w:r>
                                    <w:rPr>
                                      <w:rFonts w:hint="eastAsia"/>
                                      <w:sz w:val="15"/>
                                      <w:szCs w:val="15"/>
                                    </w:rPr>
                                    <w:t>形势与政策</w:t>
                                  </w:r>
                                </w:p>
                              </w:txbxContent>
                            </wps:txbx>
                            <wps:bodyPr rot="0" vert="horz" wrap="square" lIns="0" tIns="0" rIns="0" bIns="0" anchor="t" anchorCtr="0" upright="1">
                              <a:noAutofit/>
                            </wps:bodyPr>
                          </wps:wsp>
                        </a:graphicData>
                      </a:graphic>
                    </wp:anchor>
                  </w:drawing>
                </mc:Choice>
                <mc:Fallback>
                  <w:pict>
                    <v:roundrect id="_x0000_s1026" o:spid="_x0000_s1026" o:spt="2" style="position:absolute;left:0pt;flip:x;margin-left:-172.3pt;margin-top:38.5pt;height:14.15pt;width:73.7pt;z-index:251659264;mso-width-relative:page;mso-height-relative:page;" fillcolor="#FFFFFF" filled="t" stroked="t" coordsize="21600,21600" arcsize="0.27837962962963" o:gfxdata="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">
                      <v:fill on="t" focussize="0,0"/>
                      <v:stroke weight="0.5pt" color="#000000" joinstyle="bevel"/>
                      <v:imagedata o:title=""/>
                      <o:lock v:ext="edit" aspectratio="f"/>
                      <v:textbox inset="0mm,0mm,0mm,0mm">
                        <w:txbxContent>
                          <w:p>
                            <w:pPr>
                              <w:adjustRightInd w:val="0"/>
                              <w:snapToGrid w:val="0"/>
                              <w:jc w:val="center"/>
                              <w:rPr>
                                <w:sz w:val="15"/>
                                <w:szCs w:val="15"/>
                              </w:rPr>
                            </w:pPr>
                            <w:r>
                              <w:rPr>
                                <w:rFonts w:hint="eastAsia"/>
                                <w:sz w:val="15"/>
                                <w:szCs w:val="15"/>
                              </w:rPr>
                              <w:t>形势与政策</w:t>
                            </w:r>
                          </w:p>
                        </w:txbxContent>
                      </v:textbox>
                    </v:roundrect>
                  </w:pict>
                </mc:Fallback>
              </mc:AlternateContent>
            </w:r>
            <w:r>
              <w:rPr>
                <w:rFonts w:ascii="Times New Roman" w:hAnsi="Times New Roman" w:cs="Times New Roman"/>
                <w:szCs w:val="24"/>
              </w:rPr>
              <mc:AlternateContent>
                <mc:Choice Requires="wps">
                  <w:drawing>
                    <wp:anchor distT="0" distB="0" distL="114300" distR="114300" simplePos="0" relativeHeight="251674624" behindDoc="0" locked="0" layoutInCell="1" allowOverlap="1">
                      <wp:simplePos x="0" y="0"/>
                      <wp:positionH relativeFrom="column">
                        <wp:posOffset>-903605</wp:posOffset>
                      </wp:positionH>
                      <wp:positionV relativeFrom="paragraph">
                        <wp:posOffset>488950</wp:posOffset>
                      </wp:positionV>
                      <wp:extent cx="935990" cy="179705"/>
                      <wp:effectExtent l="0" t="0" r="16510" b="10795"/>
                      <wp:wrapNone/>
                      <wp:docPr id="181" name="圆角矩形 181"/>
                      <wp:cNvGraphicFramePr/>
                      <a:graphic xmlns:a="http://schemas.openxmlformats.org/drawingml/2006/main">
                        <a:graphicData uri="http://schemas.microsoft.com/office/word/2010/wordprocessingShape">
                          <wps:wsp>
                            <wps:cNvSpPr>
                              <a:spLocks noChangeArrowheads="1"/>
                            </wps:cNvSpPr>
                            <wps:spPr bwMode="auto">
                              <a:xfrm flipH="1">
                                <a:off x="0" y="0"/>
                                <a:ext cx="935990" cy="179705"/>
                              </a:xfrm>
                              <a:prstGeom prst="roundRect">
                                <a:avLst>
                                  <a:gd name="adj" fmla="val 27838"/>
                                </a:avLst>
                              </a:prstGeom>
                              <a:solidFill>
                                <a:srgbClr val="FFFFFF"/>
                              </a:solidFill>
                              <a:ln w="6350">
                                <a:solidFill>
                                  <a:srgbClr val="000000"/>
                                </a:solidFill>
                                <a:bevel/>
                              </a:ln>
                            </wps:spPr>
                            <wps:txbx>
                              <w:txbxContent>
                                <w:p>
                                  <w:pPr>
                                    <w:adjustRightInd w:val="0"/>
                                    <w:snapToGrid w:val="0"/>
                                    <w:jc w:val="center"/>
                                    <w:rPr>
                                      <w:sz w:val="15"/>
                                      <w:szCs w:val="15"/>
                                    </w:rPr>
                                  </w:pPr>
                                  <w:r>
                                    <w:rPr>
                                      <w:rFonts w:hint="eastAsia"/>
                                      <w:sz w:val="15"/>
                                      <w:szCs w:val="15"/>
                                    </w:rPr>
                                    <w:t>形势与政策</w:t>
                                  </w:r>
                                </w:p>
                              </w:txbxContent>
                            </wps:txbx>
                            <wps:bodyPr rot="0" vert="horz" wrap="square" lIns="0" tIns="0" rIns="0" bIns="0" anchor="t" anchorCtr="0" upright="1">
                              <a:noAutofit/>
                            </wps:bodyPr>
                          </wps:wsp>
                        </a:graphicData>
                      </a:graphic>
                    </wp:anchor>
                  </w:drawing>
                </mc:Choice>
                <mc:Fallback>
                  <w:pict>
                    <v:roundrect id="_x0000_s1026" o:spid="_x0000_s1026" o:spt="2" style="position:absolute;left:0pt;flip:x;margin-left:-71.15pt;margin-top:38.5pt;height:14.15pt;width:73.7pt;z-index:251674624;mso-width-relative:page;mso-height-relative:page;" fillcolor="#FFFFFF" filled="t" stroked="t" coordsize="21600,21600" arcsize="0.27837962962963" o:gfxdata="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Cv3Qv7&#10;2QAAAAkBAAAPAAAAAAAAAAEAIAAAACIAAABkcnMvZG93bnJldi54bWxQSwECFAAUAAAACACHTuJA&#10;O1/tLFkCAAChBAAADgAAAAAAAAABACAAAAAoAQAAZHJzL2Uyb0RvYy54bWxQSwUGAAAAAAYABgBZ&#10;AQAA8wUAAAAA&#10;">
                      <v:fill on="t" focussize="0,0"/>
                      <v:stroke weight="0.5pt" color="#000000" joinstyle="bevel"/>
                      <v:imagedata o:title=""/>
                      <o:lock v:ext="edit" aspectratio="f"/>
                      <v:textbox inset="0mm,0mm,0mm,0mm">
                        <w:txbxContent>
                          <w:p>
                            <w:pPr>
                              <w:adjustRightInd w:val="0"/>
                              <w:snapToGrid w:val="0"/>
                              <w:jc w:val="center"/>
                              <w:rPr>
                                <w:sz w:val="15"/>
                                <w:szCs w:val="15"/>
                              </w:rPr>
                            </w:pPr>
                            <w:r>
                              <w:rPr>
                                <w:rFonts w:hint="eastAsia"/>
                                <w:sz w:val="15"/>
                                <w:szCs w:val="15"/>
                              </w:rPr>
                              <w:t>形势与政策</w:t>
                            </w:r>
                          </w:p>
                        </w:txbxContent>
                      </v:textbox>
                    </v:roundrect>
                  </w:pict>
                </mc:Fallback>
              </mc:AlternateContent>
            </w:r>
            <w:r>
              <w:rPr>
                <w:rFonts w:ascii="Times New Roman" w:hAnsi="Times New Roman" w:cs="Times New Roman"/>
                <w:szCs w:val="24"/>
              </w:rPr>
              <mc:AlternateContent>
                <mc:Choice Requires="wps">
                  <w:drawing>
                    <wp:anchor distT="0" distB="0" distL="114300" distR="114300" simplePos="0" relativeHeight="251682816" behindDoc="0" locked="0" layoutInCell="1" allowOverlap="1">
                      <wp:simplePos x="0" y="0"/>
                      <wp:positionH relativeFrom="column">
                        <wp:posOffset>46990</wp:posOffset>
                      </wp:positionH>
                      <wp:positionV relativeFrom="paragraph">
                        <wp:posOffset>577850</wp:posOffset>
                      </wp:positionV>
                      <wp:extent cx="273050" cy="0"/>
                      <wp:effectExtent l="0" t="76200" r="12700" b="95250"/>
                      <wp:wrapNone/>
                      <wp:docPr id="183" name="直接箭头连接符 183"/>
                      <wp:cNvGraphicFramePr/>
                      <a:graphic xmlns:a="http://schemas.openxmlformats.org/drawingml/2006/main">
                        <a:graphicData uri="http://schemas.microsoft.com/office/word/2010/wordprocessingShape">
                          <wps:wsp>
                            <wps:cNvCnPr>
                              <a:cxnSpLocks noChangeShapeType="1"/>
                            </wps:cNvCnPr>
                            <wps:spPr bwMode="auto">
                              <a:xfrm>
                                <a:off x="0" y="0"/>
                                <a:ext cx="273050" cy="0"/>
                              </a:xfrm>
                              <a:prstGeom prst="straightConnector1">
                                <a:avLst/>
                              </a:prstGeom>
                              <a:noFill/>
                              <a:ln w="12700">
                                <a:solidFill>
                                  <a:srgbClr val="000000"/>
                                </a:solidFill>
                                <a:bevel/>
                                <a:tailEnd type="stealth" w="med" len="med"/>
                              </a:ln>
                            </wps:spPr>
                            <wps:bodyPr/>
                          </wps:wsp>
                        </a:graphicData>
                      </a:graphic>
                    </wp:anchor>
                  </w:drawing>
                </mc:Choice>
                <mc:Fallback>
                  <w:pict>
                    <v:shape id="_x0000_s1026" o:spid="_x0000_s1026" o:spt="32" type="#_x0000_t32" style="position:absolute;left:0pt;margin-left:3.7pt;margin-top:45.5pt;height:0pt;width:21.5pt;z-index:251682816;mso-width-relative:page;mso-height-relative:page;" filled="f" stroked="t" coordsize="21600,21600" o:gfxdata="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U0iHA9QAAAAGAQAADwAAAAAAAAABACAAAAAi&#10;AAAAZHJzL2Rvd25yZXYueG1sUEsBAhQAFAAAAAgAh07iQJI1o+UOAgAA7wMAAA4AAAAAAAAAAQAg&#10;AAAAIwEAAGRycy9lMm9Eb2MueG1sUEsFBgAAAAAGAAYAWQEAAKMFAAAAAA==&#10;">
                      <v:fill on="f" focussize="0,0"/>
                      <v:stroke weight="1pt" color="#000000" joinstyle="bevel" endarrow="classic"/>
                      <v:imagedata o:title=""/>
                      <o:lock v:ext="edit" aspectratio="f"/>
                    </v:shape>
                  </w:pict>
                </mc:Fallback>
              </mc:AlternateContent>
            </w:r>
            <w:r>
              <w:rPr>
                <w:rFonts w:ascii="Times New Roman" w:hAnsi="Times New Roman" w:cs="Times New Roman"/>
                <w:szCs w:val="24"/>
              </w:rPr>
              <mc:AlternateContent>
                <mc:Choice Requires="wps">
                  <w:drawing>
                    <wp:anchor distT="0" distB="0" distL="114300" distR="114300" simplePos="0" relativeHeight="251696128" behindDoc="0" locked="0" layoutInCell="1" allowOverlap="1">
                      <wp:simplePos x="0" y="0"/>
                      <wp:positionH relativeFrom="column">
                        <wp:posOffset>1253490</wp:posOffset>
                      </wp:positionH>
                      <wp:positionV relativeFrom="paragraph">
                        <wp:posOffset>571500</wp:posOffset>
                      </wp:positionV>
                      <wp:extent cx="228600" cy="0"/>
                      <wp:effectExtent l="0" t="76200" r="19050" b="95250"/>
                      <wp:wrapNone/>
                      <wp:docPr id="189" name="直接箭头连接符 189"/>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straightConnector1">
                                <a:avLst/>
                              </a:prstGeom>
                              <a:noFill/>
                              <a:ln w="12700">
                                <a:solidFill>
                                  <a:srgbClr val="000000"/>
                                </a:solidFill>
                                <a:bevel/>
                                <a:tailEnd type="stealth" w="med" len="med"/>
                              </a:ln>
                            </wps:spPr>
                            <wps:bodyPr/>
                          </wps:wsp>
                        </a:graphicData>
                      </a:graphic>
                    </wp:anchor>
                  </w:drawing>
                </mc:Choice>
                <mc:Fallback>
                  <w:pict>
                    <v:shape id="_x0000_s1026" o:spid="_x0000_s1026" o:spt="32" type="#_x0000_t32" style="position:absolute;left:0pt;margin-left:98.7pt;margin-top:45pt;height:0pt;width:18pt;z-index:251696128;mso-width-relative:page;mso-height-relative:page;" filled="f" stroked="t" coordsize="21600,21600" o:gfxdata="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uewRptcAAAAJAQAADwAAAAAAAAABACAAAAAi&#10;AAAAZHJzL2Rvd25yZXYueG1sUEsBAhQAFAAAAAgAh07iQLAD+8YLAgAA7wMAAA4AAAAAAAAAAQAg&#10;AAAAJgEAAGRycy9lMm9Eb2MueG1sUEsFBgAAAAAGAAYAWQEAAKMFAAAAAA==&#10;">
                      <v:fill on="f" focussize="0,0"/>
                      <v:stroke weight="1pt" color="#000000" joinstyle="bevel" endarrow="classic"/>
                      <v:imagedata o:title=""/>
                      <o:lock v:ext="edit" aspectratio="f"/>
                    </v:shape>
                  </w:pict>
                </mc:Fallback>
              </mc:AlternateContent>
            </w:r>
            <w:r>
              <w:rPr>
                <w:rFonts w:ascii="Times New Roman" w:hAnsi="Times New Roman" w:cs="Times New Roman"/>
                <w:szCs w:val="24"/>
              </w:rPr>
              <mc:AlternateContent>
                <mc:Choice Requires="wps">
                  <w:drawing>
                    <wp:anchor distT="0" distB="0" distL="114300" distR="114300" simplePos="0" relativeHeight="251694080" behindDoc="0" locked="0" layoutInCell="1" allowOverlap="1">
                      <wp:simplePos x="0" y="0"/>
                      <wp:positionH relativeFrom="column">
                        <wp:posOffset>2155190</wp:posOffset>
                      </wp:positionH>
                      <wp:positionV relativeFrom="paragraph">
                        <wp:posOffset>571500</wp:posOffset>
                      </wp:positionV>
                      <wp:extent cx="273050" cy="0"/>
                      <wp:effectExtent l="0" t="76200" r="12700" b="95250"/>
                      <wp:wrapNone/>
                      <wp:docPr id="188" name="直接箭头连接符 188"/>
                      <wp:cNvGraphicFramePr/>
                      <a:graphic xmlns:a="http://schemas.openxmlformats.org/drawingml/2006/main">
                        <a:graphicData uri="http://schemas.microsoft.com/office/word/2010/wordprocessingShape">
                          <wps:wsp>
                            <wps:cNvCnPr>
                              <a:cxnSpLocks noChangeShapeType="1"/>
                            </wps:cNvCnPr>
                            <wps:spPr bwMode="auto">
                              <a:xfrm>
                                <a:off x="0" y="0"/>
                                <a:ext cx="273050" cy="0"/>
                              </a:xfrm>
                              <a:prstGeom prst="straightConnector1">
                                <a:avLst/>
                              </a:prstGeom>
                              <a:noFill/>
                              <a:ln w="12700">
                                <a:solidFill>
                                  <a:srgbClr val="000000"/>
                                </a:solidFill>
                                <a:bevel/>
                                <a:tailEnd type="stealth" w="med" len="med"/>
                              </a:ln>
                            </wps:spPr>
                            <wps:bodyPr/>
                          </wps:wsp>
                        </a:graphicData>
                      </a:graphic>
                    </wp:anchor>
                  </w:drawing>
                </mc:Choice>
                <mc:Fallback>
                  <w:pict>
                    <v:shape id="_x0000_s1026" o:spid="_x0000_s1026" o:spt="32" type="#_x0000_t32" style="position:absolute;left:0pt;margin-left:169.7pt;margin-top:45pt;height:0pt;width:21.5pt;z-index:251694080;mso-width-relative:page;mso-height-relative:page;" filled="f" stroked="t" coordsize="21600,21600" o:gfxdata="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GQGvltcAAAAJAQAADwAAAAAAAAABACAA&#10;AAAiAAAAZHJzL2Rvd25yZXYueG1sUEsBAhQAFAAAAAgAh07iQMPE8HQOAgAA7wMAAA4AAAAAAAAA&#10;AQAgAAAAJgEAAGRycy9lMm9Eb2MueG1sUEsFBgAAAAAGAAYAWQEAAKYFAAAAAA==&#10;">
                      <v:fill on="f" focussize="0,0"/>
                      <v:stroke weight="1pt" color="#000000" joinstyle="bevel" endarrow="classic"/>
                      <v:imagedata o:title=""/>
                      <o:lock v:ext="edit" aspectratio="f"/>
                    </v:shape>
                  </w:pict>
                </mc:Fallback>
              </mc:AlternateContent>
            </w:r>
            <w:r>
              <w:rPr>
                <w:rFonts w:ascii="Times New Roman" w:hAnsi="Times New Roman" w:cs="Times New Roman"/>
                <w:szCs w:val="24"/>
              </w:rPr>
              <mc:AlternateContent>
                <mc:Choice Requires="wps">
                  <w:drawing>
                    <wp:anchor distT="0" distB="0" distL="114300" distR="114300" simplePos="0" relativeHeight="251689984" behindDoc="0" locked="0" layoutInCell="1" allowOverlap="1">
                      <wp:simplePos x="0" y="0"/>
                      <wp:positionH relativeFrom="column">
                        <wp:posOffset>1437640</wp:posOffset>
                      </wp:positionH>
                      <wp:positionV relativeFrom="paragraph">
                        <wp:posOffset>488950</wp:posOffset>
                      </wp:positionV>
                      <wp:extent cx="717550" cy="179705"/>
                      <wp:effectExtent l="0" t="0" r="25400" b="10795"/>
                      <wp:wrapNone/>
                      <wp:docPr id="184" name="圆角矩形 184"/>
                      <wp:cNvGraphicFramePr/>
                      <a:graphic xmlns:a="http://schemas.openxmlformats.org/drawingml/2006/main">
                        <a:graphicData uri="http://schemas.microsoft.com/office/word/2010/wordprocessingShape">
                          <wps:wsp>
                            <wps:cNvSpPr>
                              <a:spLocks noChangeArrowheads="1"/>
                            </wps:cNvSpPr>
                            <wps:spPr bwMode="auto">
                              <a:xfrm flipH="1">
                                <a:off x="0" y="0"/>
                                <a:ext cx="717550" cy="179705"/>
                              </a:xfrm>
                              <a:prstGeom prst="roundRect">
                                <a:avLst>
                                  <a:gd name="adj" fmla="val 27838"/>
                                </a:avLst>
                              </a:prstGeom>
                              <a:solidFill>
                                <a:srgbClr val="FFFFFF"/>
                              </a:solidFill>
                              <a:ln w="6350">
                                <a:solidFill>
                                  <a:srgbClr val="000000"/>
                                </a:solidFill>
                                <a:bevel/>
                              </a:ln>
                            </wps:spPr>
                            <wps:txbx>
                              <w:txbxContent>
                                <w:p>
                                  <w:pPr>
                                    <w:adjustRightInd w:val="0"/>
                                    <w:snapToGrid w:val="0"/>
                                    <w:jc w:val="center"/>
                                    <w:rPr>
                                      <w:sz w:val="15"/>
                                      <w:szCs w:val="15"/>
                                    </w:rPr>
                                  </w:pPr>
                                  <w:r>
                                    <w:rPr>
                                      <w:rFonts w:hint="eastAsia"/>
                                      <w:sz w:val="15"/>
                                      <w:szCs w:val="15"/>
                                    </w:rPr>
                                    <w:t>形势与政策</w:t>
                                  </w:r>
                                </w:p>
                              </w:txbxContent>
                            </wps:txbx>
                            <wps:bodyPr rot="0" vert="horz" wrap="square" lIns="0" tIns="0" rIns="0" bIns="0" anchor="t" anchorCtr="0" upright="1">
                              <a:noAutofit/>
                            </wps:bodyPr>
                          </wps:wsp>
                        </a:graphicData>
                      </a:graphic>
                    </wp:anchor>
                  </w:drawing>
                </mc:Choice>
                <mc:Fallback>
                  <w:pict>
                    <v:roundrect id="_x0000_s1026" o:spid="_x0000_s1026" o:spt="2" style="position:absolute;left:0pt;flip:x;margin-left:113.2pt;margin-top:38.5pt;height:14.15pt;width:56.5pt;z-index:251689984;mso-width-relative:page;mso-height-relative:page;" fillcolor="#FFFFFF" filled="t" stroked="t" coordsize="21600,21600" arcsize="0.27837962962963" o:gfxdata="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p4q4rdkAAAAK&#10;AQAADwAAAAAAAAABACAAAAAiAAAAZHJzL2Rvd25yZXYueG1sUEsBAhQAFAAAAAgAh07iQLanJe9U&#10;AgAAoQQAAA4AAAAAAAAAAQAgAAAAKAEAAGRycy9lMm9Eb2MueG1sUEsFBgAAAAAGAAYAWQEAAO4F&#10;AAAAAA==&#10;">
                      <v:fill on="t" focussize="0,0"/>
                      <v:stroke weight="0.5pt" color="#000000" joinstyle="bevel"/>
                      <v:imagedata o:title=""/>
                      <o:lock v:ext="edit" aspectratio="f"/>
                      <v:textbox inset="0mm,0mm,0mm,0mm">
                        <w:txbxContent>
                          <w:p>
                            <w:pPr>
                              <w:adjustRightInd w:val="0"/>
                              <w:snapToGrid w:val="0"/>
                              <w:jc w:val="center"/>
                              <w:rPr>
                                <w:sz w:val="15"/>
                                <w:szCs w:val="15"/>
                              </w:rPr>
                            </w:pPr>
                            <w:r>
                              <w:rPr>
                                <w:rFonts w:hint="eastAsia"/>
                                <w:sz w:val="15"/>
                                <w:szCs w:val="15"/>
                              </w:rPr>
                              <w:t>形势与政策</w:t>
                            </w:r>
                          </w:p>
                        </w:txbxContent>
                      </v:textbox>
                    </v:roundrect>
                  </w:pict>
                </mc:Fallback>
              </mc:AlternateContent>
            </w:r>
            <w:r>
              <w:rPr>
                <w:rFonts w:ascii="Times New Roman" w:hAnsi="Times New Roman" w:cs="Times New Roman"/>
                <w:szCs w:val="24"/>
              </w:rPr>
              <mc:AlternateContent>
                <mc:Choice Requires="wps">
                  <w:drawing>
                    <wp:anchor distT="0" distB="0" distL="114300" distR="114300" simplePos="0" relativeHeight="251692032" behindDoc="0" locked="0" layoutInCell="1" allowOverlap="1">
                      <wp:simplePos x="0" y="0"/>
                      <wp:positionH relativeFrom="column">
                        <wp:posOffset>3152140</wp:posOffset>
                      </wp:positionH>
                      <wp:positionV relativeFrom="paragraph">
                        <wp:posOffset>546100</wp:posOffset>
                      </wp:positionV>
                      <wp:extent cx="400050" cy="0"/>
                      <wp:effectExtent l="0" t="76200" r="19050" b="95250"/>
                      <wp:wrapNone/>
                      <wp:docPr id="187" name="直接箭头连接符 187"/>
                      <wp:cNvGraphicFramePr/>
                      <a:graphic xmlns:a="http://schemas.openxmlformats.org/drawingml/2006/main">
                        <a:graphicData uri="http://schemas.microsoft.com/office/word/2010/wordprocessingShape">
                          <wps:wsp>
                            <wps:cNvCnPr>
                              <a:cxnSpLocks noChangeShapeType="1"/>
                            </wps:cNvCnPr>
                            <wps:spPr bwMode="auto">
                              <a:xfrm>
                                <a:off x="0" y="0"/>
                                <a:ext cx="400050" cy="0"/>
                              </a:xfrm>
                              <a:prstGeom prst="straightConnector1">
                                <a:avLst/>
                              </a:prstGeom>
                              <a:noFill/>
                              <a:ln w="12700">
                                <a:solidFill>
                                  <a:srgbClr val="000000"/>
                                </a:solidFill>
                                <a:round/>
                                <a:tailEnd type="stealth" w="med" len="med"/>
                              </a:ln>
                            </wps:spPr>
                            <wps:bodyPr/>
                          </wps:wsp>
                        </a:graphicData>
                      </a:graphic>
                    </wp:anchor>
                  </w:drawing>
                </mc:Choice>
                <mc:Fallback>
                  <w:pict>
                    <v:shape id="_x0000_s1026" o:spid="_x0000_s1026" o:spt="32" type="#_x0000_t32" style="position:absolute;left:0pt;margin-left:248.2pt;margin-top:43pt;height:0pt;width:31.5pt;z-index:251692032;mso-width-relative:page;mso-height-relative:page;" filled="f" stroked="t" coordsize="21600,21600" o:gfxdata="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9eKdD9YAAAAJAQAADwAAAAAAAAABACAA&#10;AAAiAAAAZHJzL2Rvd25yZXYueG1sUEsBAhQAFAAAAAgAh07iQIQttL4PAgAA7wMAAA4AAAAAAAAA&#10;AQAgAAAAJQEAAGRycy9lMm9Eb2MueG1sUEsFBgAAAAAGAAYAWQEAAKYFAAAAAA==&#10;">
                      <v:fill on="f" focussize="0,0"/>
                      <v:stroke weight="1pt" color="#000000" joinstyle="round" endarrow="classic"/>
                      <v:imagedata o:title=""/>
                      <o:lock v:ext="edit" aspectratio="f"/>
                    </v:shape>
                  </w:pict>
                </mc:Fallback>
              </mc:AlternateContent>
            </w:r>
            <w:r>
              <w:rPr>
                <w:rFonts w:ascii="Times New Roman" w:hAnsi="Times New Roman" w:cs="Times New Roman"/>
                <w:sz w:val="15"/>
                <w:szCs w:val="15"/>
              </w:rPr>
              <mc:AlternateContent>
                <mc:Choice Requires="wps">
                  <w:drawing>
                    <wp:anchor distT="0" distB="0" distL="114300" distR="114300" simplePos="0" relativeHeight="251740160" behindDoc="0" locked="0" layoutInCell="1" allowOverlap="1">
                      <wp:simplePos x="0" y="0"/>
                      <wp:positionH relativeFrom="column">
                        <wp:posOffset>110490</wp:posOffset>
                      </wp:positionH>
                      <wp:positionV relativeFrom="paragraph">
                        <wp:posOffset>2316480</wp:posOffset>
                      </wp:positionV>
                      <wp:extent cx="241300" cy="232410"/>
                      <wp:effectExtent l="57150" t="76200" r="0" b="72390"/>
                      <wp:wrapNone/>
                      <wp:docPr id="258" name="肘形连接符 258"/>
                      <wp:cNvGraphicFramePr/>
                      <a:graphic xmlns:a="http://schemas.openxmlformats.org/drawingml/2006/main">
                        <a:graphicData uri="http://schemas.microsoft.com/office/word/2010/wordprocessingShape">
                          <wps:wsp>
                            <wps:cNvCnPr/>
                            <wps:spPr>
                              <a:xfrm flipV="1">
                                <a:off x="0" y="0"/>
                                <a:ext cx="241300" cy="232410"/>
                              </a:xfrm>
                              <a:prstGeom prst="bentConnector3">
                                <a:avLst>
                                  <a:gd name="adj1" fmla="val 0"/>
                                </a:avLst>
                              </a:prstGeom>
                              <a:ln w="12700">
                                <a:tailEnd type="stealth"/>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shape id="_x0000_s1026" o:spid="_x0000_s1026" o:spt="34" type="#_x0000_t34" style="position:absolute;left:0pt;flip:y;margin-left:8.7pt;margin-top:182.4pt;height:18.3pt;width:19pt;z-index:251740160;mso-width-relative:page;mso-height-relative:page;" filled="f" stroked="t" coordsize="21600,21600" o:gfxdata="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" adj="0">
                      <v:fill on="f" focussize="0,0"/>
                      <v:stroke weight="1pt" color="#000000 [3200]" joinstyle="round" endarrow="classic"/>
                      <v:imagedata o:title=""/>
                      <o:lock v:ext="edit" aspectratio="f"/>
                      <v:shadow on="t" color="#000000" opacity="24903f" offset="0pt,1.5748031496063pt" origin="0f,32768f" matrix="65536f,0f,0f,65536f"/>
                    </v:shape>
                  </w:pict>
                </mc:Fallback>
              </mc:AlternateContent>
            </w:r>
            <w:r>
              <w:rPr>
                <w:rFonts w:ascii="Times New Roman" w:hAnsi="Times New Roman" w:cs="Times New Roman"/>
                <w:szCs w:val="24"/>
              </w:rPr>
              <mc:AlternateContent>
                <mc:Choice Requires="wps">
                  <w:drawing>
                    <wp:anchor distT="0" distB="0" distL="114300" distR="114300" simplePos="0" relativeHeight="251751424" behindDoc="0" locked="0" layoutInCell="1" allowOverlap="1">
                      <wp:simplePos x="0" y="0"/>
                      <wp:positionH relativeFrom="column">
                        <wp:posOffset>36830</wp:posOffset>
                      </wp:positionH>
                      <wp:positionV relativeFrom="paragraph">
                        <wp:posOffset>1779270</wp:posOffset>
                      </wp:positionV>
                      <wp:extent cx="273050" cy="0"/>
                      <wp:effectExtent l="0" t="76200" r="12700" b="95250"/>
                      <wp:wrapNone/>
                      <wp:docPr id="270" name="直接箭头连接符 270"/>
                      <wp:cNvGraphicFramePr/>
                      <a:graphic xmlns:a="http://schemas.openxmlformats.org/drawingml/2006/main">
                        <a:graphicData uri="http://schemas.microsoft.com/office/word/2010/wordprocessingShape">
                          <wps:wsp>
                            <wps:cNvCnPr>
                              <a:cxnSpLocks noChangeShapeType="1"/>
                            </wps:cNvCnPr>
                            <wps:spPr bwMode="auto">
                              <a:xfrm>
                                <a:off x="0" y="0"/>
                                <a:ext cx="273050" cy="0"/>
                              </a:xfrm>
                              <a:prstGeom prst="straightConnector1">
                                <a:avLst/>
                              </a:prstGeom>
                              <a:noFill/>
                              <a:ln w="12700">
                                <a:solidFill>
                                  <a:srgbClr val="000000"/>
                                </a:solidFill>
                                <a:bevel/>
                                <a:tailEnd type="stealth" w="med" len="med"/>
                              </a:ln>
                            </wps:spPr>
                            <wps:bodyPr/>
                          </wps:wsp>
                        </a:graphicData>
                      </a:graphic>
                    </wp:anchor>
                  </w:drawing>
                </mc:Choice>
                <mc:Fallback>
                  <w:pict>
                    <v:shape id="_x0000_s1026" o:spid="_x0000_s1026" o:spt="32" type="#_x0000_t32" style="position:absolute;left:0pt;margin-left:2.9pt;margin-top:140.1pt;height:0pt;width:21.5pt;z-index:251751424;mso-width-relative:page;mso-height-relative:page;" filled="f" stroked="t" coordsize="21600,21600" o:gfxdata="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EC523PWAAAACAEAAA8AAAAAAAAAAQAgAAAA&#10;IgAAAGRycy9kb3ducmV2LnhtbFBLAQIUABQAAAAIAIdO4kCghL/aDQIAAO8DAAAOAAAAAAAAAAEA&#10;IAAAACUBAABkcnMvZTJvRG9jLnhtbFBLBQYAAAAABgAGAFkBAACkBQAAAAA=&#10;">
                      <v:fill on="f" focussize="0,0"/>
                      <v:stroke weight="1pt" color="#000000" joinstyle="bevel" endarrow="classic"/>
                      <v:imagedata o:title=""/>
                      <o:lock v:ext="edit" aspectratio="f"/>
                    </v:shape>
                  </w:pict>
                </mc:Fallback>
              </mc:AlternateContent>
            </w:r>
            <w:r>
              <w:rPr>
                <w:rFonts w:ascii="Times New Roman" w:hAnsi="Times New Roman" w:cs="Times New Roman"/>
                <w:szCs w:val="24"/>
              </w:rPr>
              <mc:AlternateContent>
                <mc:Choice Requires="wps">
                  <w:drawing>
                    <wp:anchor distT="0" distB="0" distL="114300" distR="114300" simplePos="0" relativeHeight="251729920" behindDoc="0" locked="0" layoutInCell="1" allowOverlap="1">
                      <wp:simplePos x="0" y="0"/>
                      <wp:positionH relativeFrom="column">
                        <wp:posOffset>46990</wp:posOffset>
                      </wp:positionH>
                      <wp:positionV relativeFrom="paragraph">
                        <wp:posOffset>2001520</wp:posOffset>
                      </wp:positionV>
                      <wp:extent cx="273050" cy="0"/>
                      <wp:effectExtent l="0" t="76200" r="12700" b="95250"/>
                      <wp:wrapNone/>
                      <wp:docPr id="243" name="直接箭头连接符 243"/>
                      <wp:cNvGraphicFramePr/>
                      <a:graphic xmlns:a="http://schemas.openxmlformats.org/drawingml/2006/main">
                        <a:graphicData uri="http://schemas.microsoft.com/office/word/2010/wordprocessingShape">
                          <wps:wsp>
                            <wps:cNvCnPr>
                              <a:cxnSpLocks noChangeShapeType="1"/>
                            </wps:cNvCnPr>
                            <wps:spPr bwMode="auto">
                              <a:xfrm>
                                <a:off x="0" y="0"/>
                                <a:ext cx="273050" cy="0"/>
                              </a:xfrm>
                              <a:prstGeom prst="straightConnector1">
                                <a:avLst/>
                              </a:prstGeom>
                              <a:noFill/>
                              <a:ln w="12700">
                                <a:solidFill>
                                  <a:srgbClr val="000000"/>
                                </a:solidFill>
                                <a:bevel/>
                                <a:tailEnd type="stealth" w="med" len="med"/>
                              </a:ln>
                            </wps:spPr>
                            <wps:bodyPr/>
                          </wps:wsp>
                        </a:graphicData>
                      </a:graphic>
                    </wp:anchor>
                  </w:drawing>
                </mc:Choice>
                <mc:Fallback>
                  <w:pict>
                    <v:shape id="_x0000_s1026" o:spid="_x0000_s1026" o:spt="32" type="#_x0000_t32" style="position:absolute;left:0pt;margin-left:3.7pt;margin-top:157.6pt;height:0pt;width:21.5pt;z-index:251729920;mso-width-relative:page;mso-height-relative:page;" filled="f" stroked="t" coordsize="21600,21600" o:gfxdata="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Tj3o9tYAAAAIAQAADwAAAAAAAAABACAA&#10;AAAiAAAAZHJzL2Rvd25yZXYueG1sUEsBAhQAFAAAAAgAh07iQEUY2tAPAgAA7wMAAA4AAAAAAAAA&#10;AQAgAAAAJQEAAGRycy9lMm9Eb2MueG1sUEsFBgAAAAAGAAYAWQEAAKYFAAAAAA==&#10;">
                      <v:fill on="f" focussize="0,0"/>
                      <v:stroke weight="1pt" color="#000000" joinstyle="bevel" endarrow="classic"/>
                      <v:imagedata o:title=""/>
                      <o:lock v:ext="edit" aspectratio="f"/>
                    </v:shape>
                  </w:pict>
                </mc:Fallback>
              </mc:AlternateContent>
            </w:r>
            <w:r>
              <w:rPr>
                <w:rFonts w:ascii="Times New Roman" w:hAnsi="Times New Roman" w:cs="Times New Roman"/>
                <w:szCs w:val="24"/>
              </w:rPr>
              <mc:AlternateContent>
                <mc:Choice Requires="wps">
                  <w:drawing>
                    <wp:anchor distT="0" distB="0" distL="114300" distR="114300" simplePos="0" relativeHeight="251683840" behindDoc="0" locked="0" layoutInCell="1" allowOverlap="1">
                      <wp:simplePos x="0" y="0"/>
                      <wp:positionH relativeFrom="column">
                        <wp:posOffset>46990</wp:posOffset>
                      </wp:positionH>
                      <wp:positionV relativeFrom="paragraph">
                        <wp:posOffset>109220</wp:posOffset>
                      </wp:positionV>
                      <wp:extent cx="273050" cy="0"/>
                      <wp:effectExtent l="0" t="76200" r="12700" b="95250"/>
                      <wp:wrapNone/>
                      <wp:docPr id="89" name="直接箭头连接符 89"/>
                      <wp:cNvGraphicFramePr/>
                      <a:graphic xmlns:a="http://schemas.openxmlformats.org/drawingml/2006/main">
                        <a:graphicData uri="http://schemas.microsoft.com/office/word/2010/wordprocessingShape">
                          <wps:wsp>
                            <wps:cNvCnPr>
                              <a:cxnSpLocks noChangeShapeType="1"/>
                            </wps:cNvCnPr>
                            <wps:spPr bwMode="auto">
                              <a:xfrm>
                                <a:off x="0" y="0"/>
                                <a:ext cx="273050" cy="0"/>
                              </a:xfrm>
                              <a:prstGeom prst="straightConnector1">
                                <a:avLst/>
                              </a:prstGeom>
                              <a:noFill/>
                              <a:ln w="12700">
                                <a:solidFill>
                                  <a:srgbClr val="000000"/>
                                </a:solidFill>
                                <a:bevel/>
                                <a:tailEnd type="stealth" w="med" len="med"/>
                              </a:ln>
                            </wps:spPr>
                            <wps:bodyPr/>
                          </wps:wsp>
                        </a:graphicData>
                      </a:graphic>
                    </wp:anchor>
                  </w:drawing>
                </mc:Choice>
                <mc:Fallback>
                  <w:pict>
                    <v:shape id="_x0000_s1026" o:spid="_x0000_s1026" o:spt="32" type="#_x0000_t32" style="position:absolute;left:0pt;margin-left:3.7pt;margin-top:8.6pt;height:0pt;width:21.5pt;z-index:251683840;mso-width-relative:page;mso-height-relative:page;" filled="f" stroked="t" coordsize="21600,21600" o:gfxdata="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FKpyYfTAAAABgEAAA8AAAAAAAAAAQAgAAAAIgAA&#10;AGRycy9kb3ducmV2LnhtbFBLAQIUABQAAAAIAIdO4kDxAOspDQIAAO0DAAAOAAAAAAAAAAEAIAAA&#10;ACIBAABkcnMvZTJvRG9jLnhtbFBLBQYAAAAABgAGAFkBAAChBQAAAAA=&#10;">
                      <v:fill on="f" focussize="0,0"/>
                      <v:stroke weight="1pt" color="#000000" joinstyle="bevel" endarrow="classic"/>
                      <v:imagedata o:title=""/>
                      <o:lock v:ext="edit" aspectratio="f"/>
                    </v:shape>
                  </w:pict>
                </mc:Fallback>
              </mc:AlternateContent>
            </w:r>
          </w:p>
        </w:tc>
        <w:tc>
          <w:tcPr>
            <w:tcW w:w="1772" w:type="dxa"/>
            <w:tcBorders>
              <w:top w:val="single" w:color="auto" w:sz="12" w:space="0"/>
              <w:bottom w:val="single" w:color="auto" w:sz="12" w:space="0"/>
            </w:tcBorders>
          </w:tcPr>
          <w:p>
            <w:pPr>
              <w:rPr>
                <w:rFonts w:ascii="Times New Roman" w:hAnsi="Times New Roman" w:cs="Times New Roman"/>
                <w:sz w:val="15"/>
                <w:szCs w:val="15"/>
              </w:rPr>
            </w:pPr>
            <w:r>
              <w:rPr>
                <w:rFonts w:ascii="Times New Roman" w:hAnsi="Times New Roman" w:cs="Times New Roman"/>
                <w:szCs w:val="24"/>
              </w:rPr>
              <mc:AlternateContent>
                <mc:Choice Requires="wps">
                  <w:drawing>
                    <wp:anchor distT="0" distB="0" distL="114300" distR="114300" simplePos="0" relativeHeight="251736064" behindDoc="0" locked="0" layoutInCell="1" allowOverlap="1">
                      <wp:simplePos x="0" y="0"/>
                      <wp:positionH relativeFrom="column">
                        <wp:posOffset>356870</wp:posOffset>
                      </wp:positionH>
                      <wp:positionV relativeFrom="paragraph">
                        <wp:posOffset>2223770</wp:posOffset>
                      </wp:positionV>
                      <wp:extent cx="1797050" cy="179705"/>
                      <wp:effectExtent l="0" t="0" r="12700" b="10795"/>
                      <wp:wrapNone/>
                      <wp:docPr id="247" name="圆角矩形 247"/>
                      <wp:cNvGraphicFramePr/>
                      <a:graphic xmlns:a="http://schemas.openxmlformats.org/drawingml/2006/main">
                        <a:graphicData uri="http://schemas.microsoft.com/office/word/2010/wordprocessingShape">
                          <wps:wsp>
                            <wps:cNvSpPr>
                              <a:spLocks noChangeArrowheads="1"/>
                            </wps:cNvSpPr>
                            <wps:spPr bwMode="auto">
                              <a:xfrm flipH="1">
                                <a:off x="0" y="0"/>
                                <a:ext cx="1797050" cy="179705"/>
                              </a:xfrm>
                              <a:prstGeom prst="roundRect">
                                <a:avLst>
                                  <a:gd name="adj" fmla="val 27838"/>
                                </a:avLst>
                              </a:prstGeom>
                              <a:solidFill>
                                <a:srgbClr val="FFFFFF"/>
                              </a:solidFill>
                              <a:ln w="6350">
                                <a:solidFill>
                                  <a:srgbClr val="000000"/>
                                </a:solidFill>
                                <a:bevel/>
                              </a:ln>
                            </wps:spPr>
                            <wps:txbx>
                              <w:txbxContent>
                                <w:p>
                                  <w:pPr>
                                    <w:adjustRightInd w:val="0"/>
                                    <w:snapToGrid w:val="0"/>
                                    <w:jc w:val="center"/>
                                    <w:rPr>
                                      <w:sz w:val="15"/>
                                      <w:szCs w:val="15"/>
                                    </w:rPr>
                                  </w:pPr>
                                  <w:r>
                                    <w:rPr>
                                      <w:rFonts w:hint="eastAsia"/>
                                      <w:sz w:val="15"/>
                                      <w:szCs w:val="15"/>
                                    </w:rPr>
                                    <w:t>商务英语口译</w:t>
                                  </w:r>
                                </w:p>
                              </w:txbxContent>
                            </wps:txbx>
                            <wps:bodyPr rot="0" vert="horz" wrap="square" lIns="0" tIns="0" rIns="0" bIns="0" anchor="t" anchorCtr="0" upright="1">
                              <a:noAutofit/>
                            </wps:bodyPr>
                          </wps:wsp>
                        </a:graphicData>
                      </a:graphic>
                    </wp:anchor>
                  </w:drawing>
                </mc:Choice>
                <mc:Fallback>
                  <w:pict>
                    <v:roundrect id="_x0000_s1026" o:spid="_x0000_s1026" o:spt="2" style="position:absolute;left:0pt;flip:x;margin-left:28.1pt;margin-top:175.1pt;height:14.15pt;width:141.5pt;z-index:251736064;mso-width-relative:page;mso-height-relative:page;" fillcolor="#FFFFFF" filled="t" stroked="t" coordsize="21600,21600" arcsize="0.27837962962963" o:gfxdata="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AAAAAGRycy9QSwECFAAUAAAACACHTuJAinNN+NgAAAAKAQAA&#10;DwAAAAAAAAABACAAAAAiAAAAZHJzL2Rvd25yZXYueG1sUEsBAhQAFAAAAAgAh07iQK6Ii51SAgAA&#10;ogQAAA4AAAAAAAAAAQAgAAAAJwEAAGRycy9lMm9Eb2MueG1sUEsFBgAAAAAGAAYAWQEAAOsFAAAA&#10;AA==&#10;">
                      <v:fill on="t" focussize="0,0"/>
                      <v:stroke weight="0.5pt" color="#000000" joinstyle="bevel"/>
                      <v:imagedata o:title=""/>
                      <o:lock v:ext="edit" aspectratio="f"/>
                      <v:textbox inset="0mm,0mm,0mm,0mm">
                        <w:txbxContent>
                          <w:p>
                            <w:pPr>
                              <w:adjustRightInd w:val="0"/>
                              <w:snapToGrid w:val="0"/>
                              <w:jc w:val="center"/>
                              <w:rPr>
                                <w:sz w:val="15"/>
                                <w:szCs w:val="15"/>
                              </w:rPr>
                            </w:pPr>
                            <w:r>
                              <w:rPr>
                                <w:rFonts w:hint="eastAsia"/>
                                <w:sz w:val="15"/>
                                <w:szCs w:val="15"/>
                              </w:rPr>
                              <w:t>商务英语口译</w:t>
                            </w:r>
                          </w:p>
                        </w:txbxContent>
                      </v:textbox>
                    </v:roundrect>
                  </w:pict>
                </mc:Fallback>
              </mc:AlternateContent>
            </w:r>
            <w:r>
              <w:rPr>
                <w:rFonts w:ascii="Times New Roman" w:hAnsi="Times New Roman" w:cs="Times New Roman"/>
                <w:szCs w:val="24"/>
              </w:rPr>
              <mc:AlternateContent>
                <mc:Choice Requires="wps">
                  <w:drawing>
                    <wp:anchor distT="0" distB="0" distL="114300" distR="114300" simplePos="0" relativeHeight="251731968" behindDoc="0" locked="0" layoutInCell="1" allowOverlap="1">
                      <wp:simplePos x="0" y="0"/>
                      <wp:positionH relativeFrom="column">
                        <wp:posOffset>156210</wp:posOffset>
                      </wp:positionH>
                      <wp:positionV relativeFrom="paragraph">
                        <wp:posOffset>1988820</wp:posOffset>
                      </wp:positionV>
                      <wp:extent cx="92710" cy="0"/>
                      <wp:effectExtent l="38100" t="38100" r="59690" b="95250"/>
                      <wp:wrapNone/>
                      <wp:docPr id="244" name="直接连接符 244"/>
                      <wp:cNvGraphicFramePr/>
                      <a:graphic xmlns:a="http://schemas.openxmlformats.org/drawingml/2006/main">
                        <a:graphicData uri="http://schemas.microsoft.com/office/word/2010/wordprocessingShape">
                          <wps:wsp>
                            <wps:cNvCnPr/>
                            <wps:spPr>
                              <a:xfrm>
                                <a:off x="0" y="0"/>
                                <a:ext cx="92710" cy="0"/>
                              </a:xfrm>
                              <a:prstGeom prst="line">
                                <a:avLst/>
                              </a:prstGeom>
                              <a:ln w="12700"/>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id="_x0000_s1026" o:spid="_x0000_s1026" o:spt="20" style="position:absolute;left:0pt;margin-left:12.3pt;margin-top:156.6pt;height:0pt;width:7.3pt;z-index:251731968;mso-width-relative:page;mso-height-relative:page;" filled="f" stroked="t" coordsize="21600,21600" o:gfxdata="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CP1YG1&#10;2QAAAAkBAAAPAAAAAAAAAAEAIAAAACIAAABkcnMvZG93bnJldi54bWxQSwECFAAUAAAACACHTuJA&#10;478/8iACAABJBAAADgAAAAAAAAABACAAAAAoAQAAZHJzL2Uyb0RvYy54bWxQSwUGAAAAAAYABgBZ&#10;AQAAugUAAAAA&#10;">
                      <v:fill on="f" focussize="0,0"/>
                      <v:stroke weight="1pt" color="#000000 [3200]" joinstyle="round"/>
                      <v:imagedata o:title=""/>
                      <o:lock v:ext="edit" aspectratio="f"/>
                      <v:shadow on="t" color="#000000" opacity="24903f" offset="0pt,1.5748031496063pt" origin="0f,32768f" matrix="65536f,0f,0f,65536f"/>
                    </v:line>
                  </w:pict>
                </mc:Fallback>
              </mc:AlternateContent>
            </w:r>
            <w:r>
              <w:rPr>
                <w:rFonts w:ascii="Times New Roman" w:hAnsi="Times New Roman" w:cs="Times New Roman"/>
                <w:szCs w:val="24"/>
              </w:rPr>
              <mc:AlternateContent>
                <mc:Choice Requires="wps">
                  <w:drawing>
                    <wp:anchor distT="0" distB="0" distL="114300" distR="114300" simplePos="0" relativeHeight="251785216" behindDoc="0" locked="0" layoutInCell="1" allowOverlap="1">
                      <wp:simplePos x="0" y="0"/>
                      <wp:positionH relativeFrom="column">
                        <wp:posOffset>258445</wp:posOffset>
                      </wp:positionH>
                      <wp:positionV relativeFrom="paragraph">
                        <wp:posOffset>3671570</wp:posOffset>
                      </wp:positionV>
                      <wp:extent cx="111125" cy="357505"/>
                      <wp:effectExtent l="19050" t="0" r="41275" b="99695"/>
                      <wp:wrapNone/>
                      <wp:docPr id="262" name="肘形连接符 262"/>
                      <wp:cNvGraphicFramePr/>
                      <a:graphic xmlns:a="http://schemas.openxmlformats.org/drawingml/2006/main">
                        <a:graphicData uri="http://schemas.microsoft.com/office/word/2010/wordprocessingShape">
                          <wps:wsp>
                            <wps:cNvCnPr/>
                            <wps:spPr>
                              <a:xfrm>
                                <a:off x="0" y="0"/>
                                <a:ext cx="111125" cy="357505"/>
                              </a:xfrm>
                              <a:prstGeom prst="bentConnector3">
                                <a:avLst>
                                  <a:gd name="adj1" fmla="val -7142"/>
                                </a:avLst>
                              </a:prstGeom>
                              <a:ln w="12700">
                                <a:solidFill>
                                  <a:schemeClr val="tx1"/>
                                </a:solidFill>
                                <a:tailEnd type="stealt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4" type="#_x0000_t34" style="position:absolute;left:0pt;margin-left:20.35pt;margin-top:289.1pt;height:28.15pt;width:8.75pt;z-index:251785216;mso-width-relative:page;mso-height-relative:page;" filled="f" stroked="t" coordsize="21600,21600" o:gfxdata="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Gy36qTYAAAACQEAAA8AAAAAAAAA&#10;AQAgAAAAIgAAAGRycy9kb3ducmV2LnhtbFBLAQIUABQAAAAIAIdO4kDvRTx9EQIAAPUDAAAOAAAA&#10;AAAAAAEAIAAAACcBAABkcnMvZTJvRG9jLnhtbFBLBQYAAAAABgAGAFkBAACqBQAAAAA=&#10;" adj="-1543">
                      <v:fill on="f" focussize="0,0"/>
                      <v:stroke weight="1pt" color="#000000 [3213]" joinstyle="round" endarrow="classic"/>
                      <v:imagedata o:title=""/>
                      <o:lock v:ext="edit" aspectratio="f"/>
                    </v:shape>
                  </w:pict>
                </mc:Fallback>
              </mc:AlternateContent>
            </w:r>
            <w:r>
              <w:rPr>
                <w:rFonts w:ascii="Times New Roman" w:hAnsi="Times New Roman" w:cs="Times New Roman"/>
                <w:szCs w:val="24"/>
              </w:rPr>
              <mc:AlternateContent>
                <mc:Choice Requires="wps">
                  <w:drawing>
                    <wp:anchor distT="0" distB="0" distL="114300" distR="114300" simplePos="0" relativeHeight="251734016" behindDoc="0" locked="0" layoutInCell="1" allowOverlap="1">
                      <wp:simplePos x="0" y="0"/>
                      <wp:positionH relativeFrom="column">
                        <wp:posOffset>247650</wp:posOffset>
                      </wp:positionH>
                      <wp:positionV relativeFrom="paragraph">
                        <wp:posOffset>1986280</wp:posOffset>
                      </wp:positionV>
                      <wp:extent cx="9525" cy="564515"/>
                      <wp:effectExtent l="57150" t="19050" r="66675" b="83185"/>
                      <wp:wrapNone/>
                      <wp:docPr id="245" name="直接连接符 245"/>
                      <wp:cNvGraphicFramePr/>
                      <a:graphic xmlns:a="http://schemas.openxmlformats.org/drawingml/2006/main">
                        <a:graphicData uri="http://schemas.microsoft.com/office/word/2010/wordprocessingShape">
                          <wps:wsp>
                            <wps:cNvCnPr/>
                            <wps:spPr>
                              <a:xfrm>
                                <a:off x="0" y="0"/>
                                <a:ext cx="9525" cy="564515"/>
                              </a:xfrm>
                              <a:prstGeom prst="line">
                                <a:avLst/>
                              </a:prstGeom>
                              <a:ln w="12700"/>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id="_x0000_s1026" o:spid="_x0000_s1026" o:spt="20" style="position:absolute;left:0pt;margin-left:19.5pt;margin-top:156.4pt;height:44.45pt;width:0.75pt;z-index:251734016;mso-width-relative:page;mso-height-relative:page;" filled="f" stroked="t" coordsize="21600,21600" o:gfxdata="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AbCSnD2QAAAAkBAAAPAAAAAAAAAAEAIAAAACIAAABkcnMvZG93bnJldi54bWxQSwECFAAUAAAA&#10;CACHTuJAtU9EbiYCAABNBAAADgAAAAAAAAABACAAAAAoAQAAZHJzL2Uyb0RvYy54bWxQSwUGAAAA&#10;AAYABgBZAQAAwAUAAAAA&#10;">
                      <v:fill on="f" focussize="0,0"/>
                      <v:stroke weight="1pt" color="#000000 [3200]" joinstyle="round"/>
                      <v:imagedata o:title=""/>
                      <o:lock v:ext="edit" aspectratio="f"/>
                      <v:shadow on="t" color="#000000" opacity="24903f" offset="0pt,1.5748031496063pt" origin="0f,32768f" matrix="65536f,0f,0f,65536f"/>
                    </v:line>
                  </w:pict>
                </mc:Fallback>
              </mc:AlternateContent>
            </w:r>
            <w:r>
              <w:rPr>
                <w:rFonts w:ascii="Times New Roman" w:hAnsi="Times New Roman" w:cs="Times New Roman"/>
                <w:szCs w:val="24"/>
              </w:rPr>
              <mc:AlternateContent>
                <mc:Choice Requires="wps">
                  <w:drawing>
                    <wp:anchor distT="0" distB="0" distL="114300" distR="114300" simplePos="0" relativeHeight="251705344" behindDoc="0" locked="0" layoutInCell="1" allowOverlap="1">
                      <wp:simplePos x="0" y="0"/>
                      <wp:positionH relativeFrom="column">
                        <wp:posOffset>310515</wp:posOffset>
                      </wp:positionH>
                      <wp:positionV relativeFrom="paragraph">
                        <wp:posOffset>744220</wp:posOffset>
                      </wp:positionV>
                      <wp:extent cx="996950" cy="207645"/>
                      <wp:effectExtent l="0" t="0" r="12700" b="20955"/>
                      <wp:wrapNone/>
                      <wp:docPr id="195" name="圆角矩形 195"/>
                      <wp:cNvGraphicFramePr/>
                      <a:graphic xmlns:a="http://schemas.openxmlformats.org/drawingml/2006/main">
                        <a:graphicData uri="http://schemas.microsoft.com/office/word/2010/wordprocessingShape">
                          <wps:wsp>
                            <wps:cNvSpPr>
                              <a:spLocks noChangeArrowheads="1"/>
                            </wps:cNvSpPr>
                            <wps:spPr bwMode="auto">
                              <a:xfrm flipH="1">
                                <a:off x="0" y="0"/>
                                <a:ext cx="996950" cy="207645"/>
                              </a:xfrm>
                              <a:prstGeom prst="roundRect">
                                <a:avLst>
                                  <a:gd name="adj" fmla="val 27838"/>
                                </a:avLst>
                              </a:prstGeom>
                              <a:solidFill>
                                <a:srgbClr val="FFFFFF"/>
                              </a:solidFill>
                              <a:ln w="6350">
                                <a:solidFill>
                                  <a:srgbClr val="000000"/>
                                </a:solidFill>
                                <a:bevel/>
                              </a:ln>
                            </wps:spPr>
                            <wps:txbx>
                              <w:txbxContent>
                                <w:p>
                                  <w:pPr>
                                    <w:rPr>
                                      <w:sz w:val="15"/>
                                      <w:szCs w:val="15"/>
                                    </w:rPr>
                                  </w:pPr>
                                  <w:r>
                                    <w:rPr>
                                      <w:rFonts w:hint="eastAsia"/>
                                      <w:sz w:val="15"/>
                                      <w:szCs w:val="15"/>
                                    </w:rPr>
                                    <w:t>二外（日</w:t>
                                  </w:r>
                                  <w:r>
                                    <w:rPr>
                                      <w:sz w:val="15"/>
                                      <w:szCs w:val="15"/>
                                    </w:rPr>
                                    <w:t>语</w:t>
                                  </w:r>
                                  <w:r>
                                    <w:rPr>
                                      <w:rFonts w:hint="eastAsia"/>
                                      <w:sz w:val="15"/>
                                      <w:szCs w:val="15"/>
                                    </w:rPr>
                                    <w:t>/西语/法语）</w:t>
                                  </w:r>
                                </w:p>
                              </w:txbxContent>
                            </wps:txbx>
                            <wps:bodyPr rot="0" vert="horz" wrap="square" lIns="0" tIns="0" rIns="0" bIns="0" anchor="t" anchorCtr="0" upright="1">
                              <a:noAutofit/>
                            </wps:bodyPr>
                          </wps:wsp>
                        </a:graphicData>
                      </a:graphic>
                    </wp:anchor>
                  </w:drawing>
                </mc:Choice>
                <mc:Fallback>
                  <w:pict>
                    <v:roundrect id="_x0000_s1026" o:spid="_x0000_s1026" o:spt="2" style="position:absolute;left:0pt;flip:x;margin-left:24.45pt;margin-top:58.6pt;height:16.35pt;width:78.5pt;z-index:251705344;mso-width-relative:page;mso-height-relative:page;" fillcolor="#FFFFFF" filled="t" stroked="t" coordsize="21600,21600" arcsize="0.27837962962963" o:gfxdata="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B9m9VC2AAA&#10;AAoBAAAPAAAAAAAAAAEAIAAAACIAAABkcnMvZG93bnJldi54bWxQSwECFAAUAAAACACHTuJAIeqT&#10;3FcCAAChBAAADgAAAAAAAAABACAAAAAnAQAAZHJzL2Uyb0RvYy54bWxQSwUGAAAAAAYABgBZAQAA&#10;8AUAAAAA&#10;">
                      <v:fill on="t" focussize="0,0"/>
                      <v:stroke weight="0.5pt" color="#000000" joinstyle="bevel"/>
                      <v:imagedata o:title=""/>
                      <o:lock v:ext="edit" aspectratio="f"/>
                      <v:textbox inset="0mm,0mm,0mm,0mm">
                        <w:txbxContent>
                          <w:p>
                            <w:pPr>
                              <w:rPr>
                                <w:sz w:val="15"/>
                                <w:szCs w:val="15"/>
                              </w:rPr>
                            </w:pPr>
                            <w:r>
                              <w:rPr>
                                <w:rFonts w:hint="eastAsia"/>
                                <w:sz w:val="15"/>
                                <w:szCs w:val="15"/>
                              </w:rPr>
                              <w:t>二外（日</w:t>
                            </w:r>
                            <w:r>
                              <w:rPr>
                                <w:sz w:val="15"/>
                                <w:szCs w:val="15"/>
                              </w:rPr>
                              <w:t>语</w:t>
                            </w:r>
                            <w:r>
                              <w:rPr>
                                <w:rFonts w:hint="eastAsia"/>
                                <w:sz w:val="15"/>
                                <w:szCs w:val="15"/>
                              </w:rPr>
                              <w:t>/西语/法语）</w:t>
                            </w:r>
                          </w:p>
                        </w:txbxContent>
                      </v:textbox>
                    </v:roundrect>
                  </w:pict>
                </mc:Fallback>
              </mc:AlternateContent>
            </w:r>
            <w:r>
              <w:rPr>
                <w:rFonts w:ascii="Times New Roman" w:hAnsi="Times New Roman" w:cs="Times New Roman"/>
                <w:szCs w:val="24"/>
              </w:rPr>
              <mc:AlternateContent>
                <mc:Choice Requires="wps">
                  <w:drawing>
                    <wp:anchor distT="0" distB="0" distL="114300" distR="114300" simplePos="0" relativeHeight="251777024" behindDoc="0" locked="0" layoutInCell="1" allowOverlap="1">
                      <wp:simplePos x="0" y="0"/>
                      <wp:positionH relativeFrom="column">
                        <wp:posOffset>744220</wp:posOffset>
                      </wp:positionH>
                      <wp:positionV relativeFrom="paragraph">
                        <wp:posOffset>4748530</wp:posOffset>
                      </wp:positionV>
                      <wp:extent cx="1696720" cy="0"/>
                      <wp:effectExtent l="0" t="0" r="18415" b="19050"/>
                      <wp:wrapNone/>
                      <wp:docPr id="16" name="直接连接符 16"/>
                      <wp:cNvGraphicFramePr/>
                      <a:graphic xmlns:a="http://schemas.openxmlformats.org/drawingml/2006/main">
                        <a:graphicData uri="http://schemas.microsoft.com/office/word/2010/wordprocessingShape">
                          <wps:wsp>
                            <wps:cNvCnPr/>
                            <wps:spPr>
                              <a:xfrm>
                                <a:off x="0" y="0"/>
                                <a:ext cx="1696716" cy="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58.6pt;margin-top:373.9pt;height:0pt;width:133.6pt;z-index:251777024;mso-width-relative:page;mso-height-relative:page;" filled="f" stroked="t" coordsize="21600,21600" o:gfxdata="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DiAQpXYAAAACwEAAA8AAAAAAAAAAQAgAAAAIgAAAGRycy9kb3ducmV2LnhtbFBLAQIUABQA&#10;AAAIAIdO4kDmyGzn8AEAANYDAAAOAAAAAAAAAAEAIAAAACcBAABkcnMvZTJvRG9jLnhtbFBLBQYA&#10;AAAABgAGAFkBAACJBQAAAAA=&#10;">
                      <v:fill on="f" focussize="0,0"/>
                      <v:stroke weight="1pt" color="#000000 [3200]" joinstyle="round"/>
                      <v:imagedata o:title=""/>
                      <o:lock v:ext="edit" aspectratio="f"/>
                    </v:line>
                  </w:pict>
                </mc:Fallback>
              </mc:AlternateContent>
            </w:r>
            <w:r>
              <w:rPr>
                <w:rFonts w:ascii="Times New Roman" w:hAnsi="Times New Roman" w:cs="Times New Roman"/>
                <w:szCs w:val="24"/>
              </w:rPr>
              <mc:AlternateContent>
                <mc:Choice Requires="wps">
                  <w:drawing>
                    <wp:anchor distT="0" distB="0" distL="114300" distR="114300" simplePos="0" relativeHeight="251776000" behindDoc="0" locked="0" layoutInCell="1" allowOverlap="1">
                      <wp:simplePos x="0" y="0"/>
                      <wp:positionH relativeFrom="column">
                        <wp:posOffset>180975</wp:posOffset>
                      </wp:positionH>
                      <wp:positionV relativeFrom="paragraph">
                        <wp:posOffset>3672840</wp:posOffset>
                      </wp:positionV>
                      <wp:extent cx="219710" cy="0"/>
                      <wp:effectExtent l="0" t="76200" r="27940" b="95250"/>
                      <wp:wrapNone/>
                      <wp:docPr id="267" name="直接箭头连接符 267"/>
                      <wp:cNvGraphicFramePr/>
                      <a:graphic xmlns:a="http://schemas.openxmlformats.org/drawingml/2006/main">
                        <a:graphicData uri="http://schemas.microsoft.com/office/word/2010/wordprocessingShape">
                          <wps:wsp>
                            <wps:cNvCnPr>
                              <a:cxnSpLocks noChangeShapeType="1"/>
                            </wps:cNvCnPr>
                            <wps:spPr bwMode="auto">
                              <a:xfrm>
                                <a:off x="0" y="0"/>
                                <a:ext cx="219710" cy="0"/>
                              </a:xfrm>
                              <a:prstGeom prst="straightConnector1">
                                <a:avLst/>
                              </a:prstGeom>
                              <a:noFill/>
                              <a:ln w="12700">
                                <a:solidFill>
                                  <a:srgbClr val="000000"/>
                                </a:solidFill>
                                <a:bevel/>
                                <a:tailEnd type="stealth" w="med" len="med"/>
                              </a:ln>
                            </wps:spPr>
                            <wps:bodyPr/>
                          </wps:wsp>
                        </a:graphicData>
                      </a:graphic>
                    </wp:anchor>
                  </w:drawing>
                </mc:Choice>
                <mc:Fallback>
                  <w:pict>
                    <v:shape id="_x0000_s1026" o:spid="_x0000_s1026" o:spt="32" type="#_x0000_t32" style="position:absolute;left:0pt;margin-left:14.25pt;margin-top:289.2pt;height:0pt;width:17.3pt;z-index:251776000;mso-width-relative:page;mso-height-relative:page;" filled="f" stroked="t" coordsize="21600,21600" o:gfxdata="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OwQWbXYAAAACQEAAA8AAAAAAAAAAQAg&#10;AAAAIgAAAGRycy9kb3ducmV2LnhtbFBLAQIUABQAAAAIAIdO4kAVhZRQDgIAAO8DAAAOAAAAAAAA&#10;AAEAIAAAACcBAABkcnMvZTJvRG9jLnhtbFBLBQYAAAAABgAGAFkBAACnBQAAAAA=&#10;">
                      <v:fill on="f" focussize="0,0"/>
                      <v:stroke weight="1pt" color="#000000" joinstyle="bevel" endarrow="classic"/>
                      <v:imagedata o:title=""/>
                      <o:lock v:ext="edit" aspectratio="f"/>
                    </v:shape>
                  </w:pict>
                </mc:Fallback>
              </mc:AlternateContent>
            </w:r>
            <w:r>
              <w:rPr>
                <w:rFonts w:ascii="Times New Roman" w:hAnsi="Times New Roman" w:cs="Times New Roman"/>
                <w:szCs w:val="24"/>
              </w:rPr>
              <mc:AlternateContent>
                <mc:Choice Requires="wps">
                  <w:drawing>
                    <wp:anchor distT="0" distB="0" distL="114300" distR="114300" simplePos="0" relativeHeight="251766784" behindDoc="0" locked="0" layoutInCell="1" allowOverlap="1">
                      <wp:simplePos x="0" y="0"/>
                      <wp:positionH relativeFrom="column">
                        <wp:posOffset>161925</wp:posOffset>
                      </wp:positionH>
                      <wp:positionV relativeFrom="paragraph">
                        <wp:posOffset>3456940</wp:posOffset>
                      </wp:positionV>
                      <wp:extent cx="219710" cy="0"/>
                      <wp:effectExtent l="0" t="76200" r="27940" b="95250"/>
                      <wp:wrapNone/>
                      <wp:docPr id="15" name="直接箭头连接符 15"/>
                      <wp:cNvGraphicFramePr/>
                      <a:graphic xmlns:a="http://schemas.openxmlformats.org/drawingml/2006/main">
                        <a:graphicData uri="http://schemas.microsoft.com/office/word/2010/wordprocessingShape">
                          <wps:wsp>
                            <wps:cNvCnPr>
                              <a:cxnSpLocks noChangeShapeType="1"/>
                            </wps:cNvCnPr>
                            <wps:spPr bwMode="auto">
                              <a:xfrm>
                                <a:off x="0" y="0"/>
                                <a:ext cx="219710" cy="0"/>
                              </a:xfrm>
                              <a:prstGeom prst="straightConnector1">
                                <a:avLst/>
                              </a:prstGeom>
                              <a:noFill/>
                              <a:ln w="12700">
                                <a:solidFill>
                                  <a:srgbClr val="000000"/>
                                </a:solidFill>
                                <a:bevel/>
                                <a:tailEnd type="stealth" w="med" len="med"/>
                              </a:ln>
                            </wps:spPr>
                            <wps:bodyPr/>
                          </wps:wsp>
                        </a:graphicData>
                      </a:graphic>
                    </wp:anchor>
                  </w:drawing>
                </mc:Choice>
                <mc:Fallback>
                  <w:pict>
                    <v:shape id="_x0000_s1026" o:spid="_x0000_s1026" o:spt="32" type="#_x0000_t32" style="position:absolute;left:0pt;margin-left:12.75pt;margin-top:272.2pt;height:0pt;width:17.3pt;z-index:251766784;mso-width-relative:page;mso-height-relative:page;" filled="f" stroked="t" coordsize="21600,21600" o:gfxdata="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qHFRU1wAAAAkBAAAPAAAAAAAAAAEAIAAA&#10;ACIAAABkcnMvZG93bnJldi54bWxQSwECFAAUAAAACACHTuJAKekoyA0CAADtAwAADgAAAAAAAAAB&#10;ACAAAAAmAQAAZHJzL2Uyb0RvYy54bWxQSwUGAAAAAAYABgBZAQAApQUAAAAA&#10;">
                      <v:fill on="f" focussize="0,0"/>
                      <v:stroke weight="1pt" color="#000000" joinstyle="bevel" endarrow="classic"/>
                      <v:imagedata o:title=""/>
                      <o:lock v:ext="edit" aspectratio="f"/>
                    </v:shape>
                  </w:pict>
                </mc:Fallback>
              </mc:AlternateContent>
            </w:r>
            <w:r>
              <w:rPr>
                <w:rFonts w:ascii="Times New Roman" w:hAnsi="Times New Roman" w:cs="Times New Roman"/>
                <w:b/>
                <w:sz w:val="15"/>
                <w:szCs w:val="15"/>
              </w:rPr>
              <mc:AlternateContent>
                <mc:Choice Requires="wps">
                  <w:drawing>
                    <wp:anchor distT="0" distB="0" distL="114300" distR="114300" simplePos="0" relativeHeight="251755520" behindDoc="0" locked="0" layoutInCell="1" allowOverlap="1">
                      <wp:simplePos x="0" y="0"/>
                      <wp:positionH relativeFrom="column">
                        <wp:posOffset>376555</wp:posOffset>
                      </wp:positionH>
                      <wp:positionV relativeFrom="paragraph">
                        <wp:posOffset>3888740</wp:posOffset>
                      </wp:positionV>
                      <wp:extent cx="923290" cy="167005"/>
                      <wp:effectExtent l="0" t="0" r="10160" b="23495"/>
                      <wp:wrapNone/>
                      <wp:docPr id="298" name="圆角矩形 298"/>
                      <wp:cNvGraphicFramePr/>
                      <a:graphic xmlns:a="http://schemas.openxmlformats.org/drawingml/2006/main">
                        <a:graphicData uri="http://schemas.microsoft.com/office/word/2010/wordprocessingShape">
                          <wps:wsp>
                            <wps:cNvSpPr>
                              <a:spLocks noChangeArrowheads="1"/>
                            </wps:cNvSpPr>
                            <wps:spPr bwMode="auto">
                              <a:xfrm flipH="1">
                                <a:off x="0" y="0"/>
                                <a:ext cx="923290" cy="167005"/>
                              </a:xfrm>
                              <a:prstGeom prst="roundRect">
                                <a:avLst>
                                  <a:gd name="adj" fmla="val 27838"/>
                                </a:avLst>
                              </a:prstGeom>
                              <a:solidFill>
                                <a:srgbClr val="FFFFFF"/>
                              </a:solidFill>
                              <a:ln w="6350">
                                <a:solidFill>
                                  <a:srgbClr val="000000"/>
                                </a:solidFill>
                                <a:prstDash val="sysDash"/>
                                <a:bevel/>
                              </a:ln>
                            </wps:spPr>
                            <wps:txbx>
                              <w:txbxContent>
                                <w:p>
                                  <w:pPr>
                                    <w:adjustRightInd w:val="0"/>
                                    <w:snapToGrid w:val="0"/>
                                    <w:jc w:val="center"/>
                                    <w:rPr>
                                      <w:sz w:val="15"/>
                                      <w:szCs w:val="15"/>
                                    </w:rPr>
                                  </w:pPr>
                                  <w:r>
                                    <w:rPr>
                                      <w:rFonts w:hint="eastAsia"/>
                                      <w:sz w:val="15"/>
                                      <w:szCs w:val="15"/>
                                    </w:rPr>
                                    <w:t>消费者行为学</w:t>
                                  </w:r>
                                </w:p>
                                <w:p>
                                  <w:pPr>
                                    <w:adjustRightInd w:val="0"/>
                                    <w:snapToGrid w:val="0"/>
                                    <w:jc w:val="center"/>
                                    <w:rPr>
                                      <w:sz w:val="15"/>
                                      <w:szCs w:val="15"/>
                                    </w:rPr>
                                  </w:pPr>
                                </w:p>
                              </w:txbxContent>
                            </wps:txbx>
                            <wps:bodyPr rot="0" vert="horz" wrap="square" lIns="0" tIns="0" rIns="0" bIns="0" anchor="t" anchorCtr="0" upright="1">
                              <a:noAutofit/>
                            </wps:bodyPr>
                          </wps:wsp>
                        </a:graphicData>
                      </a:graphic>
                    </wp:anchor>
                  </w:drawing>
                </mc:Choice>
                <mc:Fallback>
                  <w:pict>
                    <v:roundrect id="_x0000_s1026" o:spid="_x0000_s1026" o:spt="2" style="position:absolute;left:0pt;flip:x;margin-left:29.65pt;margin-top:306.2pt;height:13.15pt;width:72.7pt;z-index:251755520;mso-width-relative:page;mso-height-relative:page;" fillcolor="#FFFFFF" filled="t" stroked="t" coordsize="21600,21600" arcsize="0.27837962962963" o:gfxdata="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C6N2441wAAAAoBAAAPAAAAAAAAAAEAIAAAACIAAABkcnMvZG93bnJldi54bWxQSwEC&#10;FAAUAAAACACHTuJACN9e4mcCAAC8BAAADgAAAAAAAAABACAAAAAmAQAAZHJzL2Uyb0RvYy54bWxQ&#10;SwUGAAAAAAYABgBZAQAA/wUAAAAA&#10;">
                      <v:fill on="t" focussize="0,0"/>
                      <v:stroke weight="0.5pt" color="#000000" joinstyle="bevel" dashstyle="3 1"/>
                      <v:imagedata o:title=""/>
                      <o:lock v:ext="edit" aspectratio="f"/>
                      <v:textbox inset="0mm,0mm,0mm,0mm">
                        <w:txbxContent>
                          <w:p>
                            <w:pPr>
                              <w:adjustRightInd w:val="0"/>
                              <w:snapToGrid w:val="0"/>
                              <w:jc w:val="center"/>
                              <w:rPr>
                                <w:sz w:val="15"/>
                                <w:szCs w:val="15"/>
                              </w:rPr>
                            </w:pPr>
                            <w:r>
                              <w:rPr>
                                <w:rFonts w:hint="eastAsia"/>
                                <w:sz w:val="15"/>
                                <w:szCs w:val="15"/>
                              </w:rPr>
                              <w:t>消费者行为学</w:t>
                            </w:r>
                          </w:p>
                          <w:p>
                            <w:pPr>
                              <w:adjustRightInd w:val="0"/>
                              <w:snapToGrid w:val="0"/>
                              <w:jc w:val="center"/>
                              <w:rPr>
                                <w:sz w:val="15"/>
                                <w:szCs w:val="15"/>
                              </w:rPr>
                            </w:pPr>
                          </w:p>
                        </w:txbxContent>
                      </v:textbox>
                    </v:roundrect>
                  </w:pict>
                </mc:Fallback>
              </mc:AlternateContent>
            </w:r>
            <w:r>
              <w:rPr>
                <w:rFonts w:ascii="Times New Roman" w:hAnsi="Times New Roman" w:cs="Times New Roman"/>
                <w:b/>
                <w:sz w:val="15"/>
                <w:szCs w:val="15"/>
              </w:rPr>
              <mc:AlternateContent>
                <mc:Choice Requires="wps">
                  <w:drawing>
                    <wp:anchor distT="0" distB="0" distL="114300" distR="114300" simplePos="0" relativeHeight="251756544" behindDoc="0" locked="0" layoutInCell="1" allowOverlap="1">
                      <wp:simplePos x="0" y="0"/>
                      <wp:positionH relativeFrom="column">
                        <wp:posOffset>368935</wp:posOffset>
                      </wp:positionH>
                      <wp:positionV relativeFrom="paragraph">
                        <wp:posOffset>3615690</wp:posOffset>
                      </wp:positionV>
                      <wp:extent cx="927100" cy="167005"/>
                      <wp:effectExtent l="0" t="0" r="25400" b="23495"/>
                      <wp:wrapNone/>
                      <wp:docPr id="300" name="圆角矩形 300"/>
                      <wp:cNvGraphicFramePr/>
                      <a:graphic xmlns:a="http://schemas.openxmlformats.org/drawingml/2006/main">
                        <a:graphicData uri="http://schemas.microsoft.com/office/word/2010/wordprocessingShape">
                          <wps:wsp>
                            <wps:cNvSpPr>
                              <a:spLocks noChangeArrowheads="1"/>
                            </wps:cNvSpPr>
                            <wps:spPr bwMode="auto">
                              <a:xfrm flipH="1">
                                <a:off x="0" y="0"/>
                                <a:ext cx="927100" cy="167005"/>
                              </a:xfrm>
                              <a:prstGeom prst="roundRect">
                                <a:avLst>
                                  <a:gd name="adj" fmla="val 27838"/>
                                </a:avLst>
                              </a:prstGeom>
                              <a:solidFill>
                                <a:srgbClr val="FFFFFF"/>
                              </a:solidFill>
                              <a:ln w="6350">
                                <a:solidFill>
                                  <a:srgbClr val="000000"/>
                                </a:solidFill>
                                <a:prstDash val="sysDash"/>
                                <a:bevel/>
                              </a:ln>
                            </wps:spPr>
                            <wps:txbx>
                              <w:txbxContent>
                                <w:p>
                                  <w:pPr>
                                    <w:adjustRightInd w:val="0"/>
                                    <w:snapToGrid w:val="0"/>
                                    <w:jc w:val="center"/>
                                    <w:rPr>
                                      <w:sz w:val="15"/>
                                      <w:szCs w:val="15"/>
                                    </w:rPr>
                                  </w:pPr>
                                  <w:r>
                                    <w:rPr>
                                      <w:rFonts w:hint="eastAsia"/>
                                      <w:sz w:val="15"/>
                                      <w:szCs w:val="15"/>
                                    </w:rPr>
                                    <w:t>战略品牌管理</w:t>
                                  </w:r>
                                </w:p>
                                <w:p>
                                  <w:pPr>
                                    <w:adjustRightInd w:val="0"/>
                                    <w:snapToGrid w:val="0"/>
                                    <w:jc w:val="center"/>
                                    <w:rPr>
                                      <w:sz w:val="15"/>
                                      <w:szCs w:val="15"/>
                                    </w:rPr>
                                  </w:pPr>
                                </w:p>
                              </w:txbxContent>
                            </wps:txbx>
                            <wps:bodyPr rot="0" vert="horz" wrap="square" lIns="0" tIns="0" rIns="0" bIns="0" anchor="t" anchorCtr="0" upright="1">
                              <a:noAutofit/>
                            </wps:bodyPr>
                          </wps:wsp>
                        </a:graphicData>
                      </a:graphic>
                    </wp:anchor>
                  </w:drawing>
                </mc:Choice>
                <mc:Fallback>
                  <w:pict>
                    <v:roundrect id="_x0000_s1026" o:spid="_x0000_s1026" o:spt="2" style="position:absolute;left:0pt;flip:x;margin-left:29.05pt;margin-top:284.7pt;height:13.15pt;width:73pt;z-index:251756544;mso-width-relative:page;mso-height-relative:page;" fillcolor="#FFFFFF" filled="t" stroked="t" coordsize="21600,21600" arcsize="0.27837962962963" o:gfxdata="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NtjcB9cAAAAKAQAADwAAAAAAAAABACAAAAAiAAAAZHJzL2Rvd25yZXYueG1sUEsBAhQA&#10;FAAAAAgAh07iQI8m8c5lAgAAvAQAAA4AAAAAAAAAAQAgAAAAJgEAAGRycy9lMm9Eb2MueG1sUEsF&#10;BgAAAAAGAAYAWQEAAP0FAAAAAA==&#10;">
                      <v:fill on="t" focussize="0,0"/>
                      <v:stroke weight="0.5pt" color="#000000" joinstyle="bevel" dashstyle="3 1"/>
                      <v:imagedata o:title=""/>
                      <o:lock v:ext="edit" aspectratio="f"/>
                      <v:textbox inset="0mm,0mm,0mm,0mm">
                        <w:txbxContent>
                          <w:p>
                            <w:pPr>
                              <w:adjustRightInd w:val="0"/>
                              <w:snapToGrid w:val="0"/>
                              <w:jc w:val="center"/>
                              <w:rPr>
                                <w:sz w:val="15"/>
                                <w:szCs w:val="15"/>
                              </w:rPr>
                            </w:pPr>
                            <w:r>
                              <w:rPr>
                                <w:rFonts w:hint="eastAsia"/>
                                <w:sz w:val="15"/>
                                <w:szCs w:val="15"/>
                              </w:rPr>
                              <w:t>战略品牌管理</w:t>
                            </w:r>
                          </w:p>
                          <w:p>
                            <w:pPr>
                              <w:adjustRightInd w:val="0"/>
                              <w:snapToGrid w:val="0"/>
                              <w:jc w:val="center"/>
                              <w:rPr>
                                <w:sz w:val="15"/>
                                <w:szCs w:val="15"/>
                              </w:rPr>
                            </w:pPr>
                          </w:p>
                        </w:txbxContent>
                      </v:textbox>
                    </v:roundrect>
                  </w:pict>
                </mc:Fallback>
              </mc:AlternateContent>
            </w:r>
            <w:r>
              <w:rPr>
                <w:rFonts w:ascii="Times New Roman" w:hAnsi="Times New Roman" w:cs="Times New Roman"/>
                <w:b/>
                <w:sz w:val="15"/>
                <w:szCs w:val="15"/>
              </w:rPr>
              <mc:AlternateContent>
                <mc:Choice Requires="wps">
                  <w:drawing>
                    <wp:anchor distT="0" distB="0" distL="114300" distR="114300" simplePos="0" relativeHeight="251742208" behindDoc="0" locked="0" layoutInCell="1" allowOverlap="1">
                      <wp:simplePos x="0" y="0"/>
                      <wp:positionH relativeFrom="column">
                        <wp:posOffset>357505</wp:posOffset>
                      </wp:positionH>
                      <wp:positionV relativeFrom="paragraph">
                        <wp:posOffset>3366135</wp:posOffset>
                      </wp:positionV>
                      <wp:extent cx="828040" cy="167005"/>
                      <wp:effectExtent l="0" t="0" r="10160" b="23495"/>
                      <wp:wrapNone/>
                      <wp:docPr id="265" name="圆角矩形 265"/>
                      <wp:cNvGraphicFramePr/>
                      <a:graphic xmlns:a="http://schemas.openxmlformats.org/drawingml/2006/main">
                        <a:graphicData uri="http://schemas.microsoft.com/office/word/2010/wordprocessingShape">
                          <wps:wsp>
                            <wps:cNvSpPr>
                              <a:spLocks noChangeArrowheads="1"/>
                            </wps:cNvSpPr>
                            <wps:spPr bwMode="auto">
                              <a:xfrm flipH="1">
                                <a:off x="0" y="0"/>
                                <a:ext cx="828040" cy="167005"/>
                              </a:xfrm>
                              <a:prstGeom prst="roundRect">
                                <a:avLst>
                                  <a:gd name="adj" fmla="val 27838"/>
                                </a:avLst>
                              </a:prstGeom>
                              <a:solidFill>
                                <a:srgbClr val="FFFFFF"/>
                              </a:solidFill>
                              <a:ln w="6350">
                                <a:solidFill>
                                  <a:srgbClr val="000000"/>
                                </a:solidFill>
                                <a:prstDash val="sysDash"/>
                                <a:bevel/>
                              </a:ln>
                            </wps:spPr>
                            <wps:txbx>
                              <w:txbxContent>
                                <w:p>
                                  <w:pPr>
                                    <w:adjustRightInd w:val="0"/>
                                    <w:snapToGrid w:val="0"/>
                                    <w:jc w:val="center"/>
                                    <w:rPr>
                                      <w:sz w:val="15"/>
                                      <w:szCs w:val="15"/>
                                    </w:rPr>
                                  </w:pPr>
                                  <w:r>
                                    <w:rPr>
                                      <w:rFonts w:hint="eastAsia"/>
                                      <w:sz w:val="15"/>
                                      <w:szCs w:val="15"/>
                                    </w:rPr>
                                    <w:t>国际商务函电</w:t>
                                  </w:r>
                                </w:p>
                                <w:p>
                                  <w:pPr>
                                    <w:adjustRightInd w:val="0"/>
                                    <w:snapToGrid w:val="0"/>
                                    <w:jc w:val="center"/>
                                    <w:rPr>
                                      <w:sz w:val="15"/>
                                      <w:szCs w:val="15"/>
                                    </w:rPr>
                                  </w:pPr>
                                </w:p>
                              </w:txbxContent>
                            </wps:txbx>
                            <wps:bodyPr rot="0" vert="horz" wrap="square" lIns="0" tIns="0" rIns="0" bIns="0" anchor="t" anchorCtr="0" upright="1">
                              <a:noAutofit/>
                            </wps:bodyPr>
                          </wps:wsp>
                        </a:graphicData>
                      </a:graphic>
                    </wp:anchor>
                  </w:drawing>
                </mc:Choice>
                <mc:Fallback>
                  <w:pict>
                    <v:roundrect id="_x0000_s1026" o:spid="_x0000_s1026" o:spt="2" style="position:absolute;left:0pt;flip:x;margin-left:28.15pt;margin-top:265.05pt;height:13.15pt;width:65.2pt;z-index:251742208;mso-width-relative:page;mso-height-relative:page;" fillcolor="#FFFFFF" filled="t" stroked="t" coordsize="21600,21600" arcsize="0.27837962962963" o:gfxdata="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DnvY0B1gAAAAoBAAAPAAAAAAAAAAEAIAAAACIAAABkcnMvZG93bnJldi54bWxQSwEC&#10;FAAUAAAACACHTuJAicNMDGgCAAC8BAAADgAAAAAAAAABACAAAAAlAQAAZHJzL2Uyb0RvYy54bWxQ&#10;SwUGAAAAAAYABgBZAQAA/wUAAAAA&#10;">
                      <v:fill on="t" focussize="0,0"/>
                      <v:stroke weight="0.5pt" color="#000000" joinstyle="bevel" dashstyle="3 1"/>
                      <v:imagedata o:title=""/>
                      <o:lock v:ext="edit" aspectratio="f"/>
                      <v:textbox inset="0mm,0mm,0mm,0mm">
                        <w:txbxContent>
                          <w:p>
                            <w:pPr>
                              <w:adjustRightInd w:val="0"/>
                              <w:snapToGrid w:val="0"/>
                              <w:jc w:val="center"/>
                              <w:rPr>
                                <w:sz w:val="15"/>
                                <w:szCs w:val="15"/>
                              </w:rPr>
                            </w:pPr>
                            <w:r>
                              <w:rPr>
                                <w:rFonts w:hint="eastAsia"/>
                                <w:sz w:val="15"/>
                                <w:szCs w:val="15"/>
                              </w:rPr>
                              <w:t>国际商务函电</w:t>
                            </w:r>
                          </w:p>
                          <w:p>
                            <w:pPr>
                              <w:adjustRightInd w:val="0"/>
                              <w:snapToGrid w:val="0"/>
                              <w:jc w:val="center"/>
                              <w:rPr>
                                <w:sz w:val="15"/>
                                <w:szCs w:val="15"/>
                              </w:rPr>
                            </w:pPr>
                          </w:p>
                        </w:txbxContent>
                      </v:textbox>
                    </v:roundrect>
                  </w:pict>
                </mc:Fallback>
              </mc:AlternateContent>
            </w:r>
            <w:r>
              <w:rPr>
                <w:rFonts w:ascii="Times New Roman" w:hAnsi="Times New Roman" w:cs="Times New Roman"/>
                <w:b/>
                <w:sz w:val="15"/>
                <w:szCs w:val="15"/>
              </w:rPr>
              <mc:AlternateContent>
                <mc:Choice Requires="wps">
                  <w:drawing>
                    <wp:anchor distT="0" distB="0" distL="114300" distR="114300" simplePos="0" relativeHeight="251754496" behindDoc="0" locked="0" layoutInCell="1" allowOverlap="1">
                      <wp:simplePos x="0" y="0"/>
                      <wp:positionH relativeFrom="column">
                        <wp:posOffset>367030</wp:posOffset>
                      </wp:positionH>
                      <wp:positionV relativeFrom="paragraph">
                        <wp:posOffset>1726565</wp:posOffset>
                      </wp:positionV>
                      <wp:extent cx="828040" cy="167005"/>
                      <wp:effectExtent l="0" t="0" r="10160" b="23495"/>
                      <wp:wrapNone/>
                      <wp:docPr id="295" name="圆角矩形 295"/>
                      <wp:cNvGraphicFramePr/>
                      <a:graphic xmlns:a="http://schemas.openxmlformats.org/drawingml/2006/main">
                        <a:graphicData uri="http://schemas.microsoft.com/office/word/2010/wordprocessingShape">
                          <wps:wsp>
                            <wps:cNvSpPr>
                              <a:spLocks noChangeArrowheads="1"/>
                            </wps:cNvSpPr>
                            <wps:spPr bwMode="auto">
                              <a:xfrm flipH="1">
                                <a:off x="0" y="0"/>
                                <a:ext cx="828040" cy="167005"/>
                              </a:xfrm>
                              <a:prstGeom prst="roundRect">
                                <a:avLst>
                                  <a:gd name="adj" fmla="val 27838"/>
                                </a:avLst>
                              </a:prstGeom>
                              <a:solidFill>
                                <a:srgbClr val="FFFFFF"/>
                              </a:solidFill>
                              <a:ln w="6350">
                                <a:solidFill>
                                  <a:srgbClr val="000000"/>
                                </a:solidFill>
                                <a:prstDash val="sysDash"/>
                                <a:bevel/>
                              </a:ln>
                            </wps:spPr>
                            <wps:txbx>
                              <w:txbxContent>
                                <w:p>
                                  <w:pPr>
                                    <w:adjustRightInd w:val="0"/>
                                    <w:snapToGrid w:val="0"/>
                                    <w:jc w:val="center"/>
                                    <w:rPr>
                                      <w:sz w:val="15"/>
                                      <w:szCs w:val="15"/>
                                    </w:rPr>
                                  </w:pPr>
                                  <w:r>
                                    <w:rPr>
                                      <w:rFonts w:hint="eastAsia"/>
                                      <w:sz w:val="15"/>
                                      <w:szCs w:val="15"/>
                                    </w:rPr>
                                    <w:t>能源行业英语</w:t>
                                  </w:r>
                                </w:p>
                                <w:p>
                                  <w:pPr>
                                    <w:adjustRightInd w:val="0"/>
                                    <w:snapToGrid w:val="0"/>
                                    <w:jc w:val="center"/>
                                    <w:rPr>
                                      <w:sz w:val="15"/>
                                      <w:szCs w:val="15"/>
                                    </w:rPr>
                                  </w:pPr>
                                </w:p>
                              </w:txbxContent>
                            </wps:txbx>
                            <wps:bodyPr rot="0" vert="horz" wrap="square" lIns="0" tIns="0" rIns="0" bIns="0" anchor="t" anchorCtr="0" upright="1">
                              <a:noAutofit/>
                            </wps:bodyPr>
                          </wps:wsp>
                        </a:graphicData>
                      </a:graphic>
                    </wp:anchor>
                  </w:drawing>
                </mc:Choice>
                <mc:Fallback>
                  <w:pict>
                    <v:roundrect id="_x0000_s1026" o:spid="_x0000_s1026" o:spt="2" style="position:absolute;left:0pt;flip:x;margin-left:28.9pt;margin-top:135.95pt;height:13.15pt;width:65.2pt;z-index:251754496;mso-width-relative:page;mso-height-relative:page;" fillcolor="#FFFFFF" filled="t" stroked="t" coordsize="21600,21600" arcsize="0.27837962962963" o:gfxdata="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CoLm8E1gAAAAoBAAAPAAAAAAAAAAEAIAAAACIAAABkcnMvZG93bnJldi54bWxQSwEC&#10;FAAUAAAACACHTuJAe9LbnmgCAAC8BAAADgAAAAAAAAABACAAAAAlAQAAZHJzL2Uyb0RvYy54bWxQ&#10;SwUGAAAAAAYABgBZAQAA/wUAAAAA&#10;">
                      <v:fill on="t" focussize="0,0"/>
                      <v:stroke weight="0.5pt" color="#000000" joinstyle="bevel" dashstyle="3 1"/>
                      <v:imagedata o:title=""/>
                      <o:lock v:ext="edit" aspectratio="f"/>
                      <v:textbox inset="0mm,0mm,0mm,0mm">
                        <w:txbxContent>
                          <w:p>
                            <w:pPr>
                              <w:adjustRightInd w:val="0"/>
                              <w:snapToGrid w:val="0"/>
                              <w:jc w:val="center"/>
                              <w:rPr>
                                <w:sz w:val="15"/>
                                <w:szCs w:val="15"/>
                              </w:rPr>
                            </w:pPr>
                            <w:r>
                              <w:rPr>
                                <w:rFonts w:hint="eastAsia"/>
                                <w:sz w:val="15"/>
                                <w:szCs w:val="15"/>
                              </w:rPr>
                              <w:t>能源行业英语</w:t>
                            </w:r>
                          </w:p>
                          <w:p>
                            <w:pPr>
                              <w:adjustRightInd w:val="0"/>
                              <w:snapToGrid w:val="0"/>
                              <w:jc w:val="center"/>
                              <w:rPr>
                                <w:sz w:val="15"/>
                                <w:szCs w:val="15"/>
                              </w:rPr>
                            </w:pPr>
                          </w:p>
                        </w:txbxContent>
                      </v:textbox>
                    </v:roundrect>
                  </w:pict>
                </mc:Fallback>
              </mc:AlternateContent>
            </w:r>
            <w:r>
              <w:rPr>
                <w:rFonts w:ascii="Times New Roman" w:hAnsi="Times New Roman" w:cs="Times New Roman"/>
                <w:szCs w:val="24"/>
              </w:rPr>
              <mc:AlternateContent>
                <mc:Choice Requires="wps">
                  <w:drawing>
                    <wp:anchor distT="0" distB="0" distL="114300" distR="114300" simplePos="0" relativeHeight="251703296" behindDoc="0" locked="0" layoutInCell="1" allowOverlap="1">
                      <wp:simplePos x="0" y="0"/>
                      <wp:positionH relativeFrom="column">
                        <wp:posOffset>353695</wp:posOffset>
                      </wp:positionH>
                      <wp:positionV relativeFrom="paragraph">
                        <wp:posOffset>1006475</wp:posOffset>
                      </wp:positionV>
                      <wp:extent cx="717550" cy="179705"/>
                      <wp:effectExtent l="0" t="0" r="25400" b="10795"/>
                      <wp:wrapNone/>
                      <wp:docPr id="194" name="圆角矩形 194"/>
                      <wp:cNvGraphicFramePr/>
                      <a:graphic xmlns:a="http://schemas.openxmlformats.org/drawingml/2006/main">
                        <a:graphicData uri="http://schemas.microsoft.com/office/word/2010/wordprocessingShape">
                          <wps:wsp>
                            <wps:cNvSpPr>
                              <a:spLocks noChangeArrowheads="1"/>
                            </wps:cNvSpPr>
                            <wps:spPr bwMode="auto">
                              <a:xfrm flipH="1">
                                <a:off x="0" y="0"/>
                                <a:ext cx="717550" cy="179705"/>
                              </a:xfrm>
                              <a:prstGeom prst="roundRect">
                                <a:avLst>
                                  <a:gd name="adj" fmla="val 27838"/>
                                </a:avLst>
                              </a:prstGeom>
                              <a:solidFill>
                                <a:srgbClr val="FFFFFF"/>
                              </a:solidFill>
                              <a:ln w="6350">
                                <a:solidFill>
                                  <a:srgbClr val="000000"/>
                                </a:solidFill>
                                <a:bevel/>
                              </a:ln>
                            </wps:spPr>
                            <wps:txbx>
                              <w:txbxContent>
                                <w:p>
                                  <w:pPr>
                                    <w:adjustRightInd w:val="0"/>
                                    <w:snapToGrid w:val="0"/>
                                    <w:jc w:val="center"/>
                                    <w:rPr>
                                      <w:sz w:val="15"/>
                                      <w:szCs w:val="15"/>
                                    </w:rPr>
                                  </w:pPr>
                                  <w:r>
                                    <w:rPr>
                                      <w:rFonts w:hint="eastAsia"/>
                                      <w:sz w:val="15"/>
                                      <w:szCs w:val="15"/>
                                    </w:rPr>
                                    <w:t>就业指导</w:t>
                                  </w:r>
                                </w:p>
                              </w:txbxContent>
                            </wps:txbx>
                            <wps:bodyPr rot="0" vert="horz" wrap="square" lIns="0" tIns="0" rIns="0" bIns="0" anchor="t" anchorCtr="0" upright="1">
                              <a:noAutofit/>
                            </wps:bodyPr>
                          </wps:wsp>
                        </a:graphicData>
                      </a:graphic>
                    </wp:anchor>
                  </w:drawing>
                </mc:Choice>
                <mc:Fallback>
                  <w:pict>
                    <v:roundrect id="_x0000_s1026" o:spid="_x0000_s1026" o:spt="2" style="position:absolute;left:0pt;flip:x;margin-left:27.85pt;margin-top:79.25pt;height:14.15pt;width:56.5pt;z-index:251703296;mso-width-relative:page;mso-height-relative:page;" fillcolor="#FFFFFF" filled="t" stroked="t" coordsize="21600,21600" arcsize="0.27837962962963" o:gfxdata="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AM3yzm1wAAAAoB&#10;AAAPAAAAAAAAAAEAIAAAACIAAABkcnMvZG93bnJldi54bWxQSwECFAAUAAAACACHTuJArQRL81UC&#10;AAChBAAADgAAAAAAAAABACAAAAAmAQAAZHJzL2Uyb0RvYy54bWxQSwUGAAAAAAYABgBZAQAA7QUA&#10;AAAA&#10;">
                      <v:fill on="t" focussize="0,0"/>
                      <v:stroke weight="0.5pt" color="#000000" joinstyle="bevel"/>
                      <v:imagedata o:title=""/>
                      <o:lock v:ext="edit" aspectratio="f"/>
                      <v:textbox inset="0mm,0mm,0mm,0mm">
                        <w:txbxContent>
                          <w:p>
                            <w:pPr>
                              <w:adjustRightInd w:val="0"/>
                              <w:snapToGrid w:val="0"/>
                              <w:jc w:val="center"/>
                              <w:rPr>
                                <w:sz w:val="15"/>
                                <w:szCs w:val="15"/>
                              </w:rPr>
                            </w:pPr>
                            <w:r>
                              <w:rPr>
                                <w:rFonts w:hint="eastAsia"/>
                                <w:sz w:val="15"/>
                                <w:szCs w:val="15"/>
                              </w:rPr>
                              <w:t>就业指导</w:t>
                            </w:r>
                          </w:p>
                        </w:txbxContent>
                      </v:textbox>
                    </v:roundrect>
                  </w:pict>
                </mc:Fallback>
              </mc:AlternateContent>
            </w:r>
            <w:r>
              <w:rPr>
                <w:rFonts w:ascii="Times New Roman" w:hAnsi="Times New Roman" w:cs="Times New Roman"/>
                <w:szCs w:val="24"/>
              </w:rPr>
              <mc:AlternateContent>
                <mc:Choice Requires="wps">
                  <w:drawing>
                    <wp:anchor distT="0" distB="0" distL="114300" distR="114300" simplePos="0" relativeHeight="251699200" behindDoc="0" locked="0" layoutInCell="1" allowOverlap="1">
                      <wp:simplePos x="0" y="0"/>
                      <wp:positionH relativeFrom="column">
                        <wp:posOffset>125730</wp:posOffset>
                      </wp:positionH>
                      <wp:positionV relativeFrom="paragraph">
                        <wp:posOffset>994410</wp:posOffset>
                      </wp:positionV>
                      <wp:extent cx="2540" cy="228600"/>
                      <wp:effectExtent l="57150" t="19050" r="73660" b="76200"/>
                      <wp:wrapNone/>
                      <wp:docPr id="192" name="直接连接符 192"/>
                      <wp:cNvGraphicFramePr/>
                      <a:graphic xmlns:a="http://schemas.openxmlformats.org/drawingml/2006/main">
                        <a:graphicData uri="http://schemas.microsoft.com/office/word/2010/wordprocessingShape">
                          <wps:wsp>
                            <wps:cNvCnPr/>
                            <wps:spPr>
                              <a:xfrm>
                                <a:off x="0" y="0"/>
                                <a:ext cx="2540" cy="228600"/>
                              </a:xfrm>
                              <a:prstGeom prst="line">
                                <a:avLst/>
                              </a:prstGeom>
                              <a:ln w="12700"/>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id="_x0000_s1026" o:spid="_x0000_s1026" o:spt="20" style="position:absolute;left:0pt;margin-left:9.9pt;margin-top:78.3pt;height:18pt;width:0.2pt;z-index:251699200;mso-width-relative:page;mso-height-relative:page;" filled="f" stroked="t" coordsize="21600,21600" o:gfxdata="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Db&#10;vQ0Y2AAAAAkBAAAPAAAAAAAAAAEAIAAAACIAAABkcnMvZG93bnJldi54bWxQSwECFAAUAAAACACH&#10;TuJAPIDtjSQCAABNBAAADgAAAAAAAAABACAAAAAnAQAAZHJzL2Uyb0RvYy54bWxQSwUGAAAAAAYA&#10;BgBZAQAAvQUAAAAA&#10;">
                      <v:fill on="f" focussize="0,0"/>
                      <v:stroke weight="1pt" color="#000000 [3200]" joinstyle="round"/>
                      <v:imagedata o:title=""/>
                      <o:lock v:ext="edit" aspectratio="f"/>
                      <v:shadow on="t" color="#000000" opacity="24903f" offset="0pt,1.5748031496063pt" origin="0f,32768f" matrix="65536f,0f,0f,65536f"/>
                    </v:line>
                  </w:pict>
                </mc:Fallback>
              </mc:AlternateContent>
            </w:r>
            <w:r>
              <w:rPr>
                <w:rFonts w:ascii="Times New Roman" w:hAnsi="Times New Roman" w:cs="Times New Roman"/>
                <w:szCs w:val="24"/>
              </w:rPr>
              <mc:AlternateContent>
                <mc:Choice Requires="wps">
                  <w:drawing>
                    <wp:anchor distT="0" distB="0" distL="114300" distR="114300" simplePos="0" relativeHeight="251701248" behindDoc="0" locked="0" layoutInCell="1" allowOverlap="1">
                      <wp:simplePos x="0" y="0"/>
                      <wp:positionH relativeFrom="column">
                        <wp:posOffset>128270</wp:posOffset>
                      </wp:positionH>
                      <wp:positionV relativeFrom="paragraph">
                        <wp:posOffset>1091565</wp:posOffset>
                      </wp:positionV>
                      <wp:extent cx="228600" cy="0"/>
                      <wp:effectExtent l="0" t="76200" r="19050" b="95250"/>
                      <wp:wrapNone/>
                      <wp:docPr id="193" name="直接箭头连接符 193"/>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straightConnector1">
                                <a:avLst/>
                              </a:prstGeom>
                              <a:noFill/>
                              <a:ln w="12700">
                                <a:solidFill>
                                  <a:srgbClr val="000000"/>
                                </a:solidFill>
                                <a:bevel/>
                                <a:tailEnd type="stealth" w="med" len="med"/>
                              </a:ln>
                            </wps:spPr>
                            <wps:bodyPr/>
                          </wps:wsp>
                        </a:graphicData>
                      </a:graphic>
                    </wp:anchor>
                  </w:drawing>
                </mc:Choice>
                <mc:Fallback>
                  <w:pict>
                    <v:shape id="_x0000_s1026" o:spid="_x0000_s1026" o:spt="32" type="#_x0000_t32" style="position:absolute;left:0pt;margin-left:10.1pt;margin-top:85.95pt;height:0pt;width:18pt;z-index:251701248;mso-width-relative:page;mso-height-relative:page;" filled="f" stroked="t" coordsize="21600,21600" o:gfxdata="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A5zVSg1gAAAAkBAAAPAAAAAAAAAAEAIAAAACIA&#10;AABkcnMvZG93bnJldi54bWxQSwECFAAUAAAACACHTuJAfXtb5wsCAADvAwAADgAAAAAAAAABACAA&#10;AAAlAQAAZHJzL2Uyb0RvYy54bWxQSwUGAAAAAAYABgBZAQAAogUAAAAA&#10;">
                      <v:fill on="f" focussize="0,0"/>
                      <v:stroke weight="1pt" color="#000000" joinstyle="bevel" endarrow="classic"/>
                      <v:imagedata o:title=""/>
                      <o:lock v:ext="edit" aspectratio="f"/>
                    </v:shape>
                  </w:pict>
                </mc:Fallback>
              </mc:AlternateContent>
            </w:r>
            <w:r>
              <w:rPr>
                <w:rFonts w:ascii="Times New Roman" w:hAnsi="Times New Roman" w:cs="Times New Roman"/>
                <w:szCs w:val="24"/>
              </w:rPr>
              <mc:AlternateContent>
                <mc:Choice Requires="wps">
                  <w:drawing>
                    <wp:anchor distT="0" distB="0" distL="114300" distR="114300" simplePos="0" relativeHeight="251706368" behindDoc="0" locked="0" layoutInCell="1" allowOverlap="1">
                      <wp:simplePos x="0" y="0"/>
                      <wp:positionH relativeFrom="column">
                        <wp:posOffset>160020</wp:posOffset>
                      </wp:positionH>
                      <wp:positionV relativeFrom="paragraph">
                        <wp:posOffset>826135</wp:posOffset>
                      </wp:positionV>
                      <wp:extent cx="146050" cy="0"/>
                      <wp:effectExtent l="0" t="76200" r="25400" b="95250"/>
                      <wp:wrapNone/>
                      <wp:docPr id="196" name="直接箭头连接符 196"/>
                      <wp:cNvGraphicFramePr/>
                      <a:graphic xmlns:a="http://schemas.openxmlformats.org/drawingml/2006/main">
                        <a:graphicData uri="http://schemas.microsoft.com/office/word/2010/wordprocessingShape">
                          <wps:wsp>
                            <wps:cNvCnPr>
                              <a:cxnSpLocks noChangeShapeType="1"/>
                            </wps:cNvCnPr>
                            <wps:spPr bwMode="auto">
                              <a:xfrm>
                                <a:off x="0" y="0"/>
                                <a:ext cx="146050" cy="0"/>
                              </a:xfrm>
                              <a:prstGeom prst="straightConnector1">
                                <a:avLst/>
                              </a:prstGeom>
                              <a:noFill/>
                              <a:ln w="12700">
                                <a:solidFill>
                                  <a:srgbClr val="000000"/>
                                </a:solidFill>
                                <a:bevel/>
                                <a:tailEnd type="stealth" w="med" len="med"/>
                              </a:ln>
                            </wps:spPr>
                            <wps:bodyPr/>
                          </wps:wsp>
                        </a:graphicData>
                      </a:graphic>
                    </wp:anchor>
                  </w:drawing>
                </mc:Choice>
                <mc:Fallback>
                  <w:pict>
                    <v:shape id="_x0000_s1026" o:spid="_x0000_s1026" o:spt="32" type="#_x0000_t32" style="position:absolute;left:0pt;margin-left:12.6pt;margin-top:65.05pt;height:0pt;width:11.5pt;z-index:251706368;mso-width-relative:page;mso-height-relative:page;" filled="f" stroked="t" coordsize="21600,21600" o:gfxdata="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Wscgt1gAAAAkBAAAPAAAAAAAAAAEAIAAA&#10;ACIAAABkcnMvZG93bnJldi54bWxQSwECFAAUAAAACACHTuJAuoMukA4CAADvAwAADgAAAAAAAAAB&#10;ACAAAAAlAQAAZHJzL2Uyb0RvYy54bWxQSwUGAAAAAAYABgBZAQAApQUAAAAA&#10;">
                      <v:fill on="f" focussize="0,0"/>
                      <v:stroke weight="1pt" color="#000000" joinstyle="bevel" endarrow="classic"/>
                      <v:imagedata o:title=""/>
                      <o:lock v:ext="edit" aspectratio="f"/>
                    </v:shape>
                  </w:pict>
                </mc:Fallback>
              </mc:AlternateContent>
            </w:r>
            <w:r>
              <w:rPr>
                <w:rFonts w:ascii="Times New Roman" w:hAnsi="Times New Roman" w:cs="Times New Roman"/>
                <w:szCs w:val="24"/>
              </w:rPr>
              <mc:AlternateContent>
                <mc:Choice Requires="wps">
                  <w:drawing>
                    <wp:anchor distT="0" distB="0" distL="114300" distR="114300" simplePos="0" relativeHeight="251753472" behindDoc="0" locked="0" layoutInCell="1" allowOverlap="1">
                      <wp:simplePos x="0" y="0"/>
                      <wp:positionH relativeFrom="column">
                        <wp:posOffset>190500</wp:posOffset>
                      </wp:positionH>
                      <wp:positionV relativeFrom="paragraph">
                        <wp:posOffset>2954020</wp:posOffset>
                      </wp:positionV>
                      <wp:extent cx="219710" cy="0"/>
                      <wp:effectExtent l="0" t="76200" r="27940" b="95250"/>
                      <wp:wrapNone/>
                      <wp:docPr id="294" name="直接箭头连接符 294"/>
                      <wp:cNvGraphicFramePr/>
                      <a:graphic xmlns:a="http://schemas.openxmlformats.org/drawingml/2006/main">
                        <a:graphicData uri="http://schemas.microsoft.com/office/word/2010/wordprocessingShape">
                          <wps:wsp>
                            <wps:cNvCnPr>
                              <a:cxnSpLocks noChangeShapeType="1"/>
                            </wps:cNvCnPr>
                            <wps:spPr bwMode="auto">
                              <a:xfrm>
                                <a:off x="0" y="0"/>
                                <a:ext cx="219710" cy="0"/>
                              </a:xfrm>
                              <a:prstGeom prst="straightConnector1">
                                <a:avLst/>
                              </a:prstGeom>
                              <a:noFill/>
                              <a:ln w="12700">
                                <a:solidFill>
                                  <a:srgbClr val="000000"/>
                                </a:solidFill>
                                <a:bevel/>
                                <a:tailEnd type="stealth" w="med" len="med"/>
                              </a:ln>
                            </wps:spPr>
                            <wps:bodyPr/>
                          </wps:wsp>
                        </a:graphicData>
                      </a:graphic>
                    </wp:anchor>
                  </w:drawing>
                </mc:Choice>
                <mc:Fallback>
                  <w:pict>
                    <v:shape id="_x0000_s1026" o:spid="_x0000_s1026" o:spt="32" type="#_x0000_t32" style="position:absolute;left:0pt;margin-left:15pt;margin-top:232.6pt;height:0pt;width:17.3pt;z-index:251753472;mso-width-relative:page;mso-height-relative:page;" filled="f" stroked="t" coordsize="21600,21600" o:gfxdata="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BLtQe52AAAAAkBAAAPAAAAAAAAAAEA&#10;IAAAACIAAABkcnMvZG93bnJldi54bWxQSwECFAAUAAAACACHTuJAwKuyiw8CAADvAwAADgAAAAAA&#10;AAABACAAAAAnAQAAZHJzL2Uyb0RvYy54bWxQSwUGAAAAAAYABgBZAQAAqAUAAAAA&#10;">
                      <v:fill on="f" focussize="0,0"/>
                      <v:stroke weight="1pt" color="#000000" joinstyle="bevel" endarrow="classic"/>
                      <v:imagedata o:title=""/>
                      <o:lock v:ext="edit" aspectratio="f"/>
                    </v:shape>
                  </w:pict>
                </mc:Fallback>
              </mc:AlternateContent>
            </w:r>
            <w:r>
              <w:rPr>
                <w:rFonts w:ascii="Times New Roman" w:hAnsi="Times New Roman" w:cs="Times New Roman"/>
                <w:b/>
                <w:sz w:val="15"/>
                <w:szCs w:val="15"/>
              </w:rPr>
              <mc:AlternateContent>
                <mc:Choice Requires="wps">
                  <w:drawing>
                    <wp:anchor distT="0" distB="0" distL="114300" distR="114300" simplePos="0" relativeHeight="251752448" behindDoc="0" locked="0" layoutInCell="1" allowOverlap="1">
                      <wp:simplePos x="0" y="0"/>
                      <wp:positionH relativeFrom="column">
                        <wp:posOffset>388620</wp:posOffset>
                      </wp:positionH>
                      <wp:positionV relativeFrom="paragraph">
                        <wp:posOffset>2858770</wp:posOffset>
                      </wp:positionV>
                      <wp:extent cx="808990" cy="167005"/>
                      <wp:effectExtent l="0" t="0" r="10160" b="23495"/>
                      <wp:wrapNone/>
                      <wp:docPr id="293" name="圆角矩形 293"/>
                      <wp:cNvGraphicFramePr/>
                      <a:graphic xmlns:a="http://schemas.openxmlformats.org/drawingml/2006/main">
                        <a:graphicData uri="http://schemas.microsoft.com/office/word/2010/wordprocessingShape">
                          <wps:wsp>
                            <wps:cNvSpPr>
                              <a:spLocks noChangeArrowheads="1"/>
                            </wps:cNvSpPr>
                            <wps:spPr bwMode="auto">
                              <a:xfrm flipH="1">
                                <a:off x="0" y="0"/>
                                <a:ext cx="808990" cy="167005"/>
                              </a:xfrm>
                              <a:prstGeom prst="roundRect">
                                <a:avLst>
                                  <a:gd name="adj" fmla="val 27838"/>
                                </a:avLst>
                              </a:prstGeom>
                              <a:solidFill>
                                <a:srgbClr val="FFFFFF"/>
                              </a:solidFill>
                              <a:ln w="6350">
                                <a:solidFill>
                                  <a:srgbClr val="000000"/>
                                </a:solidFill>
                                <a:prstDash val="sysDash"/>
                                <a:bevel/>
                              </a:ln>
                            </wps:spPr>
                            <wps:txbx>
                              <w:txbxContent>
                                <w:p>
                                  <w:pPr>
                                    <w:adjustRightInd w:val="0"/>
                                    <w:snapToGrid w:val="0"/>
                                    <w:jc w:val="center"/>
                                    <w:rPr>
                                      <w:sz w:val="15"/>
                                      <w:szCs w:val="15"/>
                                    </w:rPr>
                                  </w:pPr>
                                  <w:r>
                                    <w:rPr>
                                      <w:rFonts w:hint="eastAsia"/>
                                      <w:sz w:val="15"/>
                                      <w:szCs w:val="15"/>
                                    </w:rPr>
                                    <w:t>语篇分析</w:t>
                                  </w:r>
                                </w:p>
                                <w:p>
                                  <w:pPr>
                                    <w:adjustRightInd w:val="0"/>
                                    <w:snapToGrid w:val="0"/>
                                    <w:jc w:val="center"/>
                                    <w:rPr>
                                      <w:sz w:val="15"/>
                                      <w:szCs w:val="15"/>
                                    </w:rPr>
                                  </w:pPr>
                                </w:p>
                              </w:txbxContent>
                            </wps:txbx>
                            <wps:bodyPr rot="0" vert="horz" wrap="square" lIns="0" tIns="0" rIns="0" bIns="0" anchor="t" anchorCtr="0" upright="1">
                              <a:noAutofit/>
                            </wps:bodyPr>
                          </wps:wsp>
                        </a:graphicData>
                      </a:graphic>
                    </wp:anchor>
                  </w:drawing>
                </mc:Choice>
                <mc:Fallback>
                  <w:pict>
                    <v:roundrect id="_x0000_s1026" o:spid="_x0000_s1026" o:spt="2" style="position:absolute;left:0pt;flip:x;margin-left:30.6pt;margin-top:225.1pt;height:13.15pt;width:63.7pt;z-index:251752448;mso-width-relative:page;mso-height-relative:page;" fillcolor="#FFFFFF" filled="t" stroked="t" coordsize="21600,21600" arcsize="0.27837962962963" o:gfxdata="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Dm67G7WAAAACgEAAA8AAAAAAAAAAQAgAAAAIgAAAGRycy9kb3ducmV2LnhtbFBLAQIU&#10;ABQAAAAIAIdO4kCGV/arZwIAALwEAAAOAAAAAAAAAAEAIAAAACUBAABkcnMvZTJvRG9jLnhtbFBL&#10;BQYAAAAABgAGAFkBAAD+BQAAAAA=&#10;">
                      <v:fill on="t" focussize="0,0"/>
                      <v:stroke weight="0.5pt" color="#000000" joinstyle="bevel" dashstyle="3 1"/>
                      <v:imagedata o:title=""/>
                      <o:lock v:ext="edit" aspectratio="f"/>
                      <v:textbox inset="0mm,0mm,0mm,0mm">
                        <w:txbxContent>
                          <w:p>
                            <w:pPr>
                              <w:adjustRightInd w:val="0"/>
                              <w:snapToGrid w:val="0"/>
                              <w:jc w:val="center"/>
                              <w:rPr>
                                <w:sz w:val="15"/>
                                <w:szCs w:val="15"/>
                              </w:rPr>
                            </w:pPr>
                            <w:r>
                              <w:rPr>
                                <w:rFonts w:hint="eastAsia"/>
                                <w:sz w:val="15"/>
                                <w:szCs w:val="15"/>
                              </w:rPr>
                              <w:t>语篇分析</w:t>
                            </w:r>
                          </w:p>
                          <w:p>
                            <w:pPr>
                              <w:adjustRightInd w:val="0"/>
                              <w:snapToGrid w:val="0"/>
                              <w:jc w:val="center"/>
                              <w:rPr>
                                <w:sz w:val="15"/>
                                <w:szCs w:val="15"/>
                              </w:rPr>
                            </w:pPr>
                          </w:p>
                        </w:txbxContent>
                      </v:textbox>
                    </v:roundrect>
                  </w:pict>
                </mc:Fallback>
              </mc:AlternateContent>
            </w:r>
            <w:r>
              <w:rPr>
                <w:rFonts w:ascii="Times New Roman" w:hAnsi="Times New Roman" w:cs="Times New Roman"/>
                <w:szCs w:val="24"/>
              </w:rPr>
              <mc:AlternateContent>
                <mc:Choice Requires="wps">
                  <w:drawing>
                    <wp:anchor distT="0" distB="0" distL="114300" distR="114300" simplePos="0" relativeHeight="251743232" behindDoc="0" locked="0" layoutInCell="1" allowOverlap="1">
                      <wp:simplePos x="0" y="0"/>
                      <wp:positionH relativeFrom="column">
                        <wp:posOffset>137160</wp:posOffset>
                      </wp:positionH>
                      <wp:positionV relativeFrom="paragraph">
                        <wp:posOffset>1766570</wp:posOffset>
                      </wp:positionV>
                      <wp:extent cx="219710" cy="0"/>
                      <wp:effectExtent l="0" t="76200" r="27940" b="95250"/>
                      <wp:wrapNone/>
                      <wp:docPr id="272" name="直接箭头连接符 272"/>
                      <wp:cNvGraphicFramePr/>
                      <a:graphic xmlns:a="http://schemas.openxmlformats.org/drawingml/2006/main">
                        <a:graphicData uri="http://schemas.microsoft.com/office/word/2010/wordprocessingShape">
                          <wps:wsp>
                            <wps:cNvCnPr>
                              <a:cxnSpLocks noChangeShapeType="1"/>
                            </wps:cNvCnPr>
                            <wps:spPr bwMode="auto">
                              <a:xfrm>
                                <a:off x="0" y="0"/>
                                <a:ext cx="219710" cy="0"/>
                              </a:xfrm>
                              <a:prstGeom prst="straightConnector1">
                                <a:avLst/>
                              </a:prstGeom>
                              <a:noFill/>
                              <a:ln w="12700">
                                <a:solidFill>
                                  <a:srgbClr val="000000"/>
                                </a:solidFill>
                                <a:bevel/>
                                <a:tailEnd type="stealth" w="med" len="med"/>
                              </a:ln>
                            </wps:spPr>
                            <wps:bodyPr/>
                          </wps:wsp>
                        </a:graphicData>
                      </a:graphic>
                    </wp:anchor>
                  </w:drawing>
                </mc:Choice>
                <mc:Fallback>
                  <w:pict>
                    <v:shape id="_x0000_s1026" o:spid="_x0000_s1026" o:spt="32" type="#_x0000_t32" style="position:absolute;left:0pt;margin-left:10.8pt;margin-top:139.1pt;height:0pt;width:17.3pt;z-index:251743232;mso-width-relative:page;mso-height-relative:page;" filled="f" stroked="t" coordsize="21600,21600" o:gfxdata="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i0rozNcAAAAJAQAADwAAAAAAAAABACAA&#10;AAAiAAAAZHJzL2Rvd25yZXYueG1sUEsBAhQAFAAAAAgAh07iQBVM1LcOAgAA7wMAAA4AAAAAAAAA&#10;AQAgAAAAJgEAAGRycy9lMm9Eb2MueG1sUEsFBgAAAAAGAAYAWQEAAKYFAAAAAA==&#10;">
                      <v:fill on="f" focussize="0,0"/>
                      <v:stroke weight="1pt" color="#000000" joinstyle="bevel" endarrow="classic"/>
                      <v:imagedata o:title=""/>
                      <o:lock v:ext="edit" aspectratio="f"/>
                    </v:shape>
                  </w:pict>
                </mc:Fallback>
              </mc:AlternateContent>
            </w:r>
            <w:r>
              <w:rPr>
                <w:rFonts w:ascii="Times New Roman" w:hAnsi="Times New Roman" w:cs="Times New Roman"/>
                <w:szCs w:val="24"/>
              </w:rPr>
              <mc:AlternateContent>
                <mc:Choice Requires="wps">
                  <w:drawing>
                    <wp:anchor distT="0" distB="0" distL="114300" distR="114300" simplePos="0" relativeHeight="251735040" behindDoc="0" locked="0" layoutInCell="1" allowOverlap="1">
                      <wp:simplePos x="0" y="0"/>
                      <wp:positionH relativeFrom="column">
                        <wp:posOffset>248920</wp:posOffset>
                      </wp:positionH>
                      <wp:positionV relativeFrom="paragraph">
                        <wp:posOffset>2299970</wp:posOffset>
                      </wp:positionV>
                      <wp:extent cx="107950" cy="0"/>
                      <wp:effectExtent l="0" t="76200" r="25400" b="95250"/>
                      <wp:wrapNone/>
                      <wp:docPr id="246" name="直接箭头连接符 246"/>
                      <wp:cNvGraphicFramePr/>
                      <a:graphic xmlns:a="http://schemas.openxmlformats.org/drawingml/2006/main">
                        <a:graphicData uri="http://schemas.microsoft.com/office/word/2010/wordprocessingShape">
                          <wps:wsp>
                            <wps:cNvCnPr>
                              <a:cxnSpLocks noChangeShapeType="1"/>
                            </wps:cNvCnPr>
                            <wps:spPr bwMode="auto">
                              <a:xfrm>
                                <a:off x="0" y="0"/>
                                <a:ext cx="107950" cy="0"/>
                              </a:xfrm>
                              <a:prstGeom prst="straightConnector1">
                                <a:avLst/>
                              </a:prstGeom>
                              <a:noFill/>
                              <a:ln w="12700">
                                <a:solidFill>
                                  <a:srgbClr val="000000"/>
                                </a:solidFill>
                                <a:bevel/>
                                <a:tailEnd type="stealth" w="med" len="med"/>
                              </a:ln>
                            </wps:spPr>
                            <wps:bodyPr/>
                          </wps:wsp>
                        </a:graphicData>
                      </a:graphic>
                    </wp:anchor>
                  </w:drawing>
                </mc:Choice>
                <mc:Fallback>
                  <w:pict>
                    <v:shape id="_x0000_s1026" o:spid="_x0000_s1026" o:spt="32" type="#_x0000_t32" style="position:absolute;left:0pt;margin-left:19.6pt;margin-top:181.1pt;height:0pt;width:8.5pt;z-index:251735040;mso-width-relative:page;mso-height-relative:page;" filled="f" stroked="t" coordsize="21600,21600" o:gfxdata="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LQ4lFNYAAAAJAQAADwAAAAAAAAABACAA&#10;AAAiAAAAZHJzL2Rvd25yZXYueG1sUEsBAhQAFAAAAAgAh07iQG6SDdsPAgAA7wMAAA4AAAAAAAAA&#10;AQAgAAAAJQEAAGRycy9lMm9Eb2MueG1sUEsFBgAAAAAGAAYAWQEAAKYFAAAAAA==&#10;">
                      <v:fill on="f" focussize="0,0"/>
                      <v:stroke weight="1pt" color="#000000" joinstyle="bevel" endarrow="classic"/>
                      <v:imagedata o:title=""/>
                      <o:lock v:ext="edit" aspectratio="f"/>
                    </v:shape>
                  </w:pict>
                </mc:Fallback>
              </mc:AlternateContent>
            </w:r>
          </w:p>
        </w:tc>
        <w:tc>
          <w:tcPr>
            <w:tcW w:w="1772" w:type="dxa"/>
            <w:tcBorders>
              <w:top w:val="single" w:color="auto" w:sz="12" w:space="0"/>
              <w:bottom w:val="single" w:color="auto" w:sz="12" w:space="0"/>
            </w:tcBorders>
          </w:tcPr>
          <w:p>
            <w:pPr>
              <w:rPr>
                <w:rFonts w:ascii="Times New Roman" w:hAnsi="Times New Roman" w:cs="Times New Roman"/>
                <w:sz w:val="15"/>
                <w:szCs w:val="15"/>
              </w:rPr>
            </w:pPr>
            <w:r>
              <w:rPr>
                <w:rFonts w:ascii="Times New Roman" w:hAnsi="Times New Roman" w:cs="Times New Roman"/>
                <w:b/>
                <w:sz w:val="15"/>
                <w:szCs w:val="15"/>
              </w:rPr>
              <mc:AlternateContent>
                <mc:Choice Requires="wps">
                  <w:drawing>
                    <wp:anchor distT="0" distB="0" distL="114300" distR="114300" simplePos="0" relativeHeight="251784192" behindDoc="0" locked="0" layoutInCell="1" allowOverlap="1">
                      <wp:simplePos x="0" y="0"/>
                      <wp:positionH relativeFrom="column">
                        <wp:posOffset>290195</wp:posOffset>
                      </wp:positionH>
                      <wp:positionV relativeFrom="paragraph">
                        <wp:posOffset>4242435</wp:posOffset>
                      </wp:positionV>
                      <wp:extent cx="828040" cy="167005"/>
                      <wp:effectExtent l="0" t="0" r="10160" b="23495"/>
                      <wp:wrapNone/>
                      <wp:docPr id="31" name="圆角矩形 31"/>
                      <wp:cNvGraphicFramePr/>
                      <a:graphic xmlns:a="http://schemas.openxmlformats.org/drawingml/2006/main">
                        <a:graphicData uri="http://schemas.microsoft.com/office/word/2010/wordprocessingShape">
                          <wps:wsp>
                            <wps:cNvSpPr>
                              <a:spLocks noChangeArrowheads="1"/>
                            </wps:cNvSpPr>
                            <wps:spPr bwMode="auto">
                              <a:xfrm flipH="1">
                                <a:off x="0" y="0"/>
                                <a:ext cx="828040" cy="167005"/>
                              </a:xfrm>
                              <a:prstGeom prst="roundRect">
                                <a:avLst>
                                  <a:gd name="adj" fmla="val 27838"/>
                                </a:avLst>
                              </a:prstGeom>
                              <a:solidFill>
                                <a:srgbClr val="FFFFFF"/>
                              </a:solidFill>
                              <a:ln w="6350">
                                <a:solidFill>
                                  <a:srgbClr val="000000"/>
                                </a:solidFill>
                                <a:prstDash val="sysDash"/>
                                <a:bevel/>
                              </a:ln>
                            </wps:spPr>
                            <wps:txbx>
                              <w:txbxContent>
                                <w:p>
                                  <w:pPr>
                                    <w:adjustRightInd w:val="0"/>
                                    <w:snapToGrid w:val="0"/>
                                    <w:jc w:val="center"/>
                                    <w:rPr>
                                      <w:sz w:val="15"/>
                                      <w:szCs w:val="15"/>
                                    </w:rPr>
                                  </w:pPr>
                                  <w:r>
                                    <w:rPr>
                                      <w:rFonts w:hint="eastAsia"/>
                                      <w:sz w:val="15"/>
                                      <w:szCs w:val="15"/>
                                    </w:rPr>
                                    <w:t>国际营销案例研究</w:t>
                                  </w:r>
                                </w:p>
                                <w:p>
                                  <w:pPr>
                                    <w:adjustRightInd w:val="0"/>
                                    <w:snapToGrid w:val="0"/>
                                    <w:jc w:val="center"/>
                                    <w:rPr>
                                      <w:sz w:val="15"/>
                                      <w:szCs w:val="15"/>
                                    </w:rPr>
                                  </w:pPr>
                                </w:p>
                              </w:txbxContent>
                            </wps:txbx>
                            <wps:bodyPr rot="0" vert="horz" wrap="square" lIns="0" tIns="0" rIns="0" bIns="0" anchor="t" anchorCtr="0" upright="1">
                              <a:noAutofit/>
                            </wps:bodyPr>
                          </wps:wsp>
                        </a:graphicData>
                      </a:graphic>
                    </wp:anchor>
                  </w:drawing>
                </mc:Choice>
                <mc:Fallback>
                  <w:pict>
                    <v:roundrect id="_x0000_s1026" o:spid="_x0000_s1026" o:spt="2" style="position:absolute;left:0pt;flip:x;margin-left:22.85pt;margin-top:334.05pt;height:13.15pt;width:65.2pt;z-index:251784192;mso-width-relative:page;mso-height-relative:page;" fillcolor="#FFFFFF" filled="t" stroked="t" coordsize="21600,21600" arcsize="0.27837962962963" o:gfxdata="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">
                      <v:fill on="t" focussize="0,0"/>
                      <v:stroke weight="0.5pt" color="#000000" joinstyle="bevel" dashstyle="3 1"/>
                      <v:imagedata o:title=""/>
                      <o:lock v:ext="edit" aspectratio="f"/>
                      <v:textbox inset="0mm,0mm,0mm,0mm">
                        <w:txbxContent>
                          <w:p>
                            <w:pPr>
                              <w:adjustRightInd w:val="0"/>
                              <w:snapToGrid w:val="0"/>
                              <w:jc w:val="center"/>
                              <w:rPr>
                                <w:sz w:val="15"/>
                                <w:szCs w:val="15"/>
                              </w:rPr>
                            </w:pPr>
                            <w:r>
                              <w:rPr>
                                <w:rFonts w:hint="eastAsia"/>
                                <w:sz w:val="15"/>
                                <w:szCs w:val="15"/>
                              </w:rPr>
                              <w:t>国际营销案例研究</w:t>
                            </w:r>
                          </w:p>
                          <w:p>
                            <w:pPr>
                              <w:adjustRightInd w:val="0"/>
                              <w:snapToGrid w:val="0"/>
                              <w:jc w:val="center"/>
                              <w:rPr>
                                <w:sz w:val="15"/>
                                <w:szCs w:val="15"/>
                              </w:rPr>
                            </w:pPr>
                          </w:p>
                        </w:txbxContent>
                      </v:textbox>
                    </v:roundrect>
                  </w:pict>
                </mc:Fallback>
              </mc:AlternateContent>
            </w:r>
            <w:r>
              <w:rPr>
                <w:rFonts w:ascii="Times New Roman" w:hAnsi="Times New Roman" w:cs="Times New Roman"/>
                <w:szCs w:val="24"/>
              </w:rPr>
              <mc:AlternateContent>
                <mc:Choice Requires="wps">
                  <w:drawing>
                    <wp:anchor distT="0" distB="0" distL="114300" distR="114300" simplePos="0" relativeHeight="251783168" behindDoc="0" locked="0" layoutInCell="1" allowOverlap="1">
                      <wp:simplePos x="0" y="0"/>
                      <wp:positionH relativeFrom="column">
                        <wp:posOffset>59690</wp:posOffset>
                      </wp:positionH>
                      <wp:positionV relativeFrom="paragraph">
                        <wp:posOffset>1766570</wp:posOffset>
                      </wp:positionV>
                      <wp:extent cx="1254760" cy="6350"/>
                      <wp:effectExtent l="0" t="0" r="21590" b="31750"/>
                      <wp:wrapNone/>
                      <wp:docPr id="29" name="直接连接符 29"/>
                      <wp:cNvGraphicFramePr/>
                      <a:graphic xmlns:a="http://schemas.openxmlformats.org/drawingml/2006/main">
                        <a:graphicData uri="http://schemas.microsoft.com/office/word/2010/wordprocessingShape">
                          <wps:wsp>
                            <wps:cNvCnPr/>
                            <wps:spPr>
                              <a:xfrm flipV="1">
                                <a:off x="0" y="0"/>
                                <a:ext cx="1254760" cy="635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flip:y;margin-left:4.7pt;margin-top:139.1pt;height:0.5pt;width:98.8pt;z-index:251783168;mso-width-relative:page;mso-height-relative:page;" filled="f" stroked="t" coordsize="21600,21600" o:gfxdata="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GT/xCfYAAAA&#10;CQEAAA8AAAAAAAAAAQAgAAAAIgAAAGRycy9kb3ducmV2LnhtbFBLAQIUABQAAAAIAIdO4kCfPaaL&#10;5AEAAKoDAAAOAAAAAAAAAAEAIAAAACcBAABkcnMvZTJvRG9jLnhtbFBLBQYAAAAABgAGAFkBAAB9&#10;BQAAAAA=&#10;">
                      <v:fill on="f" focussize="0,0"/>
                      <v:stroke weight="1pt" color="#000000 [3213]" joinstyle="round"/>
                      <v:imagedata o:title=""/>
                      <o:lock v:ext="edit" aspectratio="f"/>
                    </v:line>
                  </w:pict>
                </mc:Fallback>
              </mc:AlternateContent>
            </w:r>
            <w:r>
              <w:rPr>
                <w:rFonts w:ascii="Times New Roman" w:hAnsi="Times New Roman" w:cs="Times New Roman"/>
                <w:szCs w:val="24"/>
              </w:rPr>
              <mc:AlternateContent>
                <mc:Choice Requires="wps">
                  <w:drawing>
                    <wp:anchor distT="0" distB="0" distL="114300" distR="114300" simplePos="0" relativeHeight="251781120" behindDoc="0" locked="0" layoutInCell="1" allowOverlap="1">
                      <wp:simplePos x="0" y="0"/>
                      <wp:positionH relativeFrom="column">
                        <wp:posOffset>186690</wp:posOffset>
                      </wp:positionH>
                      <wp:positionV relativeFrom="paragraph">
                        <wp:posOffset>467360</wp:posOffset>
                      </wp:positionV>
                      <wp:extent cx="717550" cy="179705"/>
                      <wp:effectExtent l="0" t="0" r="25400" b="10795"/>
                      <wp:wrapNone/>
                      <wp:docPr id="22" name="圆角矩形 22"/>
                      <wp:cNvGraphicFramePr/>
                      <a:graphic xmlns:a="http://schemas.openxmlformats.org/drawingml/2006/main">
                        <a:graphicData uri="http://schemas.microsoft.com/office/word/2010/wordprocessingShape">
                          <wps:wsp>
                            <wps:cNvSpPr>
                              <a:spLocks noChangeArrowheads="1"/>
                            </wps:cNvSpPr>
                            <wps:spPr bwMode="auto">
                              <a:xfrm flipH="1">
                                <a:off x="0" y="0"/>
                                <a:ext cx="717550" cy="179705"/>
                              </a:xfrm>
                              <a:prstGeom prst="roundRect">
                                <a:avLst>
                                  <a:gd name="adj" fmla="val 27838"/>
                                </a:avLst>
                              </a:prstGeom>
                              <a:solidFill>
                                <a:srgbClr val="FFFFFF"/>
                              </a:solidFill>
                              <a:ln w="6350">
                                <a:solidFill>
                                  <a:srgbClr val="000000"/>
                                </a:solidFill>
                                <a:bevel/>
                              </a:ln>
                            </wps:spPr>
                            <wps:txbx>
                              <w:txbxContent>
                                <w:p>
                                  <w:pPr>
                                    <w:adjustRightInd w:val="0"/>
                                    <w:snapToGrid w:val="0"/>
                                    <w:jc w:val="center"/>
                                    <w:rPr>
                                      <w:sz w:val="15"/>
                                      <w:szCs w:val="15"/>
                                    </w:rPr>
                                  </w:pPr>
                                  <w:r>
                                    <w:rPr>
                                      <w:rFonts w:hint="eastAsia"/>
                                      <w:sz w:val="15"/>
                                      <w:szCs w:val="15"/>
                                    </w:rPr>
                                    <w:t>形势与政策</w:t>
                                  </w:r>
                                </w:p>
                              </w:txbxContent>
                            </wps:txbx>
                            <wps:bodyPr rot="0" vert="horz" wrap="square" lIns="0" tIns="0" rIns="0" bIns="0" anchor="t" anchorCtr="0" upright="1">
                              <a:noAutofit/>
                            </wps:bodyPr>
                          </wps:wsp>
                        </a:graphicData>
                      </a:graphic>
                    </wp:anchor>
                  </w:drawing>
                </mc:Choice>
                <mc:Fallback>
                  <w:pict>
                    <v:roundrect id="_x0000_s1026" o:spid="_x0000_s1026" o:spt="2" style="position:absolute;left:0pt;flip:x;margin-left:14.7pt;margin-top:36.8pt;height:14.15pt;width:56.5pt;z-index:251781120;mso-width-relative:page;mso-height-relative:page;" fillcolor="#FFFFFF" filled="t" stroked="t" coordsize="21600,21600" arcsize="0.27837962962963" o:gfxdata="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DSgv2r2AAAAAkB&#10;AAAPAAAAAAAAAAEAIAAAACIAAABkcnMvZG93bnJldi54bWxQSwECFAAUAAAACACHTuJAm5IihFQC&#10;AACfBAAADgAAAAAAAAABACAAAAAnAQAAZHJzL2Uyb0RvYy54bWxQSwUGAAAAAAYABgBZAQAA7QUA&#10;AAAA&#10;">
                      <v:fill on="t" focussize="0,0"/>
                      <v:stroke weight="0.5pt" color="#000000" joinstyle="bevel"/>
                      <v:imagedata o:title=""/>
                      <o:lock v:ext="edit" aspectratio="f"/>
                      <v:textbox inset="0mm,0mm,0mm,0mm">
                        <w:txbxContent>
                          <w:p>
                            <w:pPr>
                              <w:adjustRightInd w:val="0"/>
                              <w:snapToGrid w:val="0"/>
                              <w:jc w:val="center"/>
                              <w:rPr>
                                <w:sz w:val="15"/>
                                <w:szCs w:val="15"/>
                              </w:rPr>
                            </w:pPr>
                            <w:r>
                              <w:rPr>
                                <w:rFonts w:hint="eastAsia"/>
                                <w:sz w:val="15"/>
                                <w:szCs w:val="15"/>
                              </w:rPr>
                              <w:t>形势与政策</w:t>
                            </w:r>
                          </w:p>
                        </w:txbxContent>
                      </v:textbox>
                    </v:roundrect>
                  </w:pict>
                </mc:Fallback>
              </mc:AlternateContent>
            </w:r>
          </w:p>
        </w:tc>
        <w:tc>
          <w:tcPr>
            <w:tcW w:w="1772" w:type="dxa"/>
            <w:tcBorders>
              <w:top w:val="single" w:color="auto" w:sz="12" w:space="0"/>
              <w:bottom w:val="single" w:color="auto" w:sz="12" w:space="0"/>
            </w:tcBorders>
          </w:tcPr>
          <w:p>
            <w:pPr>
              <w:rPr>
                <w:rFonts w:ascii="Times New Roman" w:hAnsi="Times New Roman" w:cs="Times New Roman"/>
                <w:sz w:val="15"/>
                <w:szCs w:val="15"/>
              </w:rPr>
            </w:pPr>
            <w:r>
              <w:rPr>
                <w:rFonts w:ascii="Times New Roman" w:hAnsi="Times New Roman" w:cs="Times New Roman"/>
                <w:szCs w:val="24"/>
              </w:rPr>
              <mc:AlternateContent>
                <mc:Choice Requires="wps">
                  <w:drawing>
                    <wp:anchor distT="0" distB="0" distL="114300" distR="114300" simplePos="0" relativeHeight="251767808" behindDoc="0" locked="0" layoutInCell="1" allowOverlap="1">
                      <wp:simplePos x="0" y="0"/>
                      <wp:positionH relativeFrom="column">
                        <wp:posOffset>176530</wp:posOffset>
                      </wp:positionH>
                      <wp:positionV relativeFrom="paragraph">
                        <wp:posOffset>1766570</wp:posOffset>
                      </wp:positionV>
                      <wp:extent cx="0" cy="2990850"/>
                      <wp:effectExtent l="57150" t="19050" r="76200" b="76200"/>
                      <wp:wrapNone/>
                      <wp:docPr id="253" name="直接连接符 253"/>
                      <wp:cNvGraphicFramePr/>
                      <a:graphic xmlns:a="http://schemas.openxmlformats.org/drawingml/2006/main">
                        <a:graphicData uri="http://schemas.microsoft.com/office/word/2010/wordprocessingShape">
                          <wps:wsp>
                            <wps:cNvCnPr/>
                            <wps:spPr>
                              <a:xfrm>
                                <a:off x="0" y="0"/>
                                <a:ext cx="0" cy="2990850"/>
                              </a:xfrm>
                              <a:prstGeom prst="line">
                                <a:avLst/>
                              </a:prstGeom>
                              <a:ln w="12700"/>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id="_x0000_s1026" o:spid="_x0000_s1026" o:spt="20" style="position:absolute;left:0pt;margin-left:13.9pt;margin-top:139.1pt;height:235.5pt;width:0pt;z-index:251767808;mso-width-relative:page;mso-height-relative:page;" filled="f" stroked="t" coordsize="21600,21600" o:gfxdata="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DQc&#10;u47YAAAACQEAAA8AAAAAAAAAAQAgAAAAIgAAAGRycy9kb3ducmV2LnhtbFBLAQIUABQAAAAIAIdO&#10;4kA3BzSlIwIAAEsEAAAOAAAAAAAAAAEAIAAAACcBAABkcnMvZTJvRG9jLnhtbFBLBQYAAAAABgAG&#10;AFkBAAC8BQAAAAA=&#10;">
                      <v:fill on="f" focussize="0,0"/>
                      <v:stroke weight="1pt" color="#000000 [3200]" joinstyle="round"/>
                      <v:imagedata o:title=""/>
                      <o:lock v:ext="edit" aspectratio="f"/>
                      <v:shadow on="t" color="#000000" opacity="24903f" offset="0pt,1.5748031496063pt" origin="0f,32768f" matrix="65536f,0f,0f,65536f"/>
                    </v:line>
                  </w:pict>
                </mc:Fallback>
              </mc:AlternateContent>
            </w:r>
            <w:r>
              <w:rPr>
                <w:rFonts w:ascii="Times New Roman" w:hAnsi="Times New Roman" w:cs="Times New Roman"/>
                <w:szCs w:val="24"/>
              </w:rPr>
              <mc:AlternateContent>
                <mc:Choice Requires="wps">
                  <w:drawing>
                    <wp:anchor distT="0" distB="0" distL="114300" distR="114300" simplePos="0" relativeHeight="251770880" behindDoc="0" locked="0" layoutInCell="1" allowOverlap="1">
                      <wp:simplePos x="0" y="0"/>
                      <wp:positionH relativeFrom="column">
                        <wp:posOffset>398780</wp:posOffset>
                      </wp:positionH>
                      <wp:positionV relativeFrom="paragraph">
                        <wp:posOffset>2749550</wp:posOffset>
                      </wp:positionV>
                      <wp:extent cx="400050" cy="508000"/>
                      <wp:effectExtent l="0" t="0" r="19050" b="25400"/>
                      <wp:wrapNone/>
                      <wp:docPr id="257" name="圆角矩形 257"/>
                      <wp:cNvGraphicFramePr/>
                      <a:graphic xmlns:a="http://schemas.openxmlformats.org/drawingml/2006/main">
                        <a:graphicData uri="http://schemas.microsoft.com/office/word/2010/wordprocessingShape">
                          <wps:wsp>
                            <wps:cNvSpPr>
                              <a:spLocks noChangeArrowheads="1"/>
                            </wps:cNvSpPr>
                            <wps:spPr bwMode="auto">
                              <a:xfrm flipH="1">
                                <a:off x="0" y="0"/>
                                <a:ext cx="400050" cy="508000"/>
                              </a:xfrm>
                              <a:prstGeom prst="roundRect">
                                <a:avLst>
                                  <a:gd name="adj" fmla="val 27838"/>
                                </a:avLst>
                              </a:prstGeom>
                              <a:solidFill>
                                <a:srgbClr val="FFFFFF"/>
                              </a:solidFill>
                              <a:ln w="6350">
                                <a:solidFill>
                                  <a:srgbClr val="000000"/>
                                </a:solidFill>
                                <a:bevel/>
                              </a:ln>
                            </wps:spPr>
                            <wps:txbx>
                              <w:txbxContent>
                                <w:p>
                                  <w:pPr>
                                    <w:adjustRightInd w:val="0"/>
                                    <w:snapToGrid w:val="0"/>
                                    <w:jc w:val="center"/>
                                    <w:rPr>
                                      <w:sz w:val="15"/>
                                      <w:szCs w:val="15"/>
                                    </w:rPr>
                                  </w:pPr>
                                  <w:r>
                                    <w:rPr>
                                      <w:rFonts w:hint="eastAsia"/>
                                      <w:sz w:val="15"/>
                                      <w:szCs w:val="15"/>
                                    </w:rPr>
                                    <w:t>毕业实习、毕业论文</w:t>
                                  </w:r>
                                </w:p>
                              </w:txbxContent>
                            </wps:txbx>
                            <wps:bodyPr rot="0" vert="horz" wrap="square" lIns="0" tIns="0" rIns="0" bIns="0" anchor="t" anchorCtr="0" upright="1">
                              <a:noAutofit/>
                            </wps:bodyPr>
                          </wps:wsp>
                        </a:graphicData>
                      </a:graphic>
                    </wp:anchor>
                  </w:drawing>
                </mc:Choice>
                <mc:Fallback>
                  <w:pict>
                    <v:roundrect id="_x0000_s1026" o:spid="_x0000_s1026" o:spt="2" style="position:absolute;left:0pt;flip:x;margin-left:31.4pt;margin-top:216.5pt;height:40pt;width:31.5pt;z-index:251770880;mso-width-relative:page;mso-height-relative:page;" fillcolor="#FFFFFF" filled="t" stroked="t" coordsize="21600,21600" arcsize="0.27837962962963" o:gfxdata="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BwoNk42AAAAAoB&#10;AAAPAAAAAAAAAAEAIAAAACIAAABkcnMvZG93bnJldi54bWxQSwECFAAUAAAACACHTuJAH9/2clQC&#10;AAChBAAADgAAAAAAAAABACAAAAAnAQAAZHJzL2Uyb0RvYy54bWxQSwUGAAAAAAYABgBZAQAA7QUA&#10;AAAA&#10;">
                      <v:fill on="t" focussize="0,0"/>
                      <v:stroke weight="0.5pt" color="#000000" joinstyle="bevel"/>
                      <v:imagedata o:title=""/>
                      <o:lock v:ext="edit" aspectratio="f"/>
                      <v:textbox inset="0mm,0mm,0mm,0mm">
                        <w:txbxContent>
                          <w:p>
                            <w:pPr>
                              <w:adjustRightInd w:val="0"/>
                              <w:snapToGrid w:val="0"/>
                              <w:jc w:val="center"/>
                              <w:rPr>
                                <w:sz w:val="15"/>
                                <w:szCs w:val="15"/>
                              </w:rPr>
                            </w:pPr>
                            <w:r>
                              <w:rPr>
                                <w:rFonts w:hint="eastAsia"/>
                                <w:sz w:val="15"/>
                                <w:szCs w:val="15"/>
                              </w:rPr>
                              <w:t>毕业实习、毕业论文</w:t>
                            </w:r>
                          </w:p>
                        </w:txbxContent>
                      </v:textbox>
                    </v:roundrect>
                  </w:pict>
                </mc:Fallback>
              </mc:AlternateContent>
            </w:r>
            <w:r>
              <w:rPr>
                <w:rFonts w:ascii="Times New Roman" w:hAnsi="Times New Roman" w:cs="Times New Roman"/>
                <w:szCs w:val="24"/>
              </w:rPr>
              <mc:AlternateContent>
                <mc:Choice Requires="wps">
                  <w:drawing>
                    <wp:anchor distT="0" distB="0" distL="114300" distR="114300" simplePos="0" relativeHeight="251769856" behindDoc="0" locked="0" layoutInCell="1" allowOverlap="1">
                      <wp:simplePos x="0" y="0"/>
                      <wp:positionH relativeFrom="column">
                        <wp:posOffset>179070</wp:posOffset>
                      </wp:positionH>
                      <wp:positionV relativeFrom="paragraph">
                        <wp:posOffset>3006090</wp:posOffset>
                      </wp:positionV>
                      <wp:extent cx="219710" cy="0"/>
                      <wp:effectExtent l="0" t="76200" r="27940" b="95250"/>
                      <wp:wrapNone/>
                      <wp:docPr id="255" name="直接箭头连接符 255"/>
                      <wp:cNvGraphicFramePr/>
                      <a:graphic xmlns:a="http://schemas.openxmlformats.org/drawingml/2006/main">
                        <a:graphicData uri="http://schemas.microsoft.com/office/word/2010/wordprocessingShape">
                          <wps:wsp>
                            <wps:cNvCnPr>
                              <a:cxnSpLocks noChangeShapeType="1"/>
                            </wps:cNvCnPr>
                            <wps:spPr bwMode="auto">
                              <a:xfrm>
                                <a:off x="0" y="0"/>
                                <a:ext cx="219710" cy="0"/>
                              </a:xfrm>
                              <a:prstGeom prst="straightConnector1">
                                <a:avLst/>
                              </a:prstGeom>
                              <a:noFill/>
                              <a:ln w="12700">
                                <a:solidFill>
                                  <a:srgbClr val="000000"/>
                                </a:solidFill>
                                <a:bevel/>
                                <a:tailEnd type="stealth" w="med" len="med"/>
                              </a:ln>
                            </wps:spPr>
                            <wps:bodyPr/>
                          </wps:wsp>
                        </a:graphicData>
                      </a:graphic>
                    </wp:anchor>
                  </w:drawing>
                </mc:Choice>
                <mc:Fallback>
                  <w:pict>
                    <v:shape id="_x0000_s1026" o:spid="_x0000_s1026" o:spt="32" type="#_x0000_t32" style="position:absolute;left:0pt;margin-left:14.1pt;margin-top:236.7pt;height:0pt;width:17.3pt;z-index:251769856;mso-width-relative:page;mso-height-relative:page;" filled="f" stroked="t" coordsize="21600,21600" o:gfxdata="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FRvUOvXAAAACQEAAA8AAAAAAAAAAQAg&#10;AAAAIgAAAGRycy9kb3ducmV2LnhtbFBLAQIUABQAAAAIAIdO4kDXyR1PDwIAAO8DAAAOAAAAAAAA&#10;AAEAIAAAACYBAABkcnMvZTJvRG9jLnhtbFBLBQYAAAAABgAGAFkBAACnBQAAAAA=&#10;">
                      <v:fill on="f" focussize="0,0"/>
                      <v:stroke weight="1pt" color="#000000" joinstyle="bevel" endarrow="classic"/>
                      <v:imagedata o:title=""/>
                      <o:lock v:ext="edit" aspectratio="f"/>
                    </v:shape>
                  </w:pict>
                </mc:Fallback>
              </mc:AlternateContent>
            </w:r>
            <w:r>
              <w:rPr>
                <w:rFonts w:ascii="Times New Roman" w:hAnsi="Times New Roman" w:cs="Times New Roman"/>
                <w:szCs w:val="24"/>
              </w:rPr>
              <mc:AlternateContent>
                <mc:Choice Requires="wps">
                  <w:drawing>
                    <wp:anchor distT="0" distB="0" distL="114300" distR="114300" simplePos="0" relativeHeight="251693056" behindDoc="0" locked="0" layoutInCell="1" allowOverlap="1">
                      <wp:simplePos x="0" y="0"/>
                      <wp:positionH relativeFrom="column">
                        <wp:posOffset>176530</wp:posOffset>
                      </wp:positionH>
                      <wp:positionV relativeFrom="paragraph">
                        <wp:posOffset>451485</wp:posOffset>
                      </wp:positionV>
                      <wp:extent cx="654050" cy="179705"/>
                      <wp:effectExtent l="0" t="0" r="12700" b="10795"/>
                      <wp:wrapNone/>
                      <wp:docPr id="186" name="圆角矩形 186"/>
                      <wp:cNvGraphicFramePr/>
                      <a:graphic xmlns:a="http://schemas.openxmlformats.org/drawingml/2006/main">
                        <a:graphicData uri="http://schemas.microsoft.com/office/word/2010/wordprocessingShape">
                          <wps:wsp>
                            <wps:cNvSpPr>
                              <a:spLocks noChangeArrowheads="1"/>
                            </wps:cNvSpPr>
                            <wps:spPr bwMode="auto">
                              <a:xfrm flipH="1">
                                <a:off x="0" y="0"/>
                                <a:ext cx="654050" cy="179705"/>
                              </a:xfrm>
                              <a:prstGeom prst="roundRect">
                                <a:avLst>
                                  <a:gd name="adj" fmla="val 27838"/>
                                </a:avLst>
                              </a:prstGeom>
                              <a:solidFill>
                                <a:srgbClr val="FFFFFF"/>
                              </a:solidFill>
                              <a:ln w="6350">
                                <a:solidFill>
                                  <a:srgbClr val="000000"/>
                                </a:solidFill>
                                <a:bevel/>
                              </a:ln>
                            </wps:spPr>
                            <wps:txbx>
                              <w:txbxContent>
                                <w:p>
                                  <w:pPr>
                                    <w:adjustRightInd w:val="0"/>
                                    <w:snapToGrid w:val="0"/>
                                    <w:jc w:val="center"/>
                                    <w:rPr>
                                      <w:sz w:val="15"/>
                                      <w:szCs w:val="15"/>
                                    </w:rPr>
                                  </w:pPr>
                                  <w:r>
                                    <w:rPr>
                                      <w:rFonts w:hint="eastAsia"/>
                                      <w:sz w:val="15"/>
                                      <w:szCs w:val="15"/>
                                    </w:rPr>
                                    <w:t>形势与政策</w:t>
                                  </w:r>
                                </w:p>
                              </w:txbxContent>
                            </wps:txbx>
                            <wps:bodyPr rot="0" vert="horz" wrap="square" lIns="0" tIns="0" rIns="0" bIns="0" anchor="t" anchorCtr="0" upright="1">
                              <a:noAutofit/>
                            </wps:bodyPr>
                          </wps:wsp>
                        </a:graphicData>
                      </a:graphic>
                    </wp:anchor>
                  </w:drawing>
                </mc:Choice>
                <mc:Fallback>
                  <w:pict>
                    <v:roundrect id="_x0000_s1026" o:spid="_x0000_s1026" o:spt="2" style="position:absolute;left:0pt;flip:x;margin-left:13.9pt;margin-top:35.55pt;height:14.15pt;width:51.5pt;z-index:251693056;mso-width-relative:page;mso-height-relative:page;" fillcolor="#FFFFFF" filled="t" stroked="t" coordsize="21600,21600" arcsize="0.27837962962963" o:gfxdata="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CfCwkrXAAAACAEA&#10;AA8AAAAAAAAAAQAgAAAAIgAAAGRycy9kb3ducmV2LnhtbFBLAQIUABQAAAAIAIdO4kAoTY3hVAIA&#10;AKEEAAAOAAAAAAAAAAEAIAAAACYBAABkcnMvZTJvRG9jLnhtbFBLBQYAAAAABgAGAFkBAADsBQAA&#10;AAA=&#10;">
                      <v:fill on="t" focussize="0,0"/>
                      <v:stroke weight="0.5pt" color="#000000" joinstyle="bevel"/>
                      <v:imagedata o:title=""/>
                      <o:lock v:ext="edit" aspectratio="f"/>
                      <v:textbox inset="0mm,0mm,0mm,0mm">
                        <w:txbxContent>
                          <w:p>
                            <w:pPr>
                              <w:adjustRightInd w:val="0"/>
                              <w:snapToGrid w:val="0"/>
                              <w:jc w:val="center"/>
                              <w:rPr>
                                <w:sz w:val="15"/>
                                <w:szCs w:val="15"/>
                              </w:rPr>
                            </w:pPr>
                            <w:r>
                              <w:rPr>
                                <w:rFonts w:hint="eastAsia"/>
                                <w:sz w:val="15"/>
                                <w:szCs w:val="15"/>
                              </w:rPr>
                              <w:t>形势与政策</w:t>
                            </w:r>
                          </w:p>
                        </w:txbxContent>
                      </v:textbox>
                    </v:roundrect>
                  </w:pict>
                </mc:Fallback>
              </mc:AlternateContent>
            </w:r>
          </w:p>
        </w:tc>
      </w:tr>
    </w:tbl>
    <w:p>
      <w:pPr>
        <w:spacing w:line="360" w:lineRule="auto"/>
        <w:rPr>
          <w:rFonts w:ascii="Times New Roman" w:hAnsi="Times New Roman" w:cs="Times New Roman"/>
        </w:rPr>
        <w:sectPr>
          <w:pgSz w:w="16838" w:h="11906" w:orient="landscape"/>
          <w:pgMar w:top="426" w:right="1440" w:bottom="709" w:left="1440" w:header="851" w:footer="992" w:gutter="0"/>
          <w:cols w:space="425" w:num="1"/>
          <w:docGrid w:type="lines" w:linePitch="312" w:charSpace="0"/>
        </w:sectPr>
      </w:pPr>
    </w:p>
    <w:p>
      <w:pPr>
        <w:spacing w:before="156" w:beforeLines="50" w:after="156" w:afterLines="50"/>
        <w:rPr>
          <w:rFonts w:ascii="Times New Roman" w:hAnsi="Times New Roman" w:cs="Times New Roman"/>
          <w:b/>
          <w:sz w:val="24"/>
          <w:szCs w:val="24"/>
        </w:rPr>
      </w:pPr>
      <w:r>
        <w:rPr>
          <w:rFonts w:ascii="Times New Roman" w:hAnsi="Times New Roman" w:cs="Times New Roman"/>
          <w:b/>
          <w:sz w:val="24"/>
          <w:szCs w:val="24"/>
        </w:rPr>
        <w:t>四、专业核心课程</w:t>
      </w:r>
    </w:p>
    <w:p>
      <w:pPr>
        <w:pStyle w:val="88"/>
        <w:spacing w:line="460" w:lineRule="exact"/>
        <w:ind w:firstLine="420"/>
        <w:rPr>
          <w:rFonts w:eastAsiaTheme="minorEastAsia"/>
        </w:rPr>
      </w:pPr>
      <w:r>
        <w:rPr>
          <w:rFonts w:eastAsiaTheme="minorEastAsia"/>
        </w:rPr>
        <w:t>综合商务英语、商务英语读写、商务英语听说、中西文化交流导论、英美文学导论、英语语言学导论、英语演讲与辩论、商务导论、经济学基础、</w:t>
      </w:r>
      <w:r>
        <w:rPr>
          <w:rFonts w:hint="eastAsia" w:eastAsiaTheme="minorEastAsia"/>
        </w:rPr>
        <w:t>管理学导论、</w:t>
      </w:r>
      <w:r>
        <w:rPr>
          <w:rFonts w:eastAsiaTheme="minorEastAsia"/>
        </w:rPr>
        <w:t>国际市场营销、国际贸易理论与实务、</w:t>
      </w:r>
      <w:r>
        <w:rPr>
          <w:rFonts w:hint="eastAsia" w:eastAsiaTheme="minorEastAsia"/>
        </w:rPr>
        <w:t>论文写作指导</w:t>
      </w:r>
      <w:r>
        <w:rPr>
          <w:rFonts w:eastAsiaTheme="minorEastAsia"/>
        </w:rPr>
        <w:t>等。</w:t>
      </w:r>
    </w:p>
    <w:p>
      <w:pPr>
        <w:spacing w:before="156" w:beforeLines="50" w:after="156" w:afterLines="50"/>
        <w:rPr>
          <w:rFonts w:ascii="Times New Roman" w:hAnsi="Times New Roman" w:cs="Times New Roman"/>
          <w:b/>
          <w:sz w:val="24"/>
          <w:szCs w:val="24"/>
        </w:rPr>
      </w:pPr>
      <w:r>
        <w:rPr>
          <w:rFonts w:ascii="Times New Roman" w:hAnsi="Times New Roman" w:cs="Times New Roman"/>
          <w:b/>
          <w:sz w:val="24"/>
          <w:szCs w:val="24"/>
        </w:rPr>
        <w:t>五、跨学科课程</w:t>
      </w:r>
    </w:p>
    <w:p>
      <w:pPr>
        <w:pStyle w:val="88"/>
        <w:spacing w:line="460" w:lineRule="exact"/>
        <w:ind w:firstLine="420"/>
        <w:rPr>
          <w:rFonts w:eastAsiaTheme="minorEastAsia"/>
        </w:rPr>
      </w:pPr>
      <w:r>
        <w:rPr>
          <w:rFonts w:eastAsiaTheme="minorEastAsia"/>
        </w:rPr>
        <w:t>商务翻译、商务英语口译、国际商务谈判、国际商务函电等。</w:t>
      </w:r>
    </w:p>
    <w:p>
      <w:pPr>
        <w:spacing w:before="156" w:beforeLines="50" w:after="156" w:afterLines="50"/>
        <w:rPr>
          <w:rFonts w:ascii="Times New Roman" w:hAnsi="Times New Roman" w:cs="Times New Roman"/>
          <w:b/>
          <w:sz w:val="24"/>
          <w:szCs w:val="24"/>
        </w:rPr>
      </w:pPr>
      <w:r>
        <w:rPr>
          <w:rFonts w:ascii="Times New Roman" w:hAnsi="Times New Roman" w:cs="Times New Roman"/>
          <w:b/>
          <w:sz w:val="24"/>
          <w:szCs w:val="24"/>
        </w:rPr>
        <w:t>六、科教/产教融合课程</w:t>
      </w:r>
      <w:bookmarkStart w:id="0" w:name="_GoBack"/>
      <w:bookmarkEnd w:id="0"/>
    </w:p>
    <w:p>
      <w:pPr>
        <w:pStyle w:val="88"/>
        <w:spacing w:line="460" w:lineRule="exact"/>
        <w:ind w:firstLine="420"/>
        <w:rPr>
          <w:rFonts w:eastAsiaTheme="minorEastAsia"/>
        </w:rPr>
      </w:pPr>
      <w:r>
        <w:rPr>
          <w:rFonts w:eastAsiaTheme="minorEastAsia"/>
        </w:rPr>
        <w:t>企业营销策划、跨境电</w:t>
      </w:r>
      <w:r>
        <w:rPr>
          <w:rFonts w:hint="eastAsia" w:eastAsiaTheme="minorEastAsia"/>
        </w:rPr>
        <w:t>子商务</w:t>
      </w:r>
      <w:r>
        <w:rPr>
          <w:rFonts w:eastAsiaTheme="minorEastAsia"/>
        </w:rPr>
        <w:t>实训、能源行业英语等。</w:t>
      </w:r>
    </w:p>
    <w:p>
      <w:pPr>
        <w:spacing w:before="156" w:beforeLines="50" w:after="156" w:afterLines="50"/>
        <w:rPr>
          <w:rFonts w:ascii="Times New Roman" w:hAnsi="Times New Roman" w:cs="Times New Roman"/>
          <w:b/>
          <w:sz w:val="24"/>
          <w:szCs w:val="24"/>
        </w:rPr>
      </w:pPr>
      <w:r>
        <w:rPr>
          <w:rFonts w:ascii="Times New Roman" w:hAnsi="Times New Roman" w:cs="Times New Roman"/>
          <w:b/>
          <w:sz w:val="24"/>
          <w:szCs w:val="24"/>
        </w:rPr>
        <w:t>七、毕业学分要求</w:t>
      </w:r>
    </w:p>
    <w:p>
      <w:pPr>
        <w:spacing w:line="360" w:lineRule="auto"/>
        <w:ind w:firstLine="482" w:firstLineChars="200"/>
        <w:jc w:val="center"/>
        <w:rPr>
          <w:rFonts w:ascii="Times New Roman" w:hAnsi="Times New Roman" w:cs="Times New Roman"/>
          <w:b/>
          <w:bCs/>
        </w:rPr>
      </w:pPr>
      <w:r>
        <w:rPr>
          <w:rFonts w:ascii="Times New Roman" w:hAnsi="Times New Roman" w:cs="Times New Roman"/>
          <w:b/>
          <w:bCs/>
          <w:kern w:val="10"/>
          <w:sz w:val="24"/>
          <w:szCs w:val="24"/>
        </w:rPr>
        <w:t>学分和学时分配比例表</w:t>
      </w:r>
    </w:p>
    <w:tbl>
      <w:tblPr>
        <w:tblStyle w:val="32"/>
        <w:tblW w:w="87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3"/>
        <w:gridCol w:w="1444"/>
        <w:gridCol w:w="771"/>
        <w:gridCol w:w="935"/>
        <w:gridCol w:w="992"/>
        <w:gridCol w:w="1417"/>
        <w:gridCol w:w="1418"/>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3" w:hRule="atLeast"/>
          <w:jc w:val="center"/>
        </w:trPr>
        <w:tc>
          <w:tcPr>
            <w:tcW w:w="2738" w:type="dxa"/>
            <w:gridSpan w:val="3"/>
            <w:tcBorders>
              <w:tl2br w:val="nil"/>
              <w:tr2bl w:val="nil"/>
            </w:tcBorders>
            <w:vAlign w:val="center"/>
          </w:tcPr>
          <w:p>
            <w:pPr>
              <w:jc w:val="center"/>
              <w:rPr>
                <w:rFonts w:ascii="Times New Roman" w:hAnsi="Times New Roman" w:cs="Times New Roman"/>
                <w:b/>
                <w:bCs/>
                <w:sz w:val="20"/>
                <w:szCs w:val="20"/>
              </w:rPr>
            </w:pPr>
            <w:r>
              <w:rPr>
                <w:rFonts w:ascii="Times New Roman" w:hAnsi="Times New Roman" w:cs="Times New Roman"/>
                <w:b/>
                <w:bCs/>
                <w:sz w:val="20"/>
                <w:szCs w:val="20"/>
              </w:rPr>
              <w:t>类别</w:t>
            </w:r>
          </w:p>
        </w:tc>
        <w:tc>
          <w:tcPr>
            <w:tcW w:w="935" w:type="dxa"/>
            <w:tcBorders>
              <w:tl2br w:val="nil"/>
              <w:tr2bl w:val="nil"/>
            </w:tcBorders>
            <w:vAlign w:val="center"/>
          </w:tcPr>
          <w:p>
            <w:pPr>
              <w:jc w:val="center"/>
              <w:rPr>
                <w:rFonts w:ascii="Times New Roman" w:hAnsi="Times New Roman" w:cs="Times New Roman"/>
                <w:b/>
                <w:bCs/>
                <w:sz w:val="20"/>
                <w:szCs w:val="20"/>
              </w:rPr>
            </w:pPr>
            <w:r>
              <w:rPr>
                <w:rFonts w:ascii="Times New Roman" w:hAnsi="Times New Roman" w:cs="Times New Roman"/>
                <w:b/>
                <w:bCs/>
                <w:sz w:val="20"/>
                <w:szCs w:val="20"/>
              </w:rPr>
              <w:t>学分数</w:t>
            </w:r>
          </w:p>
        </w:tc>
        <w:tc>
          <w:tcPr>
            <w:tcW w:w="992" w:type="dxa"/>
            <w:tcBorders>
              <w:tl2br w:val="nil"/>
              <w:tr2bl w:val="nil"/>
            </w:tcBorders>
            <w:vAlign w:val="center"/>
          </w:tcPr>
          <w:p>
            <w:pPr>
              <w:jc w:val="center"/>
              <w:rPr>
                <w:rFonts w:ascii="Times New Roman" w:hAnsi="Times New Roman" w:cs="Times New Roman"/>
                <w:b/>
                <w:bCs/>
                <w:sz w:val="20"/>
                <w:szCs w:val="20"/>
              </w:rPr>
            </w:pPr>
            <w:r>
              <w:rPr>
                <w:rFonts w:ascii="Times New Roman" w:hAnsi="Times New Roman" w:cs="Times New Roman"/>
                <w:b/>
                <w:bCs/>
                <w:sz w:val="20"/>
                <w:szCs w:val="20"/>
              </w:rPr>
              <w:t>理论学时数</w:t>
            </w:r>
          </w:p>
        </w:tc>
        <w:tc>
          <w:tcPr>
            <w:tcW w:w="1417" w:type="dxa"/>
            <w:tcBorders>
              <w:tl2br w:val="nil"/>
              <w:tr2bl w:val="nil"/>
            </w:tcBorders>
          </w:tcPr>
          <w:p>
            <w:pPr>
              <w:jc w:val="center"/>
              <w:rPr>
                <w:rFonts w:ascii="Times New Roman" w:hAnsi="Times New Roman" w:cs="Times New Roman"/>
                <w:b/>
                <w:bCs/>
                <w:sz w:val="20"/>
                <w:szCs w:val="20"/>
              </w:rPr>
            </w:pPr>
            <w:r>
              <w:rPr>
                <w:rFonts w:ascii="Times New Roman" w:hAnsi="Times New Roman" w:cs="Times New Roman"/>
                <w:b/>
                <w:bCs/>
                <w:sz w:val="20"/>
                <w:szCs w:val="20"/>
              </w:rPr>
              <w:t>实践（含课内实践学时数）</w:t>
            </w:r>
          </w:p>
        </w:tc>
        <w:tc>
          <w:tcPr>
            <w:tcW w:w="1418" w:type="dxa"/>
            <w:tcBorders>
              <w:tl2br w:val="nil"/>
              <w:tr2bl w:val="nil"/>
            </w:tcBorders>
            <w:vAlign w:val="center"/>
          </w:tcPr>
          <w:p>
            <w:pPr>
              <w:jc w:val="center"/>
              <w:rPr>
                <w:rFonts w:ascii="Times New Roman" w:hAnsi="Times New Roman" w:cs="Times New Roman"/>
                <w:b/>
                <w:bCs/>
                <w:sz w:val="20"/>
                <w:szCs w:val="20"/>
              </w:rPr>
            </w:pPr>
            <w:r>
              <w:rPr>
                <w:rFonts w:ascii="Times New Roman" w:hAnsi="Times New Roman" w:cs="Times New Roman"/>
                <w:b/>
                <w:bCs/>
                <w:sz w:val="20"/>
                <w:szCs w:val="20"/>
              </w:rPr>
              <w:t>学分比（%）</w:t>
            </w:r>
          </w:p>
        </w:tc>
        <w:tc>
          <w:tcPr>
            <w:tcW w:w="1276" w:type="dxa"/>
            <w:tcBorders>
              <w:tl2br w:val="nil"/>
              <w:tr2bl w:val="nil"/>
            </w:tcBorders>
            <w:vAlign w:val="center"/>
          </w:tcPr>
          <w:p>
            <w:pPr>
              <w:jc w:val="center"/>
              <w:rPr>
                <w:rFonts w:ascii="Times New Roman" w:hAnsi="Times New Roman" w:cs="Times New Roman"/>
                <w:b/>
                <w:bCs/>
                <w:sz w:val="20"/>
                <w:szCs w:val="20"/>
              </w:rPr>
            </w:pPr>
            <w:r>
              <w:rPr>
                <w:rFonts w:ascii="Times New Roman" w:hAnsi="Times New Roman" w:cs="Times New Roman"/>
                <w:b/>
                <w:bCs/>
                <w:sz w:val="20"/>
                <w:szCs w:val="20"/>
              </w:rPr>
              <w:t>学时比（%）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2" w:hRule="atLeast"/>
          <w:jc w:val="center"/>
        </w:trPr>
        <w:tc>
          <w:tcPr>
            <w:tcW w:w="523" w:type="dxa"/>
            <w:vMerge w:val="restart"/>
            <w:tcBorders>
              <w:tl2br w:val="nil"/>
              <w:tr2bl w:val="nil"/>
            </w:tcBorders>
            <w:vAlign w:val="center"/>
          </w:tcPr>
          <w:p>
            <w:pPr>
              <w:jc w:val="center"/>
              <w:rPr>
                <w:rFonts w:ascii="Times New Roman" w:hAnsi="Times New Roman" w:cs="Times New Roman"/>
                <w:sz w:val="20"/>
                <w:szCs w:val="20"/>
              </w:rPr>
            </w:pPr>
            <w:r>
              <w:rPr>
                <w:rFonts w:ascii="Times New Roman" w:hAnsi="Times New Roman" w:cs="Times New Roman"/>
                <w:sz w:val="20"/>
                <w:szCs w:val="20"/>
              </w:rPr>
              <w:t>理</w:t>
            </w:r>
          </w:p>
          <w:p>
            <w:pPr>
              <w:jc w:val="center"/>
              <w:rPr>
                <w:rFonts w:ascii="Times New Roman" w:hAnsi="Times New Roman" w:cs="Times New Roman"/>
                <w:sz w:val="20"/>
                <w:szCs w:val="20"/>
              </w:rPr>
            </w:pPr>
            <w:r>
              <w:rPr>
                <w:rFonts w:ascii="Times New Roman" w:hAnsi="Times New Roman" w:cs="Times New Roman"/>
                <w:sz w:val="20"/>
                <w:szCs w:val="20"/>
              </w:rPr>
              <w:t>论</w:t>
            </w:r>
          </w:p>
          <w:p>
            <w:pPr>
              <w:jc w:val="center"/>
              <w:rPr>
                <w:rFonts w:ascii="Times New Roman" w:hAnsi="Times New Roman" w:cs="Times New Roman"/>
                <w:sz w:val="20"/>
                <w:szCs w:val="20"/>
              </w:rPr>
            </w:pPr>
            <w:r>
              <w:rPr>
                <w:rFonts w:ascii="Times New Roman" w:hAnsi="Times New Roman" w:cs="Times New Roman"/>
                <w:sz w:val="20"/>
                <w:szCs w:val="20"/>
              </w:rPr>
              <w:t>教</w:t>
            </w:r>
          </w:p>
          <w:p>
            <w:pPr>
              <w:jc w:val="center"/>
              <w:rPr>
                <w:rFonts w:ascii="Times New Roman" w:hAnsi="Times New Roman" w:cs="Times New Roman"/>
                <w:sz w:val="20"/>
                <w:szCs w:val="20"/>
              </w:rPr>
            </w:pPr>
            <w:r>
              <w:rPr>
                <w:rFonts w:ascii="Times New Roman" w:hAnsi="Times New Roman" w:cs="Times New Roman"/>
                <w:sz w:val="20"/>
                <w:szCs w:val="20"/>
              </w:rPr>
              <w:t>学</w:t>
            </w:r>
          </w:p>
        </w:tc>
        <w:tc>
          <w:tcPr>
            <w:tcW w:w="1444" w:type="dxa"/>
            <w:vMerge w:val="restart"/>
            <w:tcBorders>
              <w:tl2br w:val="nil"/>
              <w:tr2bl w:val="nil"/>
            </w:tcBorders>
            <w:vAlign w:val="center"/>
          </w:tcPr>
          <w:p>
            <w:pPr>
              <w:pStyle w:val="21"/>
              <w:pBdr>
                <w:bottom w:val="none" w:color="auto" w:sz="0" w:space="0"/>
              </w:pBdr>
              <w:tabs>
                <w:tab w:val="clear" w:pos="4153"/>
                <w:tab w:val="clear" w:pos="8306"/>
              </w:tabs>
              <w:snapToGrid/>
              <w:rPr>
                <w:rFonts w:ascii="Times New Roman" w:hAnsi="Times New Roman" w:cs="Times New Roman"/>
                <w:sz w:val="20"/>
                <w:szCs w:val="20"/>
              </w:rPr>
            </w:pPr>
            <w:r>
              <w:rPr>
                <w:rFonts w:ascii="Times New Roman" w:hAnsi="Times New Roman" w:cs="Times New Roman"/>
                <w:sz w:val="20"/>
                <w:szCs w:val="20"/>
              </w:rPr>
              <w:t>通识教育课程</w:t>
            </w:r>
          </w:p>
        </w:tc>
        <w:tc>
          <w:tcPr>
            <w:tcW w:w="771" w:type="dxa"/>
            <w:tcBorders>
              <w:tl2br w:val="nil"/>
              <w:tr2bl w:val="nil"/>
            </w:tcBorders>
            <w:vAlign w:val="center"/>
          </w:tcPr>
          <w:p>
            <w:pPr>
              <w:jc w:val="center"/>
              <w:rPr>
                <w:rFonts w:ascii="Times New Roman" w:hAnsi="Times New Roman" w:cs="Times New Roman"/>
                <w:sz w:val="20"/>
                <w:szCs w:val="20"/>
              </w:rPr>
            </w:pPr>
            <w:r>
              <w:rPr>
                <w:rFonts w:ascii="Times New Roman" w:hAnsi="Times New Roman" w:cs="Times New Roman"/>
                <w:sz w:val="20"/>
                <w:szCs w:val="20"/>
              </w:rPr>
              <w:t>必修</w:t>
            </w:r>
          </w:p>
        </w:tc>
        <w:tc>
          <w:tcPr>
            <w:tcW w:w="935" w:type="dxa"/>
            <w:tcBorders>
              <w:tl2br w:val="nil"/>
              <w:tr2bl w:val="nil"/>
            </w:tcBorders>
            <w:vAlign w:val="center"/>
          </w:tcPr>
          <w:p>
            <w:pPr>
              <w:jc w:val="center"/>
              <w:rPr>
                <w:rFonts w:ascii="Times New Roman" w:hAnsi="Times New Roman" w:cs="Times New Roman"/>
                <w:sz w:val="20"/>
                <w:szCs w:val="20"/>
              </w:rPr>
            </w:pPr>
            <w:r>
              <w:rPr>
                <w:rFonts w:ascii="Times New Roman" w:hAnsi="Times New Roman" w:cs="Times New Roman"/>
                <w:sz w:val="20"/>
                <w:szCs w:val="20"/>
              </w:rPr>
              <w:t>37.5</w:t>
            </w:r>
          </w:p>
        </w:tc>
        <w:tc>
          <w:tcPr>
            <w:tcW w:w="992" w:type="dxa"/>
            <w:tcBorders>
              <w:tl2br w:val="nil"/>
              <w:tr2bl w:val="nil"/>
            </w:tcBorders>
            <w:vAlign w:val="center"/>
          </w:tcPr>
          <w:p>
            <w:pPr>
              <w:jc w:val="center"/>
              <w:rPr>
                <w:rFonts w:hint="default" w:ascii="Times New Roman" w:hAnsi="Times New Roman" w:cs="Times New Roman" w:eastAsiaTheme="minorEastAsia"/>
                <w:sz w:val="20"/>
                <w:szCs w:val="20"/>
                <w:lang w:val="en-US" w:eastAsia="zh-CN"/>
              </w:rPr>
            </w:pPr>
            <w:ins w:id="0" w:author="嘎嘎" w:date="2023-09-03T14:26:49Z">
              <w:r>
                <w:rPr>
                  <w:rFonts w:hint="eastAsia" w:ascii="Times New Roman" w:hAnsi="Times New Roman" w:cs="Times New Roman"/>
                  <w:sz w:val="20"/>
                  <w:szCs w:val="20"/>
                  <w:lang w:val="en-US" w:eastAsia="zh-CN"/>
                </w:rPr>
                <w:t>74</w:t>
              </w:r>
            </w:ins>
            <w:ins w:id="1" w:author="嘎嘎" w:date="2023-09-03T14:26:50Z">
              <w:r>
                <w:rPr>
                  <w:rFonts w:hint="eastAsia" w:ascii="Times New Roman" w:hAnsi="Times New Roman" w:cs="Times New Roman"/>
                  <w:sz w:val="20"/>
                  <w:szCs w:val="20"/>
                  <w:lang w:val="en-US" w:eastAsia="zh-CN"/>
                </w:rPr>
                <w:t>8</w:t>
              </w:r>
            </w:ins>
          </w:p>
        </w:tc>
        <w:tc>
          <w:tcPr>
            <w:tcW w:w="1417" w:type="dxa"/>
            <w:tcBorders>
              <w:tl2br w:val="nil"/>
              <w:tr2bl w:val="nil"/>
            </w:tcBorders>
          </w:tcPr>
          <w:p>
            <w:pPr>
              <w:jc w:val="center"/>
              <w:rPr>
                <w:rFonts w:hint="default" w:ascii="Times New Roman" w:hAnsi="Times New Roman" w:cs="Times New Roman" w:eastAsiaTheme="minorEastAsia"/>
                <w:sz w:val="20"/>
                <w:szCs w:val="20"/>
                <w:lang w:val="en-US" w:eastAsia="zh-CN"/>
              </w:rPr>
            </w:pPr>
            <w:ins w:id="2" w:author="嘎嘎" w:date="2023-09-03T14:26:55Z">
              <w:r>
                <w:rPr>
                  <w:rFonts w:hint="eastAsia" w:ascii="Times New Roman" w:hAnsi="Times New Roman" w:cs="Times New Roman"/>
                  <w:sz w:val="20"/>
                  <w:szCs w:val="20"/>
                  <w:lang w:val="en-US" w:eastAsia="zh-CN"/>
                </w:rPr>
                <w:t>6</w:t>
              </w:r>
            </w:ins>
            <w:ins w:id="3" w:author="嘎嘎" w:date="2023-09-03T14:26:56Z">
              <w:r>
                <w:rPr>
                  <w:rFonts w:hint="eastAsia" w:ascii="Times New Roman" w:hAnsi="Times New Roman" w:cs="Times New Roman"/>
                  <w:sz w:val="20"/>
                  <w:szCs w:val="20"/>
                  <w:lang w:val="en-US" w:eastAsia="zh-CN"/>
                </w:rPr>
                <w:t>8</w:t>
              </w:r>
            </w:ins>
          </w:p>
        </w:tc>
        <w:tc>
          <w:tcPr>
            <w:tcW w:w="1418" w:type="dxa"/>
            <w:tcBorders>
              <w:tl2br w:val="nil"/>
              <w:tr2bl w:val="nil"/>
            </w:tcBorders>
            <w:vAlign w:val="center"/>
          </w:tcPr>
          <w:p>
            <w:pPr>
              <w:jc w:val="center"/>
              <w:rPr>
                <w:rFonts w:ascii="Times New Roman" w:hAnsi="Times New Roman" w:cs="Times New Roman"/>
                <w:sz w:val="20"/>
                <w:szCs w:val="20"/>
              </w:rPr>
            </w:pPr>
            <w:r>
              <w:rPr>
                <w:rFonts w:ascii="Times New Roman" w:hAnsi="Times New Roman" w:cs="Times New Roman"/>
                <w:sz w:val="20"/>
                <w:szCs w:val="20"/>
              </w:rPr>
              <w:t>23.29</w:t>
            </w:r>
          </w:p>
        </w:tc>
        <w:tc>
          <w:tcPr>
            <w:tcW w:w="1276" w:type="dxa"/>
            <w:tcBorders>
              <w:tl2br w:val="nil"/>
              <w:tr2bl w:val="nil"/>
            </w:tcBorders>
            <w:vAlign w:val="center"/>
          </w:tcPr>
          <w:p>
            <w:pPr>
              <w:jc w:val="center"/>
              <w:rPr>
                <w:rFonts w:hint="default" w:ascii="Times New Roman" w:hAnsi="Times New Roman" w:cs="Times New Roman" w:eastAsiaTheme="minorEastAsia"/>
                <w:color w:val="auto"/>
                <w:sz w:val="20"/>
                <w:szCs w:val="20"/>
                <w:lang w:val="en-US" w:eastAsia="zh-CN"/>
                <w:rPrChange w:id="4" w:author="嘎嘎" w:date="2023-11-17T14:23:42Z">
                  <w:rPr>
                    <w:rFonts w:hint="default" w:ascii="Times New Roman" w:hAnsi="Times New Roman" w:cs="Times New Roman" w:eastAsiaTheme="minorEastAsia"/>
                    <w:sz w:val="20"/>
                    <w:szCs w:val="20"/>
                    <w:lang w:val="en-US" w:eastAsia="zh-CN"/>
                  </w:rPr>
                </w:rPrChange>
              </w:rPr>
            </w:pPr>
            <w:ins w:id="5" w:author="嘎嘎" w:date="2023-09-03T14:28:06Z">
              <w:r>
                <w:rPr>
                  <w:rFonts w:hint="eastAsia" w:ascii="Times New Roman" w:hAnsi="Times New Roman" w:cs="Times New Roman"/>
                  <w:color w:val="auto"/>
                  <w:sz w:val="20"/>
                  <w:szCs w:val="20"/>
                  <w:lang w:val="en-US" w:eastAsia="zh-CN"/>
                  <w:rPrChange w:id="6" w:author="嘎嘎" w:date="2023-11-17T14:23:42Z">
                    <w:rPr>
                      <w:rFonts w:hint="eastAsia" w:ascii="Times New Roman" w:hAnsi="Times New Roman" w:cs="Times New Roman"/>
                      <w:sz w:val="20"/>
                      <w:szCs w:val="20"/>
                      <w:lang w:val="en-US" w:eastAsia="zh-CN"/>
                    </w:rPr>
                  </w:rPrChange>
                </w:rPr>
                <w:t>33.</w:t>
              </w:r>
            </w:ins>
            <w:ins w:id="8" w:author="嘎嘎" w:date="2023-09-03T14:28:08Z">
              <w:r>
                <w:rPr>
                  <w:rFonts w:hint="eastAsia" w:ascii="Times New Roman" w:hAnsi="Times New Roman" w:cs="Times New Roman"/>
                  <w:color w:val="auto"/>
                  <w:sz w:val="20"/>
                  <w:szCs w:val="20"/>
                  <w:lang w:val="en-US" w:eastAsia="zh-CN"/>
                  <w:rPrChange w:id="9" w:author="嘎嘎" w:date="2023-11-17T14:23:42Z">
                    <w:rPr>
                      <w:rFonts w:hint="eastAsia" w:ascii="Times New Roman" w:hAnsi="Times New Roman" w:cs="Times New Roman"/>
                      <w:sz w:val="20"/>
                      <w:szCs w:val="20"/>
                      <w:lang w:val="en-US" w:eastAsia="zh-CN"/>
                    </w:rPr>
                  </w:rPrChange>
                </w:rPr>
                <w:t>69</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4" w:hRule="atLeast"/>
          <w:jc w:val="center"/>
        </w:trPr>
        <w:tc>
          <w:tcPr>
            <w:tcW w:w="523" w:type="dxa"/>
            <w:vMerge w:val="continue"/>
            <w:tcBorders>
              <w:tl2br w:val="nil"/>
              <w:tr2bl w:val="nil"/>
            </w:tcBorders>
            <w:vAlign w:val="center"/>
          </w:tcPr>
          <w:p>
            <w:pPr>
              <w:jc w:val="center"/>
              <w:rPr>
                <w:rFonts w:ascii="Times New Roman" w:hAnsi="Times New Roman" w:cs="Times New Roman"/>
                <w:sz w:val="20"/>
                <w:szCs w:val="20"/>
                <w:highlight w:val="yellow"/>
              </w:rPr>
            </w:pPr>
          </w:p>
        </w:tc>
        <w:tc>
          <w:tcPr>
            <w:tcW w:w="1444" w:type="dxa"/>
            <w:vMerge w:val="continue"/>
            <w:tcBorders>
              <w:tl2br w:val="nil"/>
              <w:tr2bl w:val="nil"/>
            </w:tcBorders>
            <w:vAlign w:val="center"/>
          </w:tcPr>
          <w:p>
            <w:pPr>
              <w:jc w:val="center"/>
              <w:rPr>
                <w:rFonts w:ascii="Times New Roman" w:hAnsi="Times New Roman" w:cs="Times New Roman"/>
                <w:sz w:val="20"/>
                <w:szCs w:val="20"/>
              </w:rPr>
            </w:pPr>
          </w:p>
        </w:tc>
        <w:tc>
          <w:tcPr>
            <w:tcW w:w="771" w:type="dxa"/>
            <w:tcBorders>
              <w:tl2br w:val="nil"/>
              <w:tr2bl w:val="nil"/>
            </w:tcBorders>
            <w:vAlign w:val="center"/>
          </w:tcPr>
          <w:p>
            <w:pPr>
              <w:jc w:val="center"/>
              <w:rPr>
                <w:rFonts w:ascii="Times New Roman" w:hAnsi="Times New Roman" w:cs="Times New Roman"/>
                <w:sz w:val="20"/>
                <w:szCs w:val="20"/>
              </w:rPr>
            </w:pPr>
            <w:r>
              <w:rPr>
                <w:rFonts w:ascii="Times New Roman" w:hAnsi="Times New Roman" w:cs="Times New Roman"/>
                <w:sz w:val="20"/>
                <w:szCs w:val="20"/>
              </w:rPr>
              <w:t>选修</w:t>
            </w:r>
          </w:p>
        </w:tc>
        <w:tc>
          <w:tcPr>
            <w:tcW w:w="935" w:type="dxa"/>
            <w:tcBorders>
              <w:tl2br w:val="nil"/>
              <w:tr2bl w:val="nil"/>
            </w:tcBorders>
            <w:vAlign w:val="center"/>
          </w:tcPr>
          <w:p>
            <w:pPr>
              <w:jc w:val="center"/>
              <w:rPr>
                <w:rFonts w:ascii="Times New Roman" w:hAnsi="Times New Roman" w:cs="Times New Roman"/>
                <w:sz w:val="20"/>
                <w:szCs w:val="20"/>
              </w:rPr>
            </w:pPr>
            <w:r>
              <w:rPr>
                <w:rFonts w:ascii="Times New Roman" w:hAnsi="Times New Roman" w:cs="Times New Roman"/>
                <w:sz w:val="20"/>
                <w:szCs w:val="20"/>
              </w:rPr>
              <w:t>6.0</w:t>
            </w:r>
          </w:p>
        </w:tc>
        <w:tc>
          <w:tcPr>
            <w:tcW w:w="992" w:type="dxa"/>
            <w:tcBorders>
              <w:tl2br w:val="nil"/>
              <w:tr2bl w:val="nil"/>
            </w:tcBorders>
            <w:vAlign w:val="center"/>
          </w:tcPr>
          <w:p>
            <w:pPr>
              <w:jc w:val="center"/>
              <w:rPr>
                <w:rFonts w:ascii="Times New Roman" w:hAnsi="Times New Roman" w:cs="Times New Roman"/>
                <w:sz w:val="20"/>
                <w:szCs w:val="20"/>
              </w:rPr>
            </w:pPr>
            <w:r>
              <w:rPr>
                <w:rFonts w:ascii="Times New Roman" w:hAnsi="Times New Roman" w:cs="Times New Roman"/>
                <w:sz w:val="20"/>
                <w:szCs w:val="20"/>
              </w:rPr>
              <w:t>96</w:t>
            </w:r>
          </w:p>
        </w:tc>
        <w:tc>
          <w:tcPr>
            <w:tcW w:w="1417" w:type="dxa"/>
            <w:tcBorders>
              <w:tl2br w:val="nil"/>
              <w:tr2bl w:val="nil"/>
            </w:tcBorders>
          </w:tcPr>
          <w:p>
            <w:pPr>
              <w:jc w:val="center"/>
              <w:rPr>
                <w:rFonts w:ascii="Times New Roman" w:hAnsi="Times New Roman" w:cs="Times New Roman"/>
                <w:sz w:val="20"/>
                <w:szCs w:val="20"/>
              </w:rPr>
            </w:pPr>
            <w:r>
              <w:rPr>
                <w:rFonts w:ascii="Times New Roman" w:hAnsi="Times New Roman" w:cs="Times New Roman"/>
                <w:sz w:val="20"/>
                <w:szCs w:val="20"/>
              </w:rPr>
              <w:t>/</w:t>
            </w:r>
          </w:p>
        </w:tc>
        <w:tc>
          <w:tcPr>
            <w:tcW w:w="1418" w:type="dxa"/>
            <w:tcBorders>
              <w:tl2br w:val="nil"/>
              <w:tr2bl w:val="nil"/>
            </w:tcBorders>
            <w:vAlign w:val="center"/>
          </w:tcPr>
          <w:p>
            <w:pPr>
              <w:jc w:val="center"/>
              <w:rPr>
                <w:rFonts w:ascii="Times New Roman" w:hAnsi="Times New Roman" w:cs="Times New Roman"/>
                <w:sz w:val="20"/>
                <w:szCs w:val="20"/>
              </w:rPr>
            </w:pPr>
            <w:r>
              <w:rPr>
                <w:rFonts w:ascii="Times New Roman" w:hAnsi="Times New Roman" w:cs="Times New Roman"/>
                <w:sz w:val="20"/>
                <w:szCs w:val="20"/>
              </w:rPr>
              <w:t>3.73</w:t>
            </w:r>
          </w:p>
        </w:tc>
        <w:tc>
          <w:tcPr>
            <w:tcW w:w="1276" w:type="dxa"/>
            <w:tcBorders>
              <w:tl2br w:val="nil"/>
              <w:tr2bl w:val="nil"/>
            </w:tcBorders>
            <w:vAlign w:val="center"/>
          </w:tcPr>
          <w:p>
            <w:pPr>
              <w:jc w:val="center"/>
              <w:rPr>
                <w:rFonts w:hint="default" w:ascii="Times New Roman" w:hAnsi="Times New Roman" w:cs="Times New Roman" w:eastAsiaTheme="minorEastAsia"/>
                <w:color w:val="auto"/>
                <w:sz w:val="20"/>
                <w:szCs w:val="20"/>
                <w:lang w:val="en-US" w:eastAsia="zh-CN"/>
                <w:rPrChange w:id="11" w:author="嘎嘎" w:date="2023-11-17T14:23:42Z">
                  <w:rPr>
                    <w:rFonts w:hint="default" w:ascii="Times New Roman" w:hAnsi="Times New Roman" w:cs="Times New Roman" w:eastAsiaTheme="minorEastAsia"/>
                    <w:sz w:val="20"/>
                    <w:szCs w:val="20"/>
                    <w:lang w:val="en-US" w:eastAsia="zh-CN"/>
                  </w:rPr>
                </w:rPrChange>
              </w:rPr>
            </w:pPr>
            <w:ins w:id="12" w:author="嘎嘎" w:date="2023-09-03T14:28:20Z">
              <w:r>
                <w:rPr>
                  <w:rFonts w:hint="eastAsia" w:ascii="Times New Roman" w:hAnsi="Times New Roman" w:cs="Times New Roman"/>
                  <w:color w:val="auto"/>
                  <w:sz w:val="20"/>
                  <w:szCs w:val="20"/>
                  <w:lang w:val="en-US" w:eastAsia="zh-CN"/>
                  <w:rPrChange w:id="13" w:author="嘎嘎" w:date="2023-11-17T14:23:42Z">
                    <w:rPr>
                      <w:rFonts w:hint="eastAsia" w:ascii="Times New Roman" w:hAnsi="Times New Roman" w:cs="Times New Roman"/>
                      <w:sz w:val="20"/>
                      <w:szCs w:val="20"/>
                      <w:lang w:val="en-US" w:eastAsia="zh-CN"/>
                    </w:rPr>
                  </w:rPrChange>
                </w:rPr>
                <w:t>4.32</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2" w:hRule="atLeast"/>
          <w:jc w:val="center"/>
        </w:trPr>
        <w:tc>
          <w:tcPr>
            <w:tcW w:w="523" w:type="dxa"/>
            <w:vMerge w:val="continue"/>
            <w:tcBorders>
              <w:tl2br w:val="nil"/>
              <w:tr2bl w:val="nil"/>
            </w:tcBorders>
            <w:vAlign w:val="center"/>
          </w:tcPr>
          <w:p>
            <w:pPr>
              <w:jc w:val="center"/>
              <w:rPr>
                <w:rFonts w:ascii="Times New Roman" w:hAnsi="Times New Roman" w:cs="Times New Roman"/>
                <w:sz w:val="20"/>
                <w:szCs w:val="20"/>
                <w:highlight w:val="yellow"/>
              </w:rPr>
            </w:pPr>
          </w:p>
        </w:tc>
        <w:tc>
          <w:tcPr>
            <w:tcW w:w="1444" w:type="dxa"/>
            <w:vMerge w:val="restart"/>
            <w:tcBorders>
              <w:tl2br w:val="nil"/>
              <w:tr2bl w:val="nil"/>
            </w:tcBorders>
            <w:vAlign w:val="center"/>
          </w:tcPr>
          <w:p>
            <w:pPr>
              <w:pStyle w:val="21"/>
              <w:pBdr>
                <w:bottom w:val="none" w:color="auto" w:sz="0" w:space="0"/>
              </w:pBdr>
              <w:tabs>
                <w:tab w:val="clear" w:pos="4153"/>
                <w:tab w:val="clear" w:pos="8306"/>
              </w:tabs>
              <w:snapToGrid/>
              <w:rPr>
                <w:rFonts w:ascii="Times New Roman" w:hAnsi="Times New Roman" w:cs="Times New Roman"/>
                <w:bCs/>
                <w:sz w:val="20"/>
                <w:szCs w:val="20"/>
              </w:rPr>
            </w:pPr>
            <w:r>
              <w:rPr>
                <w:rFonts w:ascii="Times New Roman" w:hAnsi="Times New Roman" w:cs="Times New Roman"/>
                <w:bCs/>
                <w:sz w:val="20"/>
                <w:szCs w:val="20"/>
              </w:rPr>
              <w:t>学科（专业）基础课程</w:t>
            </w:r>
          </w:p>
        </w:tc>
        <w:tc>
          <w:tcPr>
            <w:tcW w:w="771" w:type="dxa"/>
            <w:tcBorders>
              <w:tl2br w:val="nil"/>
              <w:tr2bl w:val="nil"/>
            </w:tcBorders>
            <w:vAlign w:val="center"/>
          </w:tcPr>
          <w:p>
            <w:pPr>
              <w:jc w:val="center"/>
              <w:rPr>
                <w:rFonts w:ascii="Times New Roman" w:hAnsi="Times New Roman" w:cs="Times New Roman"/>
                <w:sz w:val="20"/>
                <w:szCs w:val="20"/>
              </w:rPr>
            </w:pPr>
            <w:r>
              <w:rPr>
                <w:rFonts w:ascii="Times New Roman" w:hAnsi="Times New Roman" w:cs="Times New Roman"/>
                <w:sz w:val="20"/>
                <w:szCs w:val="20"/>
              </w:rPr>
              <w:t>必修</w:t>
            </w:r>
          </w:p>
        </w:tc>
        <w:tc>
          <w:tcPr>
            <w:tcW w:w="935" w:type="dxa"/>
            <w:tcBorders>
              <w:tl2br w:val="nil"/>
              <w:tr2bl w:val="nil"/>
            </w:tcBorders>
            <w:vAlign w:val="center"/>
          </w:tcPr>
          <w:p>
            <w:pPr>
              <w:jc w:val="center"/>
              <w:rPr>
                <w:rFonts w:ascii="Times New Roman" w:hAnsi="Times New Roman" w:cs="Times New Roman"/>
                <w:sz w:val="20"/>
                <w:szCs w:val="20"/>
              </w:rPr>
            </w:pPr>
            <w:r>
              <w:rPr>
                <w:rFonts w:ascii="Times New Roman" w:hAnsi="Times New Roman" w:cs="Times New Roman"/>
                <w:sz w:val="20"/>
                <w:szCs w:val="20"/>
              </w:rPr>
              <w:t>50.0</w:t>
            </w:r>
          </w:p>
        </w:tc>
        <w:tc>
          <w:tcPr>
            <w:tcW w:w="992" w:type="dxa"/>
            <w:tcBorders>
              <w:tl2br w:val="nil"/>
              <w:tr2bl w:val="nil"/>
            </w:tcBorders>
            <w:vAlign w:val="center"/>
          </w:tcPr>
          <w:p>
            <w:pPr>
              <w:jc w:val="center"/>
              <w:rPr>
                <w:rFonts w:ascii="Times New Roman" w:hAnsi="Times New Roman" w:cs="Times New Roman"/>
                <w:sz w:val="20"/>
                <w:szCs w:val="20"/>
              </w:rPr>
            </w:pPr>
            <w:r>
              <w:rPr>
                <w:rFonts w:ascii="Times New Roman" w:hAnsi="Times New Roman" w:cs="Times New Roman"/>
                <w:sz w:val="20"/>
                <w:szCs w:val="20"/>
              </w:rPr>
              <w:t>800</w:t>
            </w:r>
          </w:p>
        </w:tc>
        <w:tc>
          <w:tcPr>
            <w:tcW w:w="1417" w:type="dxa"/>
            <w:tcBorders>
              <w:tl2br w:val="nil"/>
              <w:tr2bl w:val="nil"/>
            </w:tcBorders>
          </w:tcPr>
          <w:p>
            <w:pPr>
              <w:jc w:val="center"/>
              <w:rPr>
                <w:rFonts w:ascii="Times New Roman" w:hAnsi="Times New Roman" w:cs="Times New Roman"/>
                <w:sz w:val="20"/>
                <w:szCs w:val="20"/>
              </w:rPr>
            </w:pPr>
            <w:r>
              <w:rPr>
                <w:rFonts w:ascii="Times New Roman" w:hAnsi="Times New Roman" w:cs="Times New Roman"/>
                <w:sz w:val="20"/>
                <w:szCs w:val="20"/>
              </w:rPr>
              <w:t>80</w:t>
            </w:r>
          </w:p>
        </w:tc>
        <w:tc>
          <w:tcPr>
            <w:tcW w:w="1418" w:type="dxa"/>
            <w:tcBorders>
              <w:tl2br w:val="nil"/>
              <w:tr2bl w:val="nil"/>
            </w:tcBorders>
            <w:vAlign w:val="center"/>
          </w:tcPr>
          <w:p>
            <w:pPr>
              <w:jc w:val="center"/>
              <w:rPr>
                <w:rFonts w:ascii="Times New Roman" w:hAnsi="Times New Roman" w:cs="Times New Roman"/>
                <w:sz w:val="20"/>
                <w:szCs w:val="20"/>
              </w:rPr>
            </w:pPr>
            <w:r>
              <w:rPr>
                <w:rFonts w:ascii="Times New Roman" w:hAnsi="Times New Roman" w:cs="Times New Roman"/>
                <w:sz w:val="20"/>
                <w:szCs w:val="20"/>
              </w:rPr>
              <w:t>31.05</w:t>
            </w:r>
          </w:p>
        </w:tc>
        <w:tc>
          <w:tcPr>
            <w:tcW w:w="1276" w:type="dxa"/>
            <w:tcBorders>
              <w:tl2br w:val="nil"/>
              <w:tr2bl w:val="nil"/>
            </w:tcBorders>
            <w:vAlign w:val="center"/>
          </w:tcPr>
          <w:p>
            <w:pPr>
              <w:jc w:val="center"/>
              <w:rPr>
                <w:rFonts w:hint="default" w:ascii="Times New Roman" w:hAnsi="Times New Roman" w:cs="Times New Roman" w:eastAsiaTheme="minorEastAsia"/>
                <w:color w:val="auto"/>
                <w:sz w:val="20"/>
                <w:szCs w:val="20"/>
                <w:lang w:val="en-US" w:eastAsia="zh-CN"/>
                <w:rPrChange w:id="15" w:author="嘎嘎" w:date="2023-11-17T14:23:42Z">
                  <w:rPr>
                    <w:rFonts w:hint="default" w:ascii="Times New Roman" w:hAnsi="Times New Roman" w:cs="Times New Roman" w:eastAsiaTheme="minorEastAsia"/>
                    <w:sz w:val="20"/>
                    <w:szCs w:val="20"/>
                    <w:lang w:val="en-US" w:eastAsia="zh-CN"/>
                  </w:rPr>
                </w:rPrChange>
              </w:rPr>
            </w:pPr>
            <w:ins w:id="16" w:author="嘎嘎" w:date="2023-09-03T14:28:33Z">
              <w:r>
                <w:rPr>
                  <w:rFonts w:hint="eastAsia" w:ascii="Times New Roman" w:hAnsi="Times New Roman" w:cs="Times New Roman"/>
                  <w:color w:val="auto"/>
                  <w:sz w:val="20"/>
                  <w:szCs w:val="20"/>
                  <w:lang w:val="en-US" w:eastAsia="zh-CN"/>
                  <w:rPrChange w:id="17" w:author="嘎嘎" w:date="2023-11-17T14:23:42Z">
                    <w:rPr>
                      <w:rFonts w:hint="eastAsia" w:ascii="Times New Roman" w:hAnsi="Times New Roman" w:cs="Times New Roman"/>
                      <w:sz w:val="20"/>
                      <w:szCs w:val="20"/>
                      <w:lang w:val="en-US" w:eastAsia="zh-CN"/>
                    </w:rPr>
                  </w:rPrChange>
                </w:rPr>
                <w:t>36.</w:t>
              </w:r>
            </w:ins>
            <w:ins w:id="19" w:author="嘎嘎" w:date="2023-09-03T14:28:34Z">
              <w:r>
                <w:rPr>
                  <w:rFonts w:hint="eastAsia" w:ascii="Times New Roman" w:hAnsi="Times New Roman" w:cs="Times New Roman"/>
                  <w:color w:val="auto"/>
                  <w:sz w:val="20"/>
                  <w:szCs w:val="20"/>
                  <w:lang w:val="en-US" w:eastAsia="zh-CN"/>
                  <w:rPrChange w:id="20" w:author="嘎嘎" w:date="2023-11-17T14:23:42Z">
                    <w:rPr>
                      <w:rFonts w:hint="eastAsia" w:ascii="Times New Roman" w:hAnsi="Times New Roman" w:cs="Times New Roman"/>
                      <w:sz w:val="20"/>
                      <w:szCs w:val="20"/>
                      <w:lang w:val="en-US" w:eastAsia="zh-CN"/>
                    </w:rPr>
                  </w:rPrChange>
                </w:rPr>
                <w:t>03</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2" w:hRule="atLeast"/>
          <w:jc w:val="center"/>
        </w:trPr>
        <w:tc>
          <w:tcPr>
            <w:tcW w:w="523" w:type="dxa"/>
            <w:vMerge w:val="continue"/>
            <w:tcBorders>
              <w:tl2br w:val="nil"/>
              <w:tr2bl w:val="nil"/>
            </w:tcBorders>
            <w:vAlign w:val="center"/>
          </w:tcPr>
          <w:p>
            <w:pPr>
              <w:jc w:val="center"/>
              <w:rPr>
                <w:rFonts w:ascii="Times New Roman" w:hAnsi="Times New Roman" w:cs="Times New Roman"/>
                <w:sz w:val="20"/>
                <w:szCs w:val="20"/>
                <w:highlight w:val="yellow"/>
              </w:rPr>
            </w:pPr>
          </w:p>
        </w:tc>
        <w:tc>
          <w:tcPr>
            <w:tcW w:w="1444" w:type="dxa"/>
            <w:vMerge w:val="continue"/>
            <w:tcBorders>
              <w:tl2br w:val="nil"/>
              <w:tr2bl w:val="nil"/>
            </w:tcBorders>
            <w:vAlign w:val="center"/>
          </w:tcPr>
          <w:p>
            <w:pPr>
              <w:jc w:val="center"/>
              <w:rPr>
                <w:rFonts w:ascii="Times New Roman" w:hAnsi="Times New Roman" w:cs="Times New Roman"/>
                <w:sz w:val="20"/>
                <w:szCs w:val="20"/>
              </w:rPr>
            </w:pPr>
          </w:p>
        </w:tc>
        <w:tc>
          <w:tcPr>
            <w:tcW w:w="771" w:type="dxa"/>
            <w:tcBorders>
              <w:tl2br w:val="nil"/>
              <w:tr2bl w:val="nil"/>
            </w:tcBorders>
            <w:vAlign w:val="center"/>
          </w:tcPr>
          <w:p>
            <w:pPr>
              <w:jc w:val="center"/>
              <w:rPr>
                <w:rFonts w:ascii="Times New Roman" w:hAnsi="Times New Roman" w:cs="Times New Roman"/>
                <w:sz w:val="20"/>
                <w:szCs w:val="20"/>
              </w:rPr>
            </w:pPr>
            <w:r>
              <w:rPr>
                <w:rFonts w:ascii="Times New Roman" w:hAnsi="Times New Roman" w:cs="Times New Roman"/>
                <w:sz w:val="20"/>
                <w:szCs w:val="20"/>
              </w:rPr>
              <w:t>选修</w:t>
            </w:r>
          </w:p>
        </w:tc>
        <w:tc>
          <w:tcPr>
            <w:tcW w:w="935" w:type="dxa"/>
            <w:tcBorders>
              <w:tl2br w:val="nil"/>
              <w:tr2bl w:val="nil"/>
            </w:tcBorders>
            <w:vAlign w:val="center"/>
          </w:tcPr>
          <w:p>
            <w:pPr>
              <w:jc w:val="center"/>
              <w:rPr>
                <w:rFonts w:ascii="Times New Roman" w:hAnsi="Times New Roman" w:cs="Times New Roman"/>
                <w:sz w:val="20"/>
                <w:szCs w:val="20"/>
              </w:rPr>
            </w:pPr>
            <w:r>
              <w:rPr>
                <w:rFonts w:ascii="Times New Roman" w:hAnsi="Times New Roman" w:cs="Times New Roman"/>
                <w:sz w:val="20"/>
                <w:szCs w:val="20"/>
              </w:rPr>
              <w:t>6.0</w:t>
            </w:r>
          </w:p>
        </w:tc>
        <w:tc>
          <w:tcPr>
            <w:tcW w:w="992" w:type="dxa"/>
            <w:tcBorders>
              <w:tl2br w:val="nil"/>
              <w:tr2bl w:val="nil"/>
            </w:tcBorders>
            <w:vAlign w:val="center"/>
          </w:tcPr>
          <w:p>
            <w:pPr>
              <w:jc w:val="center"/>
              <w:rPr>
                <w:rFonts w:ascii="Times New Roman" w:hAnsi="Times New Roman" w:cs="Times New Roman"/>
                <w:sz w:val="20"/>
                <w:szCs w:val="20"/>
              </w:rPr>
            </w:pPr>
            <w:r>
              <w:rPr>
                <w:rFonts w:ascii="Times New Roman" w:hAnsi="Times New Roman" w:cs="Times New Roman"/>
                <w:sz w:val="20"/>
                <w:szCs w:val="20"/>
              </w:rPr>
              <w:t>96</w:t>
            </w:r>
          </w:p>
        </w:tc>
        <w:tc>
          <w:tcPr>
            <w:tcW w:w="1417" w:type="dxa"/>
            <w:tcBorders>
              <w:tl2br w:val="nil"/>
              <w:tr2bl w:val="nil"/>
            </w:tcBorders>
          </w:tcPr>
          <w:p>
            <w:pPr>
              <w:jc w:val="center"/>
              <w:rPr>
                <w:rFonts w:ascii="Times New Roman" w:hAnsi="Times New Roman" w:cs="Times New Roman"/>
                <w:sz w:val="20"/>
                <w:szCs w:val="20"/>
              </w:rPr>
            </w:pPr>
            <w:r>
              <w:rPr>
                <w:rFonts w:ascii="Times New Roman" w:hAnsi="Times New Roman" w:cs="Times New Roman"/>
                <w:sz w:val="20"/>
                <w:szCs w:val="20"/>
              </w:rPr>
              <w:t>8</w:t>
            </w:r>
          </w:p>
        </w:tc>
        <w:tc>
          <w:tcPr>
            <w:tcW w:w="1418" w:type="dxa"/>
            <w:tcBorders>
              <w:tl2br w:val="nil"/>
              <w:tr2bl w:val="nil"/>
            </w:tcBorders>
            <w:vAlign w:val="center"/>
          </w:tcPr>
          <w:p>
            <w:pPr>
              <w:jc w:val="center"/>
              <w:rPr>
                <w:rFonts w:ascii="Times New Roman" w:hAnsi="Times New Roman" w:cs="Times New Roman"/>
                <w:sz w:val="20"/>
                <w:szCs w:val="20"/>
              </w:rPr>
            </w:pPr>
            <w:r>
              <w:rPr>
                <w:rFonts w:ascii="Times New Roman" w:hAnsi="Times New Roman" w:cs="Times New Roman"/>
                <w:sz w:val="20"/>
                <w:szCs w:val="20"/>
              </w:rPr>
              <w:t>3.73</w:t>
            </w:r>
          </w:p>
        </w:tc>
        <w:tc>
          <w:tcPr>
            <w:tcW w:w="1276" w:type="dxa"/>
            <w:tcBorders>
              <w:tl2br w:val="nil"/>
              <w:tr2bl w:val="nil"/>
            </w:tcBorders>
            <w:vAlign w:val="center"/>
          </w:tcPr>
          <w:p>
            <w:pPr>
              <w:jc w:val="center"/>
              <w:rPr>
                <w:rFonts w:hint="default" w:ascii="Times New Roman" w:hAnsi="Times New Roman" w:cs="Times New Roman" w:eastAsiaTheme="minorEastAsia"/>
                <w:color w:val="auto"/>
                <w:sz w:val="20"/>
                <w:szCs w:val="20"/>
                <w:lang w:val="en-US" w:eastAsia="zh-CN"/>
                <w:rPrChange w:id="22" w:author="嘎嘎" w:date="2023-11-17T14:23:42Z">
                  <w:rPr>
                    <w:rFonts w:hint="default" w:ascii="Times New Roman" w:hAnsi="Times New Roman" w:cs="Times New Roman" w:eastAsiaTheme="minorEastAsia"/>
                    <w:sz w:val="20"/>
                    <w:szCs w:val="20"/>
                    <w:lang w:val="en-US" w:eastAsia="zh-CN"/>
                  </w:rPr>
                </w:rPrChange>
              </w:rPr>
            </w:pPr>
            <w:ins w:id="23" w:author="嘎嘎" w:date="2023-09-03T14:28:53Z">
              <w:r>
                <w:rPr>
                  <w:rFonts w:hint="eastAsia" w:ascii="Times New Roman" w:hAnsi="Times New Roman" w:cs="Times New Roman"/>
                  <w:color w:val="auto"/>
                  <w:sz w:val="20"/>
                  <w:szCs w:val="20"/>
                  <w:lang w:val="en-US" w:eastAsia="zh-CN"/>
                  <w:rPrChange w:id="24" w:author="嘎嘎" w:date="2023-11-17T14:23:42Z">
                    <w:rPr>
                      <w:rFonts w:hint="eastAsia" w:ascii="Times New Roman" w:hAnsi="Times New Roman" w:cs="Times New Roman"/>
                      <w:sz w:val="20"/>
                      <w:szCs w:val="20"/>
                      <w:lang w:val="en-US" w:eastAsia="zh-CN"/>
                    </w:rPr>
                  </w:rPrChange>
                </w:rPr>
                <w:t>4.32</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2" w:hRule="atLeast"/>
          <w:jc w:val="center"/>
        </w:trPr>
        <w:tc>
          <w:tcPr>
            <w:tcW w:w="523" w:type="dxa"/>
            <w:vMerge w:val="continue"/>
            <w:tcBorders>
              <w:tl2br w:val="nil"/>
              <w:tr2bl w:val="nil"/>
            </w:tcBorders>
            <w:vAlign w:val="center"/>
          </w:tcPr>
          <w:p>
            <w:pPr>
              <w:jc w:val="center"/>
              <w:rPr>
                <w:rFonts w:ascii="Times New Roman" w:hAnsi="Times New Roman" w:cs="Times New Roman"/>
                <w:sz w:val="20"/>
                <w:szCs w:val="20"/>
                <w:highlight w:val="yellow"/>
              </w:rPr>
            </w:pPr>
          </w:p>
        </w:tc>
        <w:tc>
          <w:tcPr>
            <w:tcW w:w="1444" w:type="dxa"/>
            <w:vMerge w:val="restart"/>
            <w:tcBorders>
              <w:tl2br w:val="nil"/>
              <w:tr2bl w:val="nil"/>
            </w:tcBorders>
            <w:vAlign w:val="center"/>
          </w:tcPr>
          <w:p>
            <w:pPr>
              <w:jc w:val="center"/>
              <w:rPr>
                <w:rFonts w:ascii="Times New Roman" w:hAnsi="Times New Roman" w:cs="Times New Roman"/>
                <w:sz w:val="20"/>
                <w:szCs w:val="20"/>
              </w:rPr>
            </w:pPr>
            <w:r>
              <w:rPr>
                <w:rFonts w:ascii="Times New Roman" w:hAnsi="Times New Roman" w:cs="Times New Roman"/>
                <w:sz w:val="20"/>
                <w:szCs w:val="20"/>
              </w:rPr>
              <w:t>专业</w:t>
            </w:r>
            <w:r>
              <w:rPr>
                <w:rFonts w:hint="eastAsia" w:ascii="Times New Roman" w:hAnsi="Times New Roman" w:cs="Times New Roman"/>
                <w:sz w:val="20"/>
                <w:szCs w:val="20"/>
              </w:rPr>
              <w:t>方向</w:t>
            </w:r>
            <w:r>
              <w:rPr>
                <w:rFonts w:ascii="Times New Roman" w:hAnsi="Times New Roman" w:cs="Times New Roman"/>
                <w:sz w:val="20"/>
                <w:szCs w:val="20"/>
              </w:rPr>
              <w:t>课程</w:t>
            </w:r>
          </w:p>
        </w:tc>
        <w:tc>
          <w:tcPr>
            <w:tcW w:w="771" w:type="dxa"/>
            <w:tcBorders>
              <w:tl2br w:val="nil"/>
              <w:tr2bl w:val="nil"/>
            </w:tcBorders>
            <w:vAlign w:val="center"/>
          </w:tcPr>
          <w:p>
            <w:pPr>
              <w:jc w:val="center"/>
              <w:rPr>
                <w:rFonts w:ascii="Times New Roman" w:hAnsi="Times New Roman" w:cs="Times New Roman"/>
                <w:sz w:val="20"/>
                <w:szCs w:val="20"/>
              </w:rPr>
            </w:pPr>
            <w:r>
              <w:rPr>
                <w:rFonts w:ascii="Times New Roman" w:hAnsi="Times New Roman" w:cs="Times New Roman"/>
                <w:sz w:val="20"/>
                <w:szCs w:val="20"/>
              </w:rPr>
              <w:t>必修</w:t>
            </w:r>
          </w:p>
        </w:tc>
        <w:tc>
          <w:tcPr>
            <w:tcW w:w="935" w:type="dxa"/>
            <w:tcBorders>
              <w:tl2br w:val="nil"/>
              <w:tr2bl w:val="nil"/>
            </w:tcBorders>
            <w:vAlign w:val="center"/>
          </w:tcPr>
          <w:p>
            <w:pPr>
              <w:jc w:val="center"/>
              <w:rPr>
                <w:rFonts w:ascii="Times New Roman" w:hAnsi="Times New Roman" w:cs="Times New Roman"/>
                <w:sz w:val="20"/>
                <w:szCs w:val="20"/>
              </w:rPr>
            </w:pPr>
            <w:r>
              <w:rPr>
                <w:rFonts w:ascii="Times New Roman" w:hAnsi="Times New Roman" w:cs="Times New Roman"/>
                <w:sz w:val="20"/>
                <w:szCs w:val="20"/>
              </w:rPr>
              <w:t>24.0</w:t>
            </w:r>
          </w:p>
        </w:tc>
        <w:tc>
          <w:tcPr>
            <w:tcW w:w="992" w:type="dxa"/>
            <w:tcBorders>
              <w:tl2br w:val="nil"/>
              <w:tr2bl w:val="nil"/>
            </w:tcBorders>
            <w:vAlign w:val="center"/>
          </w:tcPr>
          <w:p>
            <w:pPr>
              <w:jc w:val="center"/>
              <w:rPr>
                <w:rFonts w:ascii="Times New Roman" w:hAnsi="Times New Roman" w:cs="Times New Roman"/>
                <w:sz w:val="20"/>
                <w:szCs w:val="20"/>
              </w:rPr>
            </w:pPr>
            <w:r>
              <w:rPr>
                <w:rFonts w:ascii="Times New Roman" w:hAnsi="Times New Roman" w:cs="Times New Roman"/>
                <w:sz w:val="20"/>
                <w:szCs w:val="20"/>
              </w:rPr>
              <w:t>384</w:t>
            </w:r>
          </w:p>
        </w:tc>
        <w:tc>
          <w:tcPr>
            <w:tcW w:w="1417" w:type="dxa"/>
            <w:tcBorders>
              <w:tl2br w:val="nil"/>
              <w:tr2bl w:val="nil"/>
            </w:tcBorders>
          </w:tcPr>
          <w:p>
            <w:pPr>
              <w:jc w:val="center"/>
              <w:rPr>
                <w:rFonts w:ascii="Times New Roman" w:hAnsi="Times New Roman" w:cs="Times New Roman"/>
                <w:sz w:val="20"/>
                <w:szCs w:val="20"/>
              </w:rPr>
            </w:pPr>
            <w:r>
              <w:rPr>
                <w:rFonts w:ascii="Times New Roman" w:hAnsi="Times New Roman" w:cs="Times New Roman"/>
                <w:sz w:val="20"/>
                <w:szCs w:val="20"/>
              </w:rPr>
              <w:t>32</w:t>
            </w:r>
          </w:p>
        </w:tc>
        <w:tc>
          <w:tcPr>
            <w:tcW w:w="1418" w:type="dxa"/>
            <w:tcBorders>
              <w:tl2br w:val="nil"/>
              <w:tr2bl w:val="nil"/>
            </w:tcBorders>
            <w:vAlign w:val="center"/>
          </w:tcPr>
          <w:p>
            <w:pPr>
              <w:jc w:val="center"/>
              <w:rPr>
                <w:rFonts w:ascii="Times New Roman" w:hAnsi="Times New Roman" w:cs="Times New Roman"/>
                <w:sz w:val="20"/>
                <w:szCs w:val="20"/>
              </w:rPr>
            </w:pPr>
            <w:r>
              <w:rPr>
                <w:rFonts w:ascii="Times New Roman" w:hAnsi="Times New Roman" w:cs="Times New Roman"/>
                <w:sz w:val="20"/>
                <w:szCs w:val="20"/>
              </w:rPr>
              <w:t>14.90</w:t>
            </w:r>
          </w:p>
        </w:tc>
        <w:tc>
          <w:tcPr>
            <w:tcW w:w="1276" w:type="dxa"/>
            <w:tcBorders>
              <w:tl2br w:val="nil"/>
              <w:tr2bl w:val="nil"/>
            </w:tcBorders>
            <w:vAlign w:val="center"/>
          </w:tcPr>
          <w:p>
            <w:pPr>
              <w:jc w:val="center"/>
              <w:rPr>
                <w:rFonts w:hint="default" w:ascii="Times New Roman" w:hAnsi="Times New Roman" w:cs="Times New Roman"/>
                <w:color w:val="auto"/>
                <w:sz w:val="20"/>
                <w:szCs w:val="20"/>
                <w:lang w:val="en-US"/>
                <w:rPrChange w:id="26" w:author="嘎嘎" w:date="2023-11-17T14:23:42Z">
                  <w:rPr>
                    <w:rFonts w:hint="default" w:ascii="Times New Roman" w:hAnsi="Times New Roman" w:cs="Times New Roman"/>
                    <w:sz w:val="20"/>
                    <w:szCs w:val="20"/>
                    <w:lang w:val="en-US"/>
                  </w:rPr>
                </w:rPrChange>
              </w:rPr>
            </w:pPr>
            <w:ins w:id="27" w:author="嘎嘎" w:date="2023-09-03T14:29:17Z">
              <w:r>
                <w:rPr>
                  <w:rFonts w:hint="eastAsia" w:ascii="Times New Roman" w:hAnsi="Times New Roman" w:cs="Times New Roman"/>
                  <w:color w:val="auto"/>
                  <w:sz w:val="20"/>
                  <w:szCs w:val="20"/>
                  <w:lang w:val="en-US" w:eastAsia="zh-CN"/>
                  <w:rPrChange w:id="28" w:author="嘎嘎" w:date="2023-11-17T14:23:42Z">
                    <w:rPr>
                      <w:rFonts w:hint="eastAsia" w:ascii="Times New Roman" w:hAnsi="Times New Roman" w:cs="Times New Roman"/>
                      <w:sz w:val="20"/>
                      <w:szCs w:val="20"/>
                      <w:lang w:val="en-US" w:eastAsia="zh-CN"/>
                    </w:rPr>
                  </w:rPrChange>
                </w:rPr>
                <w:t>17.</w:t>
              </w:r>
            </w:ins>
            <w:ins w:id="30" w:author="嘎嘎" w:date="2023-09-03T14:29:18Z">
              <w:r>
                <w:rPr>
                  <w:rFonts w:hint="eastAsia" w:ascii="Times New Roman" w:hAnsi="Times New Roman" w:cs="Times New Roman"/>
                  <w:color w:val="auto"/>
                  <w:sz w:val="20"/>
                  <w:szCs w:val="20"/>
                  <w:lang w:val="en-US" w:eastAsia="zh-CN"/>
                  <w:rPrChange w:id="31" w:author="嘎嘎" w:date="2023-11-17T14:23:42Z">
                    <w:rPr>
                      <w:rFonts w:hint="eastAsia" w:ascii="Times New Roman" w:hAnsi="Times New Roman" w:cs="Times New Roman"/>
                      <w:sz w:val="20"/>
                      <w:szCs w:val="20"/>
                      <w:lang w:val="en-US" w:eastAsia="zh-CN"/>
                    </w:rPr>
                  </w:rPrChange>
                </w:rPr>
                <w:t>29</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9" w:hRule="atLeast"/>
          <w:jc w:val="center"/>
        </w:trPr>
        <w:tc>
          <w:tcPr>
            <w:tcW w:w="523" w:type="dxa"/>
            <w:vMerge w:val="continue"/>
            <w:tcBorders>
              <w:tl2br w:val="nil"/>
              <w:tr2bl w:val="nil"/>
            </w:tcBorders>
            <w:vAlign w:val="center"/>
          </w:tcPr>
          <w:p>
            <w:pPr>
              <w:jc w:val="center"/>
              <w:rPr>
                <w:rFonts w:ascii="Times New Roman" w:hAnsi="Times New Roman" w:cs="Times New Roman"/>
                <w:sz w:val="20"/>
                <w:szCs w:val="20"/>
                <w:highlight w:val="yellow"/>
              </w:rPr>
            </w:pPr>
          </w:p>
        </w:tc>
        <w:tc>
          <w:tcPr>
            <w:tcW w:w="1444" w:type="dxa"/>
            <w:vMerge w:val="continue"/>
            <w:tcBorders>
              <w:tl2br w:val="nil"/>
              <w:tr2bl w:val="nil"/>
            </w:tcBorders>
            <w:vAlign w:val="center"/>
          </w:tcPr>
          <w:p>
            <w:pPr>
              <w:pStyle w:val="21"/>
              <w:pBdr>
                <w:bottom w:val="none" w:color="auto" w:sz="0" w:space="0"/>
              </w:pBdr>
              <w:tabs>
                <w:tab w:val="clear" w:pos="4153"/>
                <w:tab w:val="clear" w:pos="8306"/>
              </w:tabs>
              <w:snapToGrid/>
              <w:rPr>
                <w:rFonts w:ascii="Times New Roman" w:hAnsi="Times New Roman" w:cs="Times New Roman"/>
                <w:sz w:val="20"/>
                <w:szCs w:val="20"/>
              </w:rPr>
            </w:pPr>
          </w:p>
        </w:tc>
        <w:tc>
          <w:tcPr>
            <w:tcW w:w="771" w:type="dxa"/>
            <w:tcBorders>
              <w:tl2br w:val="nil"/>
              <w:tr2bl w:val="nil"/>
            </w:tcBorders>
            <w:vAlign w:val="center"/>
          </w:tcPr>
          <w:p>
            <w:pPr>
              <w:jc w:val="center"/>
              <w:rPr>
                <w:rFonts w:ascii="Times New Roman" w:hAnsi="Times New Roman" w:cs="Times New Roman"/>
                <w:sz w:val="20"/>
                <w:szCs w:val="20"/>
              </w:rPr>
            </w:pPr>
            <w:r>
              <w:rPr>
                <w:rFonts w:ascii="Times New Roman" w:hAnsi="Times New Roman" w:cs="Times New Roman"/>
                <w:sz w:val="20"/>
                <w:szCs w:val="20"/>
              </w:rPr>
              <w:t>选修</w:t>
            </w:r>
          </w:p>
        </w:tc>
        <w:tc>
          <w:tcPr>
            <w:tcW w:w="935" w:type="dxa"/>
            <w:tcBorders>
              <w:tl2br w:val="nil"/>
              <w:tr2bl w:val="nil"/>
            </w:tcBorders>
            <w:vAlign w:val="center"/>
          </w:tcPr>
          <w:p>
            <w:pPr>
              <w:jc w:val="center"/>
              <w:rPr>
                <w:rFonts w:ascii="Times New Roman" w:hAnsi="Times New Roman" w:cs="Times New Roman"/>
                <w:sz w:val="20"/>
                <w:szCs w:val="20"/>
              </w:rPr>
            </w:pPr>
            <w:r>
              <w:rPr>
                <w:rFonts w:ascii="Times New Roman" w:hAnsi="Times New Roman" w:cs="Times New Roman"/>
                <w:sz w:val="20"/>
                <w:szCs w:val="20"/>
              </w:rPr>
              <w:t>6.0</w:t>
            </w:r>
          </w:p>
        </w:tc>
        <w:tc>
          <w:tcPr>
            <w:tcW w:w="992" w:type="dxa"/>
            <w:tcBorders>
              <w:tl2br w:val="nil"/>
              <w:tr2bl w:val="nil"/>
            </w:tcBorders>
            <w:vAlign w:val="center"/>
          </w:tcPr>
          <w:p>
            <w:pPr>
              <w:jc w:val="center"/>
              <w:rPr>
                <w:rFonts w:ascii="Times New Roman" w:hAnsi="Times New Roman" w:cs="Times New Roman"/>
                <w:sz w:val="20"/>
                <w:szCs w:val="20"/>
              </w:rPr>
            </w:pPr>
            <w:r>
              <w:rPr>
                <w:rFonts w:ascii="Times New Roman" w:hAnsi="Times New Roman" w:cs="Times New Roman"/>
                <w:sz w:val="20"/>
                <w:szCs w:val="20"/>
              </w:rPr>
              <w:t>96</w:t>
            </w:r>
          </w:p>
        </w:tc>
        <w:tc>
          <w:tcPr>
            <w:tcW w:w="1417" w:type="dxa"/>
            <w:tcBorders>
              <w:tl2br w:val="nil"/>
              <w:tr2bl w:val="nil"/>
            </w:tcBorders>
          </w:tcPr>
          <w:p>
            <w:pPr>
              <w:jc w:val="center"/>
              <w:rPr>
                <w:rFonts w:ascii="Times New Roman" w:hAnsi="Times New Roman" w:cs="Times New Roman"/>
                <w:sz w:val="20"/>
                <w:szCs w:val="20"/>
              </w:rPr>
            </w:pPr>
            <w:r>
              <w:rPr>
                <w:rFonts w:ascii="Times New Roman" w:hAnsi="Times New Roman" w:cs="Times New Roman"/>
                <w:sz w:val="20"/>
                <w:szCs w:val="20"/>
              </w:rPr>
              <w:t>/</w:t>
            </w:r>
          </w:p>
        </w:tc>
        <w:tc>
          <w:tcPr>
            <w:tcW w:w="1418" w:type="dxa"/>
            <w:tcBorders>
              <w:tl2br w:val="nil"/>
              <w:tr2bl w:val="nil"/>
            </w:tcBorders>
            <w:vAlign w:val="center"/>
          </w:tcPr>
          <w:p>
            <w:pPr>
              <w:jc w:val="center"/>
              <w:rPr>
                <w:rFonts w:ascii="Times New Roman" w:hAnsi="Times New Roman" w:cs="Times New Roman"/>
                <w:sz w:val="20"/>
                <w:szCs w:val="20"/>
              </w:rPr>
            </w:pPr>
            <w:r>
              <w:rPr>
                <w:rFonts w:ascii="Times New Roman" w:hAnsi="Times New Roman" w:cs="Times New Roman"/>
                <w:sz w:val="20"/>
                <w:szCs w:val="20"/>
              </w:rPr>
              <w:t>3.73</w:t>
            </w:r>
          </w:p>
        </w:tc>
        <w:tc>
          <w:tcPr>
            <w:tcW w:w="1276" w:type="dxa"/>
            <w:tcBorders>
              <w:tl2br w:val="nil"/>
              <w:tr2bl w:val="nil"/>
            </w:tcBorders>
            <w:vAlign w:val="center"/>
          </w:tcPr>
          <w:p>
            <w:pPr>
              <w:jc w:val="center"/>
              <w:rPr>
                <w:rFonts w:hint="default" w:ascii="Times New Roman" w:hAnsi="Times New Roman" w:cs="Times New Roman" w:eastAsiaTheme="minorEastAsia"/>
                <w:color w:val="auto"/>
                <w:sz w:val="20"/>
                <w:szCs w:val="20"/>
                <w:lang w:val="en-US" w:eastAsia="zh-CN"/>
                <w:rPrChange w:id="33" w:author="嘎嘎" w:date="2023-11-17T14:23:42Z">
                  <w:rPr>
                    <w:rFonts w:hint="default" w:ascii="Times New Roman" w:hAnsi="Times New Roman" w:cs="Times New Roman" w:eastAsiaTheme="minorEastAsia"/>
                    <w:sz w:val="20"/>
                    <w:szCs w:val="20"/>
                    <w:lang w:val="en-US" w:eastAsia="zh-CN"/>
                  </w:rPr>
                </w:rPrChange>
              </w:rPr>
            </w:pPr>
            <w:ins w:id="34" w:author="嘎嘎" w:date="2023-09-03T14:29:29Z">
              <w:r>
                <w:rPr>
                  <w:rFonts w:hint="eastAsia" w:ascii="Times New Roman" w:hAnsi="Times New Roman" w:cs="Times New Roman"/>
                  <w:color w:val="auto"/>
                  <w:sz w:val="20"/>
                  <w:szCs w:val="20"/>
                  <w:lang w:val="en-US" w:eastAsia="zh-CN"/>
                  <w:rPrChange w:id="35" w:author="嘎嘎" w:date="2023-11-17T14:23:42Z">
                    <w:rPr>
                      <w:rFonts w:hint="eastAsia" w:ascii="Times New Roman" w:hAnsi="Times New Roman" w:cs="Times New Roman"/>
                      <w:sz w:val="20"/>
                      <w:szCs w:val="20"/>
                      <w:lang w:val="en-US" w:eastAsia="zh-CN"/>
                    </w:rPr>
                  </w:rPrChange>
                </w:rPr>
                <w:t>4.32</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6" w:hRule="atLeast"/>
          <w:jc w:val="center"/>
        </w:trPr>
        <w:tc>
          <w:tcPr>
            <w:tcW w:w="523" w:type="dxa"/>
            <w:vMerge w:val="continue"/>
            <w:tcBorders>
              <w:tl2br w:val="nil"/>
              <w:tr2bl w:val="nil"/>
            </w:tcBorders>
            <w:vAlign w:val="center"/>
          </w:tcPr>
          <w:p>
            <w:pPr>
              <w:jc w:val="center"/>
              <w:rPr>
                <w:rFonts w:ascii="Times New Roman" w:hAnsi="Times New Roman" w:cs="Times New Roman"/>
                <w:b/>
                <w:bCs/>
                <w:sz w:val="20"/>
                <w:szCs w:val="20"/>
                <w:highlight w:val="yellow"/>
              </w:rPr>
            </w:pPr>
          </w:p>
        </w:tc>
        <w:tc>
          <w:tcPr>
            <w:tcW w:w="2215" w:type="dxa"/>
            <w:gridSpan w:val="2"/>
            <w:tcBorders>
              <w:tl2br w:val="nil"/>
              <w:tr2bl w:val="nil"/>
            </w:tcBorders>
            <w:vAlign w:val="center"/>
          </w:tcPr>
          <w:p>
            <w:pPr>
              <w:jc w:val="center"/>
              <w:rPr>
                <w:rFonts w:ascii="Times New Roman" w:hAnsi="Times New Roman" w:cs="Times New Roman"/>
                <w:b/>
                <w:bCs/>
                <w:sz w:val="20"/>
                <w:szCs w:val="20"/>
              </w:rPr>
            </w:pPr>
            <w:r>
              <w:rPr>
                <w:rFonts w:ascii="Times New Roman" w:hAnsi="Times New Roman" w:cs="Times New Roman"/>
                <w:b/>
                <w:bCs/>
                <w:sz w:val="20"/>
                <w:szCs w:val="20"/>
              </w:rPr>
              <w:t>小   计</w:t>
            </w:r>
          </w:p>
        </w:tc>
        <w:tc>
          <w:tcPr>
            <w:tcW w:w="935" w:type="dxa"/>
            <w:tcBorders>
              <w:tl2br w:val="nil"/>
              <w:tr2bl w:val="nil"/>
            </w:tcBorders>
            <w:vAlign w:val="center"/>
          </w:tcPr>
          <w:p>
            <w:pPr>
              <w:jc w:val="center"/>
              <w:rPr>
                <w:rFonts w:ascii="Times New Roman" w:hAnsi="Times New Roman" w:cs="Times New Roman"/>
                <w:sz w:val="20"/>
                <w:szCs w:val="20"/>
              </w:rPr>
            </w:pPr>
            <w:r>
              <w:rPr>
                <w:rFonts w:ascii="Times New Roman" w:hAnsi="Times New Roman" w:cs="Times New Roman"/>
                <w:sz w:val="20"/>
                <w:szCs w:val="20"/>
              </w:rPr>
              <w:t>129.5</w:t>
            </w:r>
          </w:p>
        </w:tc>
        <w:tc>
          <w:tcPr>
            <w:tcW w:w="992" w:type="dxa"/>
            <w:tcBorders>
              <w:tl2br w:val="nil"/>
              <w:tr2bl w:val="nil"/>
            </w:tcBorders>
            <w:vAlign w:val="center"/>
          </w:tcPr>
          <w:p>
            <w:pPr>
              <w:jc w:val="center"/>
              <w:rPr>
                <w:rFonts w:hint="default" w:ascii="Times New Roman" w:hAnsi="Times New Roman" w:cs="Times New Roman" w:eastAsiaTheme="minorEastAsia"/>
                <w:sz w:val="20"/>
                <w:szCs w:val="20"/>
                <w:lang w:val="en-US" w:eastAsia="zh-CN"/>
              </w:rPr>
            </w:pPr>
            <w:ins w:id="37" w:author="嘎嘎" w:date="2023-09-03T14:27:23Z">
              <w:r>
                <w:rPr>
                  <w:rFonts w:hint="eastAsia" w:ascii="Times New Roman" w:hAnsi="Times New Roman" w:cs="Times New Roman"/>
                  <w:sz w:val="20"/>
                  <w:szCs w:val="20"/>
                  <w:lang w:val="en-US" w:eastAsia="zh-CN"/>
                </w:rPr>
                <w:t>2220</w:t>
              </w:r>
            </w:ins>
          </w:p>
        </w:tc>
        <w:tc>
          <w:tcPr>
            <w:tcW w:w="1417" w:type="dxa"/>
            <w:tcBorders>
              <w:tl2br w:val="nil"/>
              <w:tr2bl w:val="nil"/>
            </w:tcBorders>
          </w:tcPr>
          <w:p>
            <w:pPr>
              <w:jc w:val="center"/>
              <w:rPr>
                <w:rFonts w:hint="default" w:ascii="Times New Roman" w:hAnsi="Times New Roman" w:cs="Times New Roman" w:eastAsiaTheme="minorEastAsia"/>
                <w:sz w:val="20"/>
                <w:szCs w:val="20"/>
                <w:lang w:val="en-US" w:eastAsia="zh-CN"/>
              </w:rPr>
            </w:pPr>
            <w:ins w:id="38" w:author="嘎嘎" w:date="2023-09-03T14:27:49Z">
              <w:r>
                <w:rPr>
                  <w:rFonts w:hint="eastAsia" w:ascii="Times New Roman" w:hAnsi="Times New Roman" w:cs="Times New Roman"/>
                  <w:sz w:val="20"/>
                  <w:szCs w:val="20"/>
                  <w:lang w:val="en-US" w:eastAsia="zh-CN"/>
                </w:rPr>
                <w:t>188</w:t>
              </w:r>
            </w:ins>
          </w:p>
        </w:tc>
        <w:tc>
          <w:tcPr>
            <w:tcW w:w="1418" w:type="dxa"/>
            <w:tcBorders>
              <w:tl2br w:val="nil"/>
              <w:tr2bl w:val="nil"/>
            </w:tcBorders>
            <w:vAlign w:val="center"/>
          </w:tcPr>
          <w:p>
            <w:pPr>
              <w:jc w:val="center"/>
              <w:rPr>
                <w:rFonts w:ascii="Times New Roman" w:hAnsi="Times New Roman" w:cs="Times New Roman"/>
                <w:sz w:val="20"/>
                <w:szCs w:val="20"/>
              </w:rPr>
            </w:pPr>
            <w:r>
              <w:rPr>
                <w:rFonts w:ascii="Times New Roman" w:hAnsi="Times New Roman" w:cs="Times New Roman"/>
                <w:sz w:val="20"/>
                <w:szCs w:val="20"/>
              </w:rPr>
              <w:t>80.43</w:t>
            </w:r>
          </w:p>
        </w:tc>
        <w:tc>
          <w:tcPr>
            <w:tcW w:w="1276" w:type="dxa"/>
            <w:tcBorders>
              <w:tl2br w:val="nil"/>
              <w:tr2bl w:val="nil"/>
            </w:tcBorders>
            <w:vAlign w:val="center"/>
          </w:tcPr>
          <w:p>
            <w:pPr>
              <w:jc w:val="center"/>
              <w:rPr>
                <w:rFonts w:ascii="Times New Roman" w:hAnsi="Times New Roman" w:cs="Times New Roman"/>
                <w:color w:val="auto"/>
                <w:sz w:val="20"/>
                <w:szCs w:val="20"/>
                <w:rPrChange w:id="39" w:author="嘎嘎" w:date="2023-11-17T14:23:42Z">
                  <w:rPr>
                    <w:rFonts w:ascii="Times New Roman" w:hAnsi="Times New Roman" w:cs="Times New Roman"/>
                    <w:sz w:val="20"/>
                    <w:szCs w:val="20"/>
                  </w:rPr>
                </w:rPrChange>
              </w:rPr>
            </w:pPr>
            <w:r>
              <w:rPr>
                <w:rFonts w:ascii="Times New Roman" w:hAnsi="Times New Roman" w:cs="Times New Roman"/>
                <w:color w:val="auto"/>
                <w:sz w:val="20"/>
                <w:szCs w:val="20"/>
                <w:rPrChange w:id="40" w:author="嘎嘎" w:date="2023-11-17T14:23:42Z">
                  <w:rPr>
                    <w:rFonts w:ascii="Times New Roman" w:hAnsi="Times New Roman" w:cs="Times New Roman"/>
                    <w:sz w:val="20"/>
                    <w:szCs w:val="20"/>
                  </w:rPr>
                </w:rPrChange>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9" w:hRule="atLeast"/>
          <w:jc w:val="center"/>
        </w:trPr>
        <w:tc>
          <w:tcPr>
            <w:tcW w:w="2738" w:type="dxa"/>
            <w:gridSpan w:val="3"/>
            <w:tcBorders>
              <w:tl2br w:val="nil"/>
              <w:tr2bl w:val="nil"/>
            </w:tcBorders>
            <w:vAlign w:val="center"/>
          </w:tcPr>
          <w:p>
            <w:pPr>
              <w:pStyle w:val="21"/>
              <w:pBdr>
                <w:bottom w:val="none" w:color="auto" w:sz="0" w:space="0"/>
              </w:pBdr>
              <w:tabs>
                <w:tab w:val="clear" w:pos="4153"/>
                <w:tab w:val="clear" w:pos="8306"/>
              </w:tabs>
              <w:snapToGrid/>
              <w:rPr>
                <w:rFonts w:ascii="Times New Roman" w:hAnsi="Times New Roman" w:cs="Times New Roman"/>
                <w:sz w:val="20"/>
                <w:szCs w:val="20"/>
              </w:rPr>
            </w:pPr>
            <w:r>
              <w:rPr>
                <w:rFonts w:ascii="Times New Roman" w:hAnsi="Times New Roman" w:cs="Times New Roman"/>
                <w:bCs/>
                <w:sz w:val="20"/>
                <w:szCs w:val="20"/>
              </w:rPr>
              <w:t>实践环节（含课内实验）小计</w:t>
            </w:r>
          </w:p>
        </w:tc>
        <w:tc>
          <w:tcPr>
            <w:tcW w:w="935" w:type="dxa"/>
            <w:tcBorders>
              <w:tl2br w:val="nil"/>
              <w:tr2bl w:val="nil"/>
            </w:tcBorders>
            <w:vAlign w:val="center"/>
          </w:tcPr>
          <w:p>
            <w:pPr>
              <w:jc w:val="center"/>
              <w:rPr>
                <w:rFonts w:ascii="Times New Roman" w:hAnsi="Times New Roman" w:cs="Times New Roman"/>
                <w:sz w:val="20"/>
                <w:szCs w:val="20"/>
              </w:rPr>
            </w:pPr>
            <w:r>
              <w:rPr>
                <w:rFonts w:ascii="Times New Roman" w:hAnsi="Times New Roman" w:cs="Times New Roman"/>
                <w:sz w:val="20"/>
                <w:szCs w:val="20"/>
              </w:rPr>
              <w:t>31.5</w:t>
            </w:r>
          </w:p>
        </w:tc>
        <w:tc>
          <w:tcPr>
            <w:tcW w:w="992" w:type="dxa"/>
            <w:tcBorders>
              <w:tl2br w:val="nil"/>
              <w:tr2bl w:val="nil"/>
            </w:tcBorders>
          </w:tcPr>
          <w:p>
            <w:pPr>
              <w:jc w:val="center"/>
              <w:rPr>
                <w:rFonts w:ascii="Times New Roman" w:hAnsi="Times New Roman" w:cs="Times New Roman"/>
                <w:sz w:val="20"/>
                <w:szCs w:val="20"/>
              </w:rPr>
            </w:pPr>
            <w:r>
              <w:rPr>
                <w:rFonts w:ascii="Times New Roman" w:hAnsi="Times New Roman" w:cs="Times New Roman"/>
                <w:sz w:val="20"/>
                <w:szCs w:val="20"/>
              </w:rPr>
              <w:t>/</w:t>
            </w:r>
          </w:p>
        </w:tc>
        <w:tc>
          <w:tcPr>
            <w:tcW w:w="1417" w:type="dxa"/>
            <w:tcBorders>
              <w:tl2br w:val="nil"/>
              <w:tr2bl w:val="nil"/>
            </w:tcBorders>
          </w:tcPr>
          <w:p>
            <w:pPr>
              <w:pStyle w:val="21"/>
              <w:pBdr>
                <w:bottom w:val="none" w:color="auto" w:sz="0" w:space="0"/>
              </w:pBdr>
              <w:tabs>
                <w:tab w:val="clear" w:pos="4153"/>
                <w:tab w:val="clear" w:pos="8306"/>
              </w:tabs>
              <w:snapToGrid/>
              <w:rPr>
                <w:rFonts w:ascii="Times New Roman" w:hAnsi="Times New Roman" w:cs="Times New Roman"/>
                <w:sz w:val="20"/>
                <w:szCs w:val="20"/>
              </w:rPr>
            </w:pPr>
            <w:r>
              <w:rPr>
                <w:rFonts w:ascii="Times New Roman" w:hAnsi="Times New Roman" w:cs="Times New Roman"/>
                <w:sz w:val="20"/>
                <w:szCs w:val="20"/>
              </w:rPr>
              <w:t>/</w:t>
            </w:r>
          </w:p>
        </w:tc>
        <w:tc>
          <w:tcPr>
            <w:tcW w:w="1418" w:type="dxa"/>
            <w:tcBorders>
              <w:tl2br w:val="nil"/>
              <w:tr2bl w:val="nil"/>
            </w:tcBorders>
            <w:vAlign w:val="center"/>
          </w:tcPr>
          <w:p>
            <w:pPr>
              <w:pStyle w:val="21"/>
              <w:pBdr>
                <w:bottom w:val="none" w:color="auto" w:sz="0" w:space="0"/>
              </w:pBdr>
              <w:tabs>
                <w:tab w:val="clear" w:pos="4153"/>
                <w:tab w:val="clear" w:pos="8306"/>
              </w:tabs>
              <w:snapToGrid/>
              <w:rPr>
                <w:rFonts w:ascii="Times New Roman" w:hAnsi="Times New Roman" w:cs="Times New Roman"/>
                <w:sz w:val="20"/>
                <w:szCs w:val="20"/>
              </w:rPr>
            </w:pPr>
            <w:r>
              <w:rPr>
                <w:rFonts w:ascii="Times New Roman" w:hAnsi="Times New Roman" w:cs="Times New Roman"/>
                <w:sz w:val="20"/>
                <w:szCs w:val="20"/>
              </w:rPr>
              <w:t>19.57</w:t>
            </w:r>
          </w:p>
        </w:tc>
        <w:tc>
          <w:tcPr>
            <w:tcW w:w="1276" w:type="dxa"/>
            <w:tcBorders>
              <w:tl2br w:val="nil"/>
              <w:tr2bl w:val="nil"/>
            </w:tcBorders>
            <w:vAlign w:val="center"/>
          </w:tcPr>
          <w:p>
            <w:pPr>
              <w:jc w:val="center"/>
              <w:rPr>
                <w:rFonts w:ascii="Times New Roman" w:hAnsi="Times New Roman" w:cs="Times New Roman"/>
                <w:sz w:val="20"/>
                <w:szCs w:val="20"/>
              </w:rPr>
            </w:pPr>
            <w:r>
              <w:rPr>
                <w:rFonts w:ascii="Times New Roman" w:hAnsi="Times New Roman" w:cs="Times New Roman"/>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9" w:hRule="atLeast"/>
          <w:jc w:val="center"/>
        </w:trPr>
        <w:tc>
          <w:tcPr>
            <w:tcW w:w="2738" w:type="dxa"/>
            <w:gridSpan w:val="3"/>
            <w:tcBorders>
              <w:tl2br w:val="nil"/>
              <w:tr2bl w:val="nil"/>
            </w:tcBorders>
            <w:vAlign w:val="center"/>
          </w:tcPr>
          <w:p>
            <w:pPr>
              <w:jc w:val="center"/>
              <w:rPr>
                <w:rFonts w:ascii="Times New Roman" w:hAnsi="Times New Roman" w:cs="Times New Roman"/>
                <w:b/>
                <w:bCs/>
                <w:sz w:val="20"/>
                <w:szCs w:val="20"/>
              </w:rPr>
            </w:pPr>
            <w:r>
              <w:rPr>
                <w:rFonts w:ascii="Times New Roman" w:hAnsi="Times New Roman" w:cs="Times New Roman"/>
                <w:b/>
                <w:bCs/>
                <w:sz w:val="20"/>
                <w:szCs w:val="20"/>
              </w:rPr>
              <w:t>合        计</w:t>
            </w:r>
          </w:p>
        </w:tc>
        <w:tc>
          <w:tcPr>
            <w:tcW w:w="935" w:type="dxa"/>
            <w:tcBorders>
              <w:tl2br w:val="nil"/>
              <w:tr2bl w:val="nil"/>
            </w:tcBorders>
            <w:vAlign w:val="center"/>
          </w:tcPr>
          <w:p>
            <w:pPr>
              <w:jc w:val="center"/>
              <w:rPr>
                <w:rFonts w:ascii="Times New Roman" w:hAnsi="Times New Roman" w:cs="Times New Roman"/>
                <w:sz w:val="20"/>
                <w:szCs w:val="20"/>
              </w:rPr>
            </w:pPr>
            <w:r>
              <w:rPr>
                <w:rFonts w:ascii="Times New Roman" w:hAnsi="Times New Roman" w:cs="Times New Roman"/>
                <w:sz w:val="20"/>
                <w:szCs w:val="20"/>
              </w:rPr>
              <w:t>161</w:t>
            </w:r>
          </w:p>
        </w:tc>
        <w:tc>
          <w:tcPr>
            <w:tcW w:w="992" w:type="dxa"/>
            <w:tcBorders>
              <w:tl2br w:val="nil"/>
              <w:tr2bl w:val="nil"/>
            </w:tcBorders>
          </w:tcPr>
          <w:p>
            <w:pPr>
              <w:jc w:val="center"/>
              <w:rPr>
                <w:rFonts w:ascii="Times New Roman" w:hAnsi="Times New Roman" w:cs="Times New Roman"/>
                <w:sz w:val="20"/>
                <w:szCs w:val="20"/>
              </w:rPr>
            </w:pPr>
            <w:r>
              <w:rPr>
                <w:rFonts w:ascii="Times New Roman" w:hAnsi="Times New Roman" w:cs="Times New Roman"/>
                <w:sz w:val="20"/>
                <w:szCs w:val="20"/>
              </w:rPr>
              <w:t>/</w:t>
            </w:r>
          </w:p>
        </w:tc>
        <w:tc>
          <w:tcPr>
            <w:tcW w:w="1417" w:type="dxa"/>
            <w:tcBorders>
              <w:tl2br w:val="nil"/>
              <w:tr2bl w:val="nil"/>
            </w:tcBorders>
          </w:tcPr>
          <w:p>
            <w:pPr>
              <w:jc w:val="center"/>
              <w:rPr>
                <w:rFonts w:ascii="Times New Roman" w:hAnsi="Times New Roman" w:cs="Times New Roman"/>
                <w:sz w:val="20"/>
                <w:szCs w:val="20"/>
              </w:rPr>
            </w:pPr>
            <w:r>
              <w:rPr>
                <w:rFonts w:ascii="Times New Roman" w:hAnsi="Times New Roman" w:cs="Times New Roman"/>
                <w:sz w:val="20"/>
                <w:szCs w:val="20"/>
              </w:rPr>
              <w:t>/</w:t>
            </w:r>
          </w:p>
        </w:tc>
        <w:tc>
          <w:tcPr>
            <w:tcW w:w="1418" w:type="dxa"/>
            <w:tcBorders>
              <w:tl2br w:val="nil"/>
              <w:tr2bl w:val="nil"/>
            </w:tcBorders>
            <w:vAlign w:val="center"/>
          </w:tcPr>
          <w:p>
            <w:pPr>
              <w:jc w:val="center"/>
              <w:rPr>
                <w:rFonts w:ascii="Times New Roman" w:hAnsi="Times New Roman" w:cs="Times New Roman"/>
                <w:sz w:val="20"/>
                <w:szCs w:val="20"/>
              </w:rPr>
            </w:pPr>
            <w:r>
              <w:rPr>
                <w:rFonts w:ascii="Times New Roman" w:hAnsi="Times New Roman" w:cs="Times New Roman"/>
                <w:sz w:val="20"/>
                <w:szCs w:val="20"/>
              </w:rPr>
              <w:t>100.0</w:t>
            </w:r>
          </w:p>
        </w:tc>
        <w:tc>
          <w:tcPr>
            <w:tcW w:w="1276" w:type="dxa"/>
            <w:tcBorders>
              <w:tl2br w:val="nil"/>
              <w:tr2bl w:val="nil"/>
            </w:tcBorders>
            <w:vAlign w:val="center"/>
          </w:tcPr>
          <w:p>
            <w:pPr>
              <w:jc w:val="center"/>
              <w:rPr>
                <w:rFonts w:ascii="Times New Roman" w:hAnsi="Times New Roman" w:cs="Times New Roman"/>
                <w:sz w:val="20"/>
                <w:szCs w:val="20"/>
              </w:rPr>
            </w:pPr>
            <w:r>
              <w:rPr>
                <w:rFonts w:ascii="Times New Roman" w:hAnsi="Times New Roman" w:cs="Times New Roman"/>
                <w:sz w:val="20"/>
                <w:szCs w:val="20"/>
              </w:rPr>
              <w:t>100.0</w:t>
            </w:r>
          </w:p>
        </w:tc>
      </w:tr>
    </w:tbl>
    <w:p>
      <w:pPr>
        <w:spacing w:before="156" w:beforeLines="50" w:after="156" w:afterLines="50"/>
        <w:rPr>
          <w:rFonts w:ascii="Times New Roman" w:hAnsi="Times New Roman" w:cs="Times New Roman"/>
          <w:b/>
          <w:sz w:val="24"/>
          <w:szCs w:val="24"/>
        </w:rPr>
      </w:pPr>
      <w:r>
        <w:rPr>
          <w:rFonts w:ascii="Times New Roman" w:hAnsi="Times New Roman" w:cs="Times New Roman"/>
          <w:b/>
          <w:sz w:val="24"/>
          <w:szCs w:val="24"/>
        </w:rPr>
        <w:t>八、转专业学生课程修读及学分要求</w:t>
      </w:r>
    </w:p>
    <w:p>
      <w:pPr>
        <w:pStyle w:val="88"/>
        <w:spacing w:line="460" w:lineRule="exact"/>
        <w:ind w:firstLine="420"/>
        <w:rPr>
          <w:rFonts w:eastAsiaTheme="minorEastAsia"/>
        </w:rPr>
      </w:pPr>
      <w:r>
        <w:rPr>
          <w:rFonts w:eastAsiaTheme="minorEastAsia"/>
        </w:rPr>
        <w:t>通识课程均达到60分（百分制）或及格。热爱英语并有一定的英语特长，CET-4成绩达到450分及以上或CET-6成绩达到425分及以上。对于第一学期末申请转专业的学生，如果CET成绩未出，要求大学英语课程成绩达到75分及以上。申请学生需参加外国语学院统一组织的《英语语言水平测试》笔试考试和专业综合面试，且笔试与面试成绩均达到或超过60分（百分制），最终根据申请学生的总评成绩由高到低顺序接纳。参加过学科竞赛者优先考虑。</w:t>
      </w:r>
      <w:r>
        <w:rPr>
          <w:rFonts w:hint="eastAsia" w:eastAsiaTheme="minorEastAsia"/>
        </w:rPr>
        <w:t>若转专业时补修课程超过20学分，须编班至第一年级录取。</w:t>
      </w:r>
    </w:p>
    <w:p>
      <w:pPr>
        <w:spacing w:before="156" w:beforeLines="50" w:after="156" w:afterLines="50"/>
        <w:rPr>
          <w:rFonts w:ascii="Times New Roman" w:hAnsi="Times New Roman" w:cs="Times New Roman"/>
          <w:b/>
          <w:sz w:val="24"/>
          <w:szCs w:val="24"/>
        </w:rPr>
      </w:pPr>
      <w:r>
        <w:rPr>
          <w:rFonts w:ascii="Times New Roman" w:hAnsi="Times New Roman" w:cs="Times New Roman"/>
          <w:b/>
          <w:sz w:val="24"/>
          <w:szCs w:val="24"/>
        </w:rPr>
        <w:t>九、就业与职业发展</w:t>
      </w:r>
    </w:p>
    <w:p>
      <w:pPr>
        <w:pStyle w:val="88"/>
        <w:spacing w:line="460" w:lineRule="exact"/>
        <w:ind w:firstLine="420"/>
        <w:rPr>
          <w:rFonts w:eastAsiaTheme="minorEastAsia"/>
        </w:rPr>
      </w:pPr>
      <w:r>
        <w:rPr>
          <w:rFonts w:eastAsiaTheme="minorEastAsia"/>
        </w:rPr>
        <w:t>商务英语具体就业方向: 各类涉外商务机构如银行、保险、金融机构、海关、边防、政府、新闻出版、教育、科研的外事部门等，涉外企业如国际贸易、进出口贸易公司以及外资企业、三资企业、民营企业、跨国公司中国分公司、境外中国公司、涉外宾馆、商场等的国际商务部门，主要从事商务谈判、翻译、涉外文秘和管理、商务服务等工作,同时也可以选择留学、考研、</w:t>
      </w:r>
      <w:r>
        <w:rPr>
          <w:rFonts w:hint="eastAsia" w:eastAsiaTheme="minorEastAsia"/>
        </w:rPr>
        <w:t>自主创业</w:t>
      </w:r>
      <w:r>
        <w:rPr>
          <w:rFonts w:eastAsiaTheme="minorEastAsia"/>
        </w:rPr>
        <w:t>或</w:t>
      </w:r>
      <w:r>
        <w:rPr>
          <w:rFonts w:hint="eastAsia" w:eastAsiaTheme="minorEastAsia"/>
        </w:rPr>
        <w:t>海外</w:t>
      </w:r>
      <w:r>
        <w:rPr>
          <w:rFonts w:eastAsiaTheme="minorEastAsia"/>
        </w:rPr>
        <w:t>就业。</w:t>
      </w:r>
    </w:p>
    <w:p>
      <w:pPr>
        <w:pStyle w:val="88"/>
        <w:spacing w:line="460" w:lineRule="exact"/>
        <w:ind w:firstLine="420"/>
        <w:rPr>
          <w:rFonts w:eastAsiaTheme="minorEastAsia"/>
          <w:bCs/>
        </w:rPr>
      </w:pPr>
      <w:r>
        <w:rPr>
          <w:rFonts w:eastAsiaTheme="minorEastAsia"/>
        </w:rPr>
        <w:t>创新创业主要领域：以咨询策划室、工作室等为主要创新创业形式，以涉外商务或贸易为主要创新创业领域。</w:t>
      </w:r>
    </w:p>
    <w:p>
      <w:pPr>
        <w:spacing w:before="156" w:beforeLines="50" w:after="156" w:afterLines="50"/>
        <w:rPr>
          <w:rFonts w:ascii="Times New Roman" w:hAnsi="Times New Roman" w:cs="Times New Roman"/>
          <w:b/>
          <w:sz w:val="24"/>
          <w:szCs w:val="24"/>
        </w:rPr>
      </w:pPr>
      <w:r>
        <w:rPr>
          <w:rFonts w:ascii="Times New Roman" w:hAnsi="Times New Roman" w:cs="Times New Roman"/>
          <w:b/>
          <w:sz w:val="24"/>
          <w:szCs w:val="24"/>
        </w:rPr>
        <w:t>十、学制与学位</w:t>
      </w:r>
    </w:p>
    <w:p>
      <w:pPr>
        <w:pStyle w:val="88"/>
        <w:spacing w:line="460" w:lineRule="exact"/>
        <w:ind w:firstLine="420"/>
        <w:rPr>
          <w:rFonts w:eastAsiaTheme="minorEastAsia"/>
          <w:bCs/>
        </w:rPr>
        <w:sectPr>
          <w:pgSz w:w="11906" w:h="16838"/>
          <w:pgMar w:top="1440" w:right="1800" w:bottom="1440" w:left="1800" w:header="851" w:footer="992" w:gutter="0"/>
          <w:cols w:space="425" w:num="1"/>
          <w:docGrid w:type="lines" w:linePitch="312" w:charSpace="0"/>
        </w:sectPr>
      </w:pPr>
      <w:r>
        <w:rPr>
          <w:rFonts w:eastAsiaTheme="minorEastAsia"/>
          <w:bCs/>
        </w:rPr>
        <w:t>商务英语专业属于外国语言文学专业，基本修业年限为 4 年，授予文学学士学位。</w:t>
      </w:r>
    </w:p>
    <w:p>
      <w:pPr>
        <w:spacing w:before="156" w:beforeLines="50" w:after="156" w:afterLines="50"/>
        <w:rPr>
          <w:rFonts w:ascii="Times New Roman" w:hAnsi="Times New Roman" w:cs="Times New Roman"/>
          <w:b/>
          <w:sz w:val="24"/>
          <w:szCs w:val="24"/>
        </w:rPr>
      </w:pPr>
      <w:r>
        <w:rPr>
          <w:rFonts w:ascii="Times New Roman" w:hAnsi="Times New Roman" w:cs="Times New Roman"/>
          <w:b/>
          <w:sz w:val="24"/>
          <w:szCs w:val="24"/>
        </w:rPr>
        <w:t>附件1：课程计划表</w:t>
      </w:r>
    </w:p>
    <w:p>
      <w:pPr>
        <w:pStyle w:val="86"/>
        <w:spacing w:before="156" w:beforeLines="50" w:after="156" w:afterLines="50" w:line="240" w:lineRule="exact"/>
        <w:ind w:left="-420" w:leftChars="-200" w:firstLine="0" w:firstLineChars="0"/>
        <w:rPr>
          <w:rFonts w:eastAsiaTheme="minorEastAsia"/>
          <w:b/>
          <w:sz w:val="21"/>
          <w:szCs w:val="21"/>
        </w:rPr>
      </w:pPr>
      <w:r>
        <w:rPr>
          <w:rFonts w:eastAsiaTheme="minorEastAsia"/>
          <w:b/>
          <w:sz w:val="21"/>
          <w:szCs w:val="21"/>
        </w:rPr>
        <w:t>（一）通识教育课程</w:t>
      </w:r>
    </w:p>
    <w:p>
      <w:pPr>
        <w:pStyle w:val="86"/>
        <w:spacing w:before="156" w:beforeLines="50" w:line="240" w:lineRule="exact"/>
        <w:ind w:left="-420" w:leftChars="-200" w:firstLine="0" w:firstLineChars="0"/>
        <w:rPr>
          <w:rFonts w:eastAsiaTheme="minorEastAsia"/>
          <w:b/>
          <w:sz w:val="21"/>
          <w:szCs w:val="21"/>
        </w:rPr>
      </w:pPr>
      <w:r>
        <w:rPr>
          <w:rFonts w:eastAsiaTheme="minorEastAsia"/>
          <w:b/>
          <w:sz w:val="21"/>
          <w:szCs w:val="21"/>
        </w:rPr>
        <w:t>1．通识教育必修课程（A1类课程）</w:t>
      </w:r>
    </w:p>
    <w:tbl>
      <w:tblPr>
        <w:tblStyle w:val="32"/>
        <w:tblW w:w="938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05"/>
        <w:gridCol w:w="1689"/>
        <w:gridCol w:w="486"/>
        <w:gridCol w:w="641"/>
        <w:gridCol w:w="576"/>
        <w:gridCol w:w="610"/>
        <w:gridCol w:w="611"/>
        <w:gridCol w:w="610"/>
        <w:gridCol w:w="611"/>
        <w:gridCol w:w="610"/>
        <w:gridCol w:w="611"/>
        <w:gridCol w:w="611"/>
        <w:gridCol w:w="61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5" w:hRule="atLeast"/>
          <w:jc w:val="center"/>
        </w:trPr>
        <w:tc>
          <w:tcPr>
            <w:tcW w:w="1105" w:type="dxa"/>
            <w:vMerge w:val="restart"/>
            <w:tcBorders>
              <w:tl2br w:val="nil"/>
              <w:tr2bl w:val="nil"/>
            </w:tcBorders>
            <w:vAlign w:val="center"/>
          </w:tcPr>
          <w:p>
            <w:pPr>
              <w:jc w:val="center"/>
              <w:rPr>
                <w:rFonts w:ascii="Times New Roman" w:hAnsi="Times New Roman" w:cs="Times New Roman"/>
                <w:b/>
                <w:sz w:val="18"/>
                <w:szCs w:val="21"/>
              </w:rPr>
            </w:pPr>
            <w:r>
              <w:rPr>
                <w:rFonts w:ascii="Times New Roman" w:hAnsi="Times New Roman" w:cs="Times New Roman"/>
                <w:b/>
                <w:sz w:val="18"/>
                <w:szCs w:val="21"/>
              </w:rPr>
              <w:t>课程代码</w:t>
            </w:r>
          </w:p>
        </w:tc>
        <w:tc>
          <w:tcPr>
            <w:tcW w:w="1689" w:type="dxa"/>
            <w:vMerge w:val="restart"/>
            <w:tcBorders>
              <w:tl2br w:val="nil"/>
              <w:tr2bl w:val="nil"/>
            </w:tcBorders>
            <w:vAlign w:val="center"/>
          </w:tcPr>
          <w:p>
            <w:pPr>
              <w:jc w:val="center"/>
              <w:rPr>
                <w:rFonts w:ascii="Times New Roman" w:hAnsi="Times New Roman" w:cs="Times New Roman"/>
                <w:b/>
                <w:sz w:val="18"/>
                <w:szCs w:val="21"/>
              </w:rPr>
            </w:pPr>
            <w:r>
              <w:rPr>
                <w:rFonts w:ascii="Times New Roman" w:hAnsi="Times New Roman" w:cs="Times New Roman"/>
                <w:b/>
                <w:sz w:val="18"/>
                <w:szCs w:val="21"/>
              </w:rPr>
              <w:t>课程名称</w:t>
            </w:r>
          </w:p>
        </w:tc>
        <w:tc>
          <w:tcPr>
            <w:tcW w:w="486" w:type="dxa"/>
            <w:vMerge w:val="restart"/>
            <w:tcBorders>
              <w:tl2br w:val="nil"/>
              <w:tr2bl w:val="nil"/>
            </w:tcBorders>
            <w:vAlign w:val="center"/>
          </w:tcPr>
          <w:p>
            <w:pPr>
              <w:jc w:val="center"/>
              <w:rPr>
                <w:rFonts w:ascii="Times New Roman" w:hAnsi="Times New Roman" w:cs="Times New Roman"/>
                <w:b/>
                <w:sz w:val="18"/>
                <w:szCs w:val="21"/>
              </w:rPr>
            </w:pPr>
            <w:r>
              <w:rPr>
                <w:rFonts w:ascii="Times New Roman" w:hAnsi="Times New Roman" w:cs="Times New Roman"/>
                <w:b/>
                <w:sz w:val="18"/>
                <w:szCs w:val="21"/>
              </w:rPr>
              <w:t>总学时数</w:t>
            </w:r>
          </w:p>
        </w:tc>
        <w:tc>
          <w:tcPr>
            <w:tcW w:w="641" w:type="dxa"/>
            <w:vMerge w:val="restart"/>
            <w:tcBorders>
              <w:tl2br w:val="nil"/>
              <w:tr2bl w:val="nil"/>
            </w:tcBorders>
            <w:vAlign w:val="center"/>
          </w:tcPr>
          <w:p>
            <w:pPr>
              <w:jc w:val="center"/>
              <w:rPr>
                <w:rFonts w:ascii="Times New Roman" w:hAnsi="Times New Roman" w:cs="Times New Roman"/>
                <w:b/>
                <w:sz w:val="18"/>
                <w:szCs w:val="21"/>
              </w:rPr>
            </w:pPr>
            <w:r>
              <w:rPr>
                <w:rFonts w:ascii="Times New Roman" w:hAnsi="Times New Roman" w:cs="Times New Roman"/>
                <w:b/>
                <w:sz w:val="18"/>
                <w:szCs w:val="21"/>
              </w:rPr>
              <w:t>实践与实验学时数</w:t>
            </w:r>
          </w:p>
        </w:tc>
        <w:tc>
          <w:tcPr>
            <w:tcW w:w="576" w:type="dxa"/>
            <w:vMerge w:val="restart"/>
            <w:tcBorders>
              <w:tl2br w:val="nil"/>
              <w:tr2bl w:val="nil"/>
            </w:tcBorders>
            <w:vAlign w:val="center"/>
          </w:tcPr>
          <w:p>
            <w:pPr>
              <w:jc w:val="center"/>
              <w:rPr>
                <w:rFonts w:ascii="Times New Roman" w:hAnsi="Times New Roman" w:cs="Times New Roman"/>
                <w:b/>
                <w:sz w:val="18"/>
                <w:szCs w:val="21"/>
              </w:rPr>
            </w:pPr>
            <w:r>
              <w:rPr>
                <w:rFonts w:ascii="Times New Roman" w:hAnsi="Times New Roman" w:cs="Times New Roman"/>
                <w:b/>
                <w:sz w:val="18"/>
                <w:szCs w:val="21"/>
              </w:rPr>
              <w:t>学</w:t>
            </w:r>
          </w:p>
          <w:p>
            <w:pPr>
              <w:jc w:val="center"/>
              <w:rPr>
                <w:rFonts w:ascii="Times New Roman" w:hAnsi="Times New Roman" w:cs="Times New Roman"/>
                <w:b/>
                <w:sz w:val="18"/>
                <w:szCs w:val="21"/>
              </w:rPr>
            </w:pPr>
            <w:r>
              <w:rPr>
                <w:rFonts w:ascii="Times New Roman" w:hAnsi="Times New Roman" w:cs="Times New Roman"/>
                <w:b/>
                <w:sz w:val="18"/>
                <w:szCs w:val="21"/>
              </w:rPr>
              <w:t>分</w:t>
            </w:r>
          </w:p>
          <w:p>
            <w:pPr>
              <w:jc w:val="center"/>
              <w:rPr>
                <w:rFonts w:ascii="Times New Roman" w:hAnsi="Times New Roman" w:cs="Times New Roman"/>
                <w:b/>
                <w:sz w:val="18"/>
                <w:szCs w:val="21"/>
              </w:rPr>
            </w:pPr>
            <w:r>
              <w:rPr>
                <w:rFonts w:ascii="Times New Roman" w:hAnsi="Times New Roman" w:cs="Times New Roman"/>
                <w:b/>
                <w:sz w:val="18"/>
                <w:szCs w:val="21"/>
              </w:rPr>
              <w:t>数</w:t>
            </w:r>
          </w:p>
        </w:tc>
        <w:tc>
          <w:tcPr>
            <w:tcW w:w="4885" w:type="dxa"/>
            <w:gridSpan w:val="8"/>
            <w:tcBorders>
              <w:tl2br w:val="nil"/>
              <w:tr2bl w:val="nil"/>
            </w:tcBorders>
            <w:vAlign w:val="center"/>
          </w:tcPr>
          <w:p>
            <w:pPr>
              <w:jc w:val="center"/>
              <w:rPr>
                <w:rFonts w:ascii="Times New Roman" w:hAnsi="Times New Roman" w:cs="Times New Roman"/>
                <w:b/>
                <w:sz w:val="18"/>
                <w:szCs w:val="21"/>
              </w:rPr>
            </w:pPr>
            <w:r>
              <w:rPr>
                <w:rFonts w:ascii="Times New Roman" w:hAnsi="Times New Roman" w:cs="Times New Roman"/>
                <w:b/>
                <w:sz w:val="18"/>
                <w:szCs w:val="21"/>
              </w:rPr>
              <w:t>各学期周学时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9" w:hRule="atLeast"/>
          <w:jc w:val="center"/>
        </w:trPr>
        <w:tc>
          <w:tcPr>
            <w:tcW w:w="1105" w:type="dxa"/>
            <w:vMerge w:val="continue"/>
            <w:tcBorders>
              <w:tl2br w:val="nil"/>
              <w:tr2bl w:val="nil"/>
            </w:tcBorders>
            <w:vAlign w:val="center"/>
          </w:tcPr>
          <w:p>
            <w:pPr>
              <w:jc w:val="center"/>
              <w:rPr>
                <w:rFonts w:ascii="Times New Roman" w:hAnsi="Times New Roman" w:cs="Times New Roman"/>
                <w:b/>
                <w:sz w:val="18"/>
                <w:szCs w:val="21"/>
              </w:rPr>
            </w:pPr>
          </w:p>
        </w:tc>
        <w:tc>
          <w:tcPr>
            <w:tcW w:w="1689" w:type="dxa"/>
            <w:vMerge w:val="continue"/>
            <w:tcBorders>
              <w:tl2br w:val="nil"/>
              <w:tr2bl w:val="nil"/>
            </w:tcBorders>
            <w:vAlign w:val="center"/>
          </w:tcPr>
          <w:p>
            <w:pPr>
              <w:jc w:val="center"/>
              <w:rPr>
                <w:rFonts w:ascii="Times New Roman" w:hAnsi="Times New Roman" w:cs="Times New Roman"/>
                <w:b/>
                <w:sz w:val="18"/>
                <w:szCs w:val="21"/>
              </w:rPr>
            </w:pPr>
          </w:p>
        </w:tc>
        <w:tc>
          <w:tcPr>
            <w:tcW w:w="486" w:type="dxa"/>
            <w:vMerge w:val="continue"/>
            <w:tcBorders>
              <w:tl2br w:val="nil"/>
              <w:tr2bl w:val="nil"/>
            </w:tcBorders>
            <w:vAlign w:val="center"/>
          </w:tcPr>
          <w:p>
            <w:pPr>
              <w:jc w:val="center"/>
              <w:rPr>
                <w:rFonts w:ascii="Times New Roman" w:hAnsi="Times New Roman" w:cs="Times New Roman"/>
                <w:b/>
                <w:sz w:val="18"/>
                <w:szCs w:val="21"/>
              </w:rPr>
            </w:pPr>
          </w:p>
        </w:tc>
        <w:tc>
          <w:tcPr>
            <w:tcW w:w="641" w:type="dxa"/>
            <w:vMerge w:val="continue"/>
            <w:tcBorders>
              <w:tl2br w:val="nil"/>
              <w:tr2bl w:val="nil"/>
            </w:tcBorders>
            <w:vAlign w:val="center"/>
          </w:tcPr>
          <w:p>
            <w:pPr>
              <w:jc w:val="center"/>
              <w:rPr>
                <w:rFonts w:ascii="Times New Roman" w:hAnsi="Times New Roman" w:cs="Times New Roman"/>
                <w:b/>
                <w:sz w:val="18"/>
                <w:szCs w:val="21"/>
              </w:rPr>
            </w:pPr>
          </w:p>
        </w:tc>
        <w:tc>
          <w:tcPr>
            <w:tcW w:w="576" w:type="dxa"/>
            <w:vMerge w:val="continue"/>
            <w:tcBorders>
              <w:tl2br w:val="nil"/>
              <w:tr2bl w:val="nil"/>
            </w:tcBorders>
            <w:vAlign w:val="center"/>
          </w:tcPr>
          <w:p>
            <w:pPr>
              <w:jc w:val="center"/>
              <w:rPr>
                <w:rFonts w:ascii="Times New Roman" w:hAnsi="Times New Roman" w:cs="Times New Roman"/>
                <w:b/>
                <w:sz w:val="18"/>
                <w:szCs w:val="21"/>
              </w:rPr>
            </w:pPr>
          </w:p>
        </w:tc>
        <w:tc>
          <w:tcPr>
            <w:tcW w:w="610" w:type="dxa"/>
            <w:tcBorders>
              <w:tl2br w:val="nil"/>
              <w:tr2bl w:val="nil"/>
            </w:tcBorders>
            <w:vAlign w:val="center"/>
          </w:tcPr>
          <w:p>
            <w:pPr>
              <w:jc w:val="center"/>
              <w:rPr>
                <w:rFonts w:ascii="Times New Roman" w:hAnsi="Times New Roman" w:cs="Times New Roman"/>
                <w:b/>
                <w:sz w:val="18"/>
                <w:szCs w:val="21"/>
              </w:rPr>
            </w:pPr>
            <w:r>
              <w:rPr>
                <w:rFonts w:ascii="Times New Roman" w:hAnsi="Times New Roman" w:cs="Times New Roman"/>
                <w:b/>
                <w:sz w:val="18"/>
                <w:szCs w:val="21"/>
              </w:rPr>
              <w:t>一</w:t>
            </w:r>
          </w:p>
        </w:tc>
        <w:tc>
          <w:tcPr>
            <w:tcW w:w="611" w:type="dxa"/>
            <w:tcBorders>
              <w:tl2br w:val="nil"/>
              <w:tr2bl w:val="nil"/>
            </w:tcBorders>
            <w:vAlign w:val="center"/>
          </w:tcPr>
          <w:p>
            <w:pPr>
              <w:jc w:val="center"/>
              <w:rPr>
                <w:rFonts w:ascii="Times New Roman" w:hAnsi="Times New Roman" w:cs="Times New Roman"/>
                <w:b/>
                <w:sz w:val="18"/>
                <w:szCs w:val="21"/>
              </w:rPr>
            </w:pPr>
            <w:r>
              <w:rPr>
                <w:rFonts w:ascii="Times New Roman" w:hAnsi="Times New Roman" w:cs="Times New Roman"/>
                <w:b/>
                <w:sz w:val="18"/>
                <w:szCs w:val="21"/>
              </w:rPr>
              <w:t>二</w:t>
            </w:r>
          </w:p>
        </w:tc>
        <w:tc>
          <w:tcPr>
            <w:tcW w:w="610" w:type="dxa"/>
            <w:tcBorders>
              <w:tl2br w:val="nil"/>
              <w:tr2bl w:val="nil"/>
            </w:tcBorders>
            <w:vAlign w:val="center"/>
          </w:tcPr>
          <w:p>
            <w:pPr>
              <w:jc w:val="center"/>
              <w:rPr>
                <w:rFonts w:ascii="Times New Roman" w:hAnsi="Times New Roman" w:cs="Times New Roman"/>
                <w:b/>
                <w:sz w:val="18"/>
                <w:szCs w:val="21"/>
              </w:rPr>
            </w:pPr>
            <w:r>
              <w:rPr>
                <w:rFonts w:ascii="Times New Roman" w:hAnsi="Times New Roman" w:cs="Times New Roman"/>
                <w:b/>
                <w:sz w:val="18"/>
                <w:szCs w:val="21"/>
              </w:rPr>
              <w:t>三</w:t>
            </w:r>
          </w:p>
        </w:tc>
        <w:tc>
          <w:tcPr>
            <w:tcW w:w="611" w:type="dxa"/>
            <w:tcBorders>
              <w:tl2br w:val="nil"/>
              <w:tr2bl w:val="nil"/>
            </w:tcBorders>
            <w:vAlign w:val="center"/>
          </w:tcPr>
          <w:p>
            <w:pPr>
              <w:jc w:val="center"/>
              <w:rPr>
                <w:rFonts w:ascii="Times New Roman" w:hAnsi="Times New Roman" w:cs="Times New Roman"/>
                <w:b/>
                <w:sz w:val="18"/>
                <w:szCs w:val="21"/>
              </w:rPr>
            </w:pPr>
            <w:r>
              <w:rPr>
                <w:rFonts w:ascii="Times New Roman" w:hAnsi="Times New Roman" w:cs="Times New Roman"/>
                <w:b/>
                <w:sz w:val="18"/>
                <w:szCs w:val="21"/>
              </w:rPr>
              <w:t>四</w:t>
            </w:r>
          </w:p>
        </w:tc>
        <w:tc>
          <w:tcPr>
            <w:tcW w:w="610" w:type="dxa"/>
            <w:tcBorders>
              <w:tl2br w:val="nil"/>
              <w:tr2bl w:val="nil"/>
            </w:tcBorders>
            <w:vAlign w:val="center"/>
          </w:tcPr>
          <w:p>
            <w:pPr>
              <w:jc w:val="center"/>
              <w:rPr>
                <w:rFonts w:ascii="Times New Roman" w:hAnsi="Times New Roman" w:cs="Times New Roman"/>
                <w:b/>
                <w:sz w:val="18"/>
                <w:szCs w:val="21"/>
              </w:rPr>
            </w:pPr>
            <w:r>
              <w:rPr>
                <w:rFonts w:ascii="Times New Roman" w:hAnsi="Times New Roman" w:cs="Times New Roman"/>
                <w:b/>
                <w:sz w:val="18"/>
                <w:szCs w:val="21"/>
              </w:rPr>
              <w:t>五</w:t>
            </w:r>
          </w:p>
        </w:tc>
        <w:tc>
          <w:tcPr>
            <w:tcW w:w="611" w:type="dxa"/>
            <w:tcBorders>
              <w:tl2br w:val="nil"/>
              <w:tr2bl w:val="nil"/>
            </w:tcBorders>
            <w:vAlign w:val="center"/>
          </w:tcPr>
          <w:p>
            <w:pPr>
              <w:jc w:val="center"/>
              <w:rPr>
                <w:rFonts w:ascii="Times New Roman" w:hAnsi="Times New Roman" w:cs="Times New Roman"/>
                <w:b/>
                <w:sz w:val="18"/>
                <w:szCs w:val="21"/>
              </w:rPr>
            </w:pPr>
            <w:r>
              <w:rPr>
                <w:rFonts w:ascii="Times New Roman" w:hAnsi="Times New Roman" w:cs="Times New Roman"/>
                <w:b/>
                <w:sz w:val="18"/>
                <w:szCs w:val="21"/>
              </w:rPr>
              <w:t>六</w:t>
            </w:r>
          </w:p>
        </w:tc>
        <w:tc>
          <w:tcPr>
            <w:tcW w:w="611" w:type="dxa"/>
            <w:tcBorders>
              <w:tl2br w:val="nil"/>
              <w:tr2bl w:val="nil"/>
            </w:tcBorders>
            <w:vAlign w:val="center"/>
          </w:tcPr>
          <w:p>
            <w:pPr>
              <w:jc w:val="center"/>
              <w:rPr>
                <w:rFonts w:ascii="Times New Roman" w:hAnsi="Times New Roman" w:cs="Times New Roman"/>
                <w:b/>
                <w:sz w:val="18"/>
                <w:szCs w:val="21"/>
              </w:rPr>
            </w:pPr>
            <w:r>
              <w:rPr>
                <w:rFonts w:ascii="Times New Roman" w:hAnsi="Times New Roman" w:cs="Times New Roman"/>
                <w:b/>
                <w:sz w:val="18"/>
                <w:szCs w:val="21"/>
              </w:rPr>
              <w:t>七</w:t>
            </w:r>
          </w:p>
        </w:tc>
        <w:tc>
          <w:tcPr>
            <w:tcW w:w="611" w:type="dxa"/>
            <w:tcBorders>
              <w:tl2br w:val="nil"/>
              <w:tr2bl w:val="nil"/>
            </w:tcBorders>
            <w:vAlign w:val="center"/>
          </w:tcPr>
          <w:p>
            <w:pPr>
              <w:jc w:val="center"/>
              <w:rPr>
                <w:rFonts w:ascii="Times New Roman" w:hAnsi="Times New Roman" w:cs="Times New Roman"/>
                <w:b/>
                <w:sz w:val="18"/>
                <w:szCs w:val="21"/>
              </w:rPr>
            </w:pPr>
            <w:r>
              <w:rPr>
                <w:rFonts w:ascii="Times New Roman" w:hAnsi="Times New Roman" w:cs="Times New Roman"/>
                <w:b/>
                <w:sz w:val="18"/>
                <w:szCs w:val="21"/>
              </w:rPr>
              <w:t>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4" w:hRule="atLeast"/>
          <w:jc w:val="center"/>
        </w:trPr>
        <w:tc>
          <w:tcPr>
            <w:tcW w:w="1105" w:type="dxa"/>
            <w:tcBorders>
              <w:tl2br w:val="nil"/>
              <w:tr2bl w:val="nil"/>
            </w:tcBorders>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72410061</w:t>
            </w:r>
          </w:p>
        </w:tc>
        <w:tc>
          <w:tcPr>
            <w:tcW w:w="1689" w:type="dxa"/>
            <w:tcBorders>
              <w:tl2br w:val="nil"/>
              <w:tr2bl w:val="nil"/>
            </w:tcBorders>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思想道德与法治</w:t>
            </w:r>
          </w:p>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Value, Morality and Rule of Law</w:t>
            </w:r>
          </w:p>
        </w:tc>
        <w:tc>
          <w:tcPr>
            <w:tcW w:w="486" w:type="dxa"/>
            <w:tcBorders>
              <w:tl2br w:val="nil"/>
              <w:tr2bl w:val="nil"/>
            </w:tcBorders>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40</w:t>
            </w:r>
          </w:p>
        </w:tc>
        <w:tc>
          <w:tcPr>
            <w:tcW w:w="641" w:type="dxa"/>
            <w:tcBorders>
              <w:tl2br w:val="nil"/>
              <w:tr2bl w:val="nil"/>
            </w:tcBorders>
            <w:vAlign w:val="center"/>
          </w:tcPr>
          <w:p>
            <w:pPr>
              <w:widowControl/>
              <w:spacing w:line="240" w:lineRule="exact"/>
              <w:jc w:val="left"/>
              <w:rPr>
                <w:rFonts w:ascii="Times New Roman" w:hAnsi="Times New Roman" w:cs="Times New Roman"/>
                <w:sz w:val="16"/>
                <w:szCs w:val="18"/>
              </w:rPr>
            </w:pPr>
          </w:p>
        </w:tc>
        <w:tc>
          <w:tcPr>
            <w:tcW w:w="576" w:type="dxa"/>
            <w:tcBorders>
              <w:tl2br w:val="nil"/>
              <w:tr2bl w:val="nil"/>
            </w:tcBorders>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2.5</w:t>
            </w:r>
          </w:p>
        </w:tc>
        <w:tc>
          <w:tcPr>
            <w:tcW w:w="610" w:type="dxa"/>
            <w:tcBorders>
              <w:tl2br w:val="nil"/>
              <w:tr2bl w:val="nil"/>
            </w:tcBorders>
            <w:vAlign w:val="center"/>
          </w:tcPr>
          <w:p>
            <w:pPr>
              <w:widowControl/>
              <w:spacing w:line="240" w:lineRule="exact"/>
              <w:jc w:val="left"/>
              <w:rPr>
                <w:rFonts w:ascii="Times New Roman" w:hAnsi="Times New Roman" w:cs="Times New Roman"/>
                <w:sz w:val="16"/>
                <w:szCs w:val="18"/>
              </w:rPr>
            </w:pPr>
          </w:p>
        </w:tc>
        <w:tc>
          <w:tcPr>
            <w:tcW w:w="611" w:type="dxa"/>
            <w:tcBorders>
              <w:tl2br w:val="nil"/>
              <w:tr2bl w:val="nil"/>
            </w:tcBorders>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3</w:t>
            </w:r>
            <w:r>
              <w:rPr>
                <w:rFonts w:hint="eastAsia" w:ascii="Times New Roman" w:hAnsi="Times New Roman" w:cs="Times New Roman"/>
                <w:sz w:val="16"/>
                <w:szCs w:val="18"/>
              </w:rPr>
              <w:t>*</w:t>
            </w:r>
          </w:p>
        </w:tc>
        <w:tc>
          <w:tcPr>
            <w:tcW w:w="610" w:type="dxa"/>
            <w:tcBorders>
              <w:tl2br w:val="nil"/>
              <w:tr2bl w:val="nil"/>
            </w:tcBorders>
            <w:vAlign w:val="center"/>
          </w:tcPr>
          <w:p>
            <w:pPr>
              <w:widowControl/>
              <w:spacing w:line="240" w:lineRule="exact"/>
              <w:jc w:val="left"/>
              <w:rPr>
                <w:rFonts w:ascii="Times New Roman" w:hAnsi="Times New Roman" w:cs="Times New Roman"/>
                <w:sz w:val="16"/>
                <w:szCs w:val="18"/>
              </w:rPr>
            </w:pPr>
          </w:p>
        </w:tc>
        <w:tc>
          <w:tcPr>
            <w:tcW w:w="611" w:type="dxa"/>
            <w:tcBorders>
              <w:tl2br w:val="nil"/>
              <w:tr2bl w:val="nil"/>
            </w:tcBorders>
            <w:vAlign w:val="center"/>
          </w:tcPr>
          <w:p>
            <w:pPr>
              <w:widowControl/>
              <w:spacing w:line="240" w:lineRule="exact"/>
              <w:jc w:val="left"/>
              <w:rPr>
                <w:rFonts w:ascii="Times New Roman" w:hAnsi="Times New Roman" w:cs="Times New Roman"/>
                <w:sz w:val="16"/>
                <w:szCs w:val="18"/>
              </w:rPr>
            </w:pPr>
          </w:p>
        </w:tc>
        <w:tc>
          <w:tcPr>
            <w:tcW w:w="610" w:type="dxa"/>
            <w:tcBorders>
              <w:tl2br w:val="nil"/>
              <w:tr2bl w:val="nil"/>
            </w:tcBorders>
            <w:vAlign w:val="center"/>
          </w:tcPr>
          <w:p>
            <w:pPr>
              <w:widowControl/>
              <w:spacing w:line="240" w:lineRule="exact"/>
              <w:jc w:val="left"/>
              <w:rPr>
                <w:rFonts w:ascii="Times New Roman" w:hAnsi="Times New Roman" w:cs="Times New Roman"/>
                <w:sz w:val="16"/>
                <w:szCs w:val="18"/>
              </w:rPr>
            </w:pPr>
          </w:p>
        </w:tc>
        <w:tc>
          <w:tcPr>
            <w:tcW w:w="611" w:type="dxa"/>
            <w:tcBorders>
              <w:tl2br w:val="nil"/>
              <w:tr2bl w:val="nil"/>
            </w:tcBorders>
            <w:vAlign w:val="center"/>
          </w:tcPr>
          <w:p>
            <w:pPr>
              <w:widowControl/>
              <w:spacing w:line="240" w:lineRule="exact"/>
              <w:jc w:val="left"/>
              <w:rPr>
                <w:rFonts w:ascii="Times New Roman" w:hAnsi="Times New Roman" w:cs="Times New Roman"/>
                <w:sz w:val="16"/>
                <w:szCs w:val="18"/>
              </w:rPr>
            </w:pPr>
          </w:p>
        </w:tc>
        <w:tc>
          <w:tcPr>
            <w:tcW w:w="611" w:type="dxa"/>
            <w:tcBorders>
              <w:tl2br w:val="nil"/>
              <w:tr2bl w:val="nil"/>
            </w:tcBorders>
            <w:vAlign w:val="center"/>
          </w:tcPr>
          <w:p>
            <w:pPr>
              <w:widowControl/>
              <w:spacing w:line="240" w:lineRule="exact"/>
              <w:jc w:val="left"/>
              <w:rPr>
                <w:rFonts w:ascii="Times New Roman" w:hAnsi="Times New Roman" w:cs="Times New Roman"/>
                <w:sz w:val="16"/>
                <w:szCs w:val="18"/>
              </w:rPr>
            </w:pPr>
          </w:p>
        </w:tc>
        <w:tc>
          <w:tcPr>
            <w:tcW w:w="611" w:type="dxa"/>
            <w:tcBorders>
              <w:tl2br w:val="nil"/>
              <w:tr2bl w:val="nil"/>
            </w:tcBorders>
          </w:tcPr>
          <w:p>
            <w:pPr>
              <w:widowControl/>
              <w:spacing w:line="240" w:lineRule="exact"/>
              <w:jc w:val="left"/>
              <w:rPr>
                <w:rFonts w:ascii="Times New Roman" w:hAnsi="Times New Roman" w:cs="Times New Roman"/>
                <w:sz w:val="16"/>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4" w:hRule="atLeast"/>
          <w:jc w:val="center"/>
        </w:trPr>
        <w:tc>
          <w:tcPr>
            <w:tcW w:w="1105" w:type="dxa"/>
            <w:tcBorders>
              <w:tl2br w:val="nil"/>
              <w:tr2bl w:val="nil"/>
            </w:tcBorders>
            <w:vAlign w:val="center"/>
          </w:tcPr>
          <w:p>
            <w:pPr>
              <w:widowControl/>
              <w:spacing w:line="240" w:lineRule="exact"/>
              <w:jc w:val="left"/>
              <w:rPr>
                <w:rFonts w:ascii="Times New Roman" w:hAnsi="Times New Roman" w:cs="Times New Roman"/>
                <w:sz w:val="16"/>
                <w:szCs w:val="18"/>
              </w:rPr>
            </w:pPr>
          </w:p>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72500061</w:t>
            </w:r>
          </w:p>
        </w:tc>
        <w:tc>
          <w:tcPr>
            <w:tcW w:w="1689" w:type="dxa"/>
            <w:tcBorders>
              <w:tl2br w:val="nil"/>
              <w:tr2bl w:val="nil"/>
            </w:tcBorders>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中国近现代史纲要Outline of Modern Chinese History</w:t>
            </w:r>
          </w:p>
        </w:tc>
        <w:tc>
          <w:tcPr>
            <w:tcW w:w="486" w:type="dxa"/>
            <w:tcBorders>
              <w:tl2br w:val="nil"/>
              <w:tr2bl w:val="nil"/>
            </w:tcBorders>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40</w:t>
            </w:r>
          </w:p>
        </w:tc>
        <w:tc>
          <w:tcPr>
            <w:tcW w:w="641" w:type="dxa"/>
            <w:tcBorders>
              <w:tl2br w:val="nil"/>
              <w:tr2bl w:val="nil"/>
            </w:tcBorders>
            <w:vAlign w:val="center"/>
          </w:tcPr>
          <w:p>
            <w:pPr>
              <w:widowControl/>
              <w:spacing w:line="240" w:lineRule="exact"/>
              <w:jc w:val="left"/>
              <w:rPr>
                <w:rFonts w:ascii="Times New Roman" w:hAnsi="Times New Roman" w:cs="Times New Roman"/>
                <w:sz w:val="16"/>
                <w:szCs w:val="18"/>
              </w:rPr>
            </w:pPr>
          </w:p>
        </w:tc>
        <w:tc>
          <w:tcPr>
            <w:tcW w:w="576" w:type="dxa"/>
            <w:tcBorders>
              <w:tl2br w:val="nil"/>
              <w:tr2bl w:val="nil"/>
            </w:tcBorders>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2.5</w:t>
            </w:r>
          </w:p>
        </w:tc>
        <w:tc>
          <w:tcPr>
            <w:tcW w:w="610" w:type="dxa"/>
            <w:tcBorders>
              <w:tl2br w:val="nil"/>
              <w:tr2bl w:val="nil"/>
            </w:tcBorders>
            <w:vAlign w:val="center"/>
          </w:tcPr>
          <w:p>
            <w:pPr>
              <w:widowControl/>
              <w:spacing w:line="240" w:lineRule="exact"/>
              <w:jc w:val="left"/>
              <w:rPr>
                <w:rFonts w:ascii="Times New Roman" w:hAnsi="Times New Roman" w:cs="Times New Roman"/>
                <w:sz w:val="16"/>
                <w:szCs w:val="18"/>
              </w:rPr>
            </w:pPr>
          </w:p>
        </w:tc>
        <w:tc>
          <w:tcPr>
            <w:tcW w:w="611" w:type="dxa"/>
            <w:tcBorders>
              <w:tl2br w:val="nil"/>
              <w:tr2bl w:val="nil"/>
            </w:tcBorders>
            <w:vAlign w:val="center"/>
          </w:tcPr>
          <w:p>
            <w:pPr>
              <w:widowControl/>
              <w:spacing w:line="240" w:lineRule="exact"/>
              <w:jc w:val="left"/>
              <w:rPr>
                <w:rFonts w:ascii="Times New Roman" w:hAnsi="Times New Roman" w:cs="Times New Roman"/>
                <w:sz w:val="16"/>
                <w:szCs w:val="18"/>
              </w:rPr>
            </w:pPr>
          </w:p>
        </w:tc>
        <w:tc>
          <w:tcPr>
            <w:tcW w:w="610" w:type="dxa"/>
            <w:tcBorders>
              <w:tl2br w:val="nil"/>
              <w:tr2bl w:val="nil"/>
            </w:tcBorders>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3</w:t>
            </w:r>
            <w:r>
              <w:rPr>
                <w:rFonts w:hint="eastAsia" w:ascii="Times New Roman" w:hAnsi="Times New Roman" w:cs="Times New Roman"/>
                <w:sz w:val="16"/>
                <w:szCs w:val="18"/>
              </w:rPr>
              <w:t>*</w:t>
            </w:r>
          </w:p>
        </w:tc>
        <w:tc>
          <w:tcPr>
            <w:tcW w:w="611" w:type="dxa"/>
            <w:tcBorders>
              <w:tl2br w:val="nil"/>
              <w:tr2bl w:val="nil"/>
            </w:tcBorders>
            <w:vAlign w:val="center"/>
          </w:tcPr>
          <w:p>
            <w:pPr>
              <w:widowControl/>
              <w:spacing w:line="240" w:lineRule="exact"/>
              <w:jc w:val="left"/>
              <w:rPr>
                <w:rFonts w:ascii="Times New Roman" w:hAnsi="Times New Roman" w:cs="Times New Roman"/>
                <w:sz w:val="16"/>
                <w:szCs w:val="18"/>
              </w:rPr>
            </w:pPr>
          </w:p>
        </w:tc>
        <w:tc>
          <w:tcPr>
            <w:tcW w:w="610" w:type="dxa"/>
            <w:tcBorders>
              <w:tl2br w:val="nil"/>
              <w:tr2bl w:val="nil"/>
            </w:tcBorders>
            <w:vAlign w:val="center"/>
          </w:tcPr>
          <w:p>
            <w:pPr>
              <w:widowControl/>
              <w:spacing w:line="240" w:lineRule="exact"/>
              <w:jc w:val="left"/>
              <w:rPr>
                <w:rFonts w:ascii="Times New Roman" w:hAnsi="Times New Roman" w:cs="Times New Roman"/>
                <w:sz w:val="16"/>
                <w:szCs w:val="18"/>
              </w:rPr>
            </w:pPr>
          </w:p>
        </w:tc>
        <w:tc>
          <w:tcPr>
            <w:tcW w:w="611" w:type="dxa"/>
            <w:tcBorders>
              <w:tl2br w:val="nil"/>
              <w:tr2bl w:val="nil"/>
            </w:tcBorders>
            <w:vAlign w:val="center"/>
          </w:tcPr>
          <w:p>
            <w:pPr>
              <w:widowControl/>
              <w:spacing w:line="240" w:lineRule="exact"/>
              <w:jc w:val="left"/>
              <w:rPr>
                <w:rFonts w:ascii="Times New Roman" w:hAnsi="Times New Roman" w:cs="Times New Roman"/>
                <w:sz w:val="16"/>
                <w:szCs w:val="18"/>
              </w:rPr>
            </w:pPr>
          </w:p>
        </w:tc>
        <w:tc>
          <w:tcPr>
            <w:tcW w:w="611" w:type="dxa"/>
            <w:tcBorders>
              <w:tl2br w:val="nil"/>
              <w:tr2bl w:val="nil"/>
            </w:tcBorders>
            <w:vAlign w:val="center"/>
          </w:tcPr>
          <w:p>
            <w:pPr>
              <w:widowControl/>
              <w:spacing w:line="240" w:lineRule="exact"/>
              <w:jc w:val="left"/>
              <w:rPr>
                <w:rFonts w:ascii="Times New Roman" w:hAnsi="Times New Roman" w:cs="Times New Roman"/>
                <w:sz w:val="16"/>
                <w:szCs w:val="18"/>
              </w:rPr>
            </w:pPr>
          </w:p>
        </w:tc>
        <w:tc>
          <w:tcPr>
            <w:tcW w:w="611" w:type="dxa"/>
            <w:tcBorders>
              <w:tl2br w:val="nil"/>
              <w:tr2bl w:val="nil"/>
            </w:tcBorders>
          </w:tcPr>
          <w:p>
            <w:pPr>
              <w:widowControl/>
              <w:spacing w:line="240" w:lineRule="exact"/>
              <w:jc w:val="left"/>
              <w:rPr>
                <w:rFonts w:ascii="Times New Roman" w:hAnsi="Times New Roman" w:cs="Times New Roman"/>
                <w:sz w:val="16"/>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4" w:hRule="atLeast"/>
          <w:jc w:val="center"/>
        </w:trPr>
        <w:tc>
          <w:tcPr>
            <w:tcW w:w="1105" w:type="dxa"/>
            <w:tcBorders>
              <w:tl2br w:val="nil"/>
              <w:tr2bl w:val="nil"/>
            </w:tcBorders>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72330061</w:t>
            </w:r>
          </w:p>
        </w:tc>
        <w:tc>
          <w:tcPr>
            <w:tcW w:w="1689" w:type="dxa"/>
            <w:tcBorders>
              <w:tl2br w:val="nil"/>
              <w:tr2bl w:val="nil"/>
            </w:tcBorders>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马克思主义基本原理</w:t>
            </w:r>
          </w:p>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Basic Principles of Marxism</w:t>
            </w:r>
          </w:p>
        </w:tc>
        <w:tc>
          <w:tcPr>
            <w:tcW w:w="486" w:type="dxa"/>
            <w:tcBorders>
              <w:tl2br w:val="nil"/>
              <w:tr2bl w:val="nil"/>
            </w:tcBorders>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40</w:t>
            </w:r>
          </w:p>
        </w:tc>
        <w:tc>
          <w:tcPr>
            <w:tcW w:w="641" w:type="dxa"/>
            <w:tcBorders>
              <w:tl2br w:val="nil"/>
              <w:tr2bl w:val="nil"/>
            </w:tcBorders>
            <w:vAlign w:val="center"/>
          </w:tcPr>
          <w:p>
            <w:pPr>
              <w:widowControl/>
              <w:spacing w:line="240" w:lineRule="exact"/>
              <w:jc w:val="left"/>
              <w:rPr>
                <w:rFonts w:ascii="Times New Roman" w:hAnsi="Times New Roman" w:cs="Times New Roman"/>
                <w:sz w:val="16"/>
                <w:szCs w:val="18"/>
              </w:rPr>
            </w:pPr>
          </w:p>
        </w:tc>
        <w:tc>
          <w:tcPr>
            <w:tcW w:w="576" w:type="dxa"/>
            <w:tcBorders>
              <w:tl2br w:val="nil"/>
              <w:tr2bl w:val="nil"/>
            </w:tcBorders>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2.5</w:t>
            </w:r>
          </w:p>
        </w:tc>
        <w:tc>
          <w:tcPr>
            <w:tcW w:w="610" w:type="dxa"/>
            <w:tcBorders>
              <w:tl2br w:val="nil"/>
              <w:tr2bl w:val="nil"/>
            </w:tcBorders>
            <w:vAlign w:val="center"/>
          </w:tcPr>
          <w:p>
            <w:pPr>
              <w:widowControl/>
              <w:spacing w:line="240" w:lineRule="exact"/>
              <w:jc w:val="left"/>
              <w:rPr>
                <w:rFonts w:ascii="Times New Roman" w:hAnsi="Times New Roman" w:cs="Times New Roman"/>
                <w:sz w:val="16"/>
                <w:szCs w:val="18"/>
              </w:rPr>
            </w:pPr>
          </w:p>
        </w:tc>
        <w:tc>
          <w:tcPr>
            <w:tcW w:w="611" w:type="dxa"/>
            <w:tcBorders>
              <w:tl2br w:val="nil"/>
              <w:tr2bl w:val="nil"/>
            </w:tcBorders>
            <w:vAlign w:val="center"/>
          </w:tcPr>
          <w:p>
            <w:pPr>
              <w:widowControl/>
              <w:spacing w:line="240" w:lineRule="exact"/>
              <w:jc w:val="left"/>
              <w:rPr>
                <w:rFonts w:ascii="Times New Roman" w:hAnsi="Times New Roman" w:cs="Times New Roman"/>
                <w:sz w:val="16"/>
                <w:szCs w:val="18"/>
              </w:rPr>
            </w:pPr>
          </w:p>
        </w:tc>
        <w:tc>
          <w:tcPr>
            <w:tcW w:w="610" w:type="dxa"/>
            <w:tcBorders>
              <w:tl2br w:val="nil"/>
              <w:tr2bl w:val="nil"/>
            </w:tcBorders>
            <w:vAlign w:val="center"/>
          </w:tcPr>
          <w:p>
            <w:pPr>
              <w:widowControl/>
              <w:spacing w:line="240" w:lineRule="exact"/>
              <w:jc w:val="left"/>
              <w:rPr>
                <w:rFonts w:ascii="Times New Roman" w:hAnsi="Times New Roman" w:cs="Times New Roman"/>
                <w:sz w:val="16"/>
                <w:szCs w:val="18"/>
              </w:rPr>
            </w:pPr>
          </w:p>
        </w:tc>
        <w:tc>
          <w:tcPr>
            <w:tcW w:w="611" w:type="dxa"/>
            <w:tcBorders>
              <w:tl2br w:val="nil"/>
              <w:tr2bl w:val="nil"/>
            </w:tcBorders>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3</w:t>
            </w:r>
            <w:r>
              <w:rPr>
                <w:rFonts w:hint="eastAsia" w:ascii="Times New Roman" w:hAnsi="Times New Roman" w:cs="Times New Roman"/>
                <w:sz w:val="16"/>
                <w:szCs w:val="18"/>
              </w:rPr>
              <w:t>*</w:t>
            </w:r>
          </w:p>
        </w:tc>
        <w:tc>
          <w:tcPr>
            <w:tcW w:w="610" w:type="dxa"/>
            <w:tcBorders>
              <w:tl2br w:val="nil"/>
              <w:tr2bl w:val="nil"/>
            </w:tcBorders>
            <w:vAlign w:val="center"/>
          </w:tcPr>
          <w:p>
            <w:pPr>
              <w:widowControl/>
              <w:spacing w:line="240" w:lineRule="exact"/>
              <w:jc w:val="left"/>
              <w:rPr>
                <w:rFonts w:ascii="Times New Roman" w:hAnsi="Times New Roman" w:cs="Times New Roman"/>
                <w:sz w:val="16"/>
                <w:szCs w:val="18"/>
              </w:rPr>
            </w:pPr>
          </w:p>
        </w:tc>
        <w:tc>
          <w:tcPr>
            <w:tcW w:w="611" w:type="dxa"/>
            <w:tcBorders>
              <w:tl2br w:val="nil"/>
              <w:tr2bl w:val="nil"/>
            </w:tcBorders>
            <w:vAlign w:val="center"/>
          </w:tcPr>
          <w:p>
            <w:pPr>
              <w:widowControl/>
              <w:spacing w:line="240" w:lineRule="exact"/>
              <w:jc w:val="left"/>
              <w:rPr>
                <w:rFonts w:ascii="Times New Roman" w:hAnsi="Times New Roman" w:cs="Times New Roman"/>
                <w:sz w:val="16"/>
                <w:szCs w:val="18"/>
              </w:rPr>
            </w:pPr>
          </w:p>
        </w:tc>
        <w:tc>
          <w:tcPr>
            <w:tcW w:w="611" w:type="dxa"/>
            <w:tcBorders>
              <w:tl2br w:val="nil"/>
              <w:tr2bl w:val="nil"/>
            </w:tcBorders>
            <w:vAlign w:val="center"/>
          </w:tcPr>
          <w:p>
            <w:pPr>
              <w:widowControl/>
              <w:spacing w:line="240" w:lineRule="exact"/>
              <w:jc w:val="left"/>
              <w:rPr>
                <w:rFonts w:ascii="Times New Roman" w:hAnsi="Times New Roman" w:cs="Times New Roman"/>
                <w:sz w:val="16"/>
                <w:szCs w:val="18"/>
              </w:rPr>
            </w:pPr>
          </w:p>
        </w:tc>
        <w:tc>
          <w:tcPr>
            <w:tcW w:w="611" w:type="dxa"/>
            <w:tcBorders>
              <w:tl2br w:val="nil"/>
              <w:tr2bl w:val="nil"/>
            </w:tcBorders>
          </w:tcPr>
          <w:p>
            <w:pPr>
              <w:widowControl/>
              <w:spacing w:line="240" w:lineRule="exact"/>
              <w:jc w:val="left"/>
              <w:rPr>
                <w:rFonts w:ascii="Times New Roman" w:hAnsi="Times New Roman" w:cs="Times New Roman"/>
                <w:sz w:val="16"/>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4" w:hRule="atLeast"/>
          <w:jc w:val="center"/>
        </w:trPr>
        <w:tc>
          <w:tcPr>
            <w:tcW w:w="1105" w:type="dxa"/>
            <w:tcBorders>
              <w:tl2br w:val="nil"/>
              <w:tr2bl w:val="nil"/>
            </w:tcBorders>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72360101</w:t>
            </w:r>
          </w:p>
        </w:tc>
        <w:tc>
          <w:tcPr>
            <w:tcW w:w="1689" w:type="dxa"/>
            <w:tcBorders>
              <w:tl2br w:val="nil"/>
              <w:tr2bl w:val="nil"/>
            </w:tcBorders>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毛泽东思想和中国特色社会主义理论体系概论▲</w:t>
            </w:r>
          </w:p>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Introduction to Mao Zedong Thoughts and the Theoretical System of Socialism with Chinese Characteristics</w:t>
            </w:r>
          </w:p>
        </w:tc>
        <w:tc>
          <w:tcPr>
            <w:tcW w:w="486" w:type="dxa"/>
            <w:tcBorders>
              <w:tl2br w:val="nil"/>
              <w:tr2bl w:val="nil"/>
            </w:tcBorders>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40</w:t>
            </w:r>
          </w:p>
        </w:tc>
        <w:tc>
          <w:tcPr>
            <w:tcW w:w="641" w:type="dxa"/>
            <w:tcBorders>
              <w:tl2br w:val="nil"/>
              <w:tr2bl w:val="nil"/>
            </w:tcBorders>
            <w:vAlign w:val="center"/>
          </w:tcPr>
          <w:p>
            <w:pPr>
              <w:widowControl/>
              <w:spacing w:line="240" w:lineRule="exact"/>
              <w:jc w:val="left"/>
              <w:rPr>
                <w:rFonts w:ascii="Times New Roman" w:hAnsi="Times New Roman" w:cs="Times New Roman"/>
                <w:sz w:val="16"/>
                <w:szCs w:val="18"/>
              </w:rPr>
            </w:pPr>
          </w:p>
        </w:tc>
        <w:tc>
          <w:tcPr>
            <w:tcW w:w="576" w:type="dxa"/>
            <w:tcBorders>
              <w:tl2br w:val="nil"/>
              <w:tr2bl w:val="nil"/>
            </w:tcBorders>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2.5</w:t>
            </w:r>
          </w:p>
        </w:tc>
        <w:tc>
          <w:tcPr>
            <w:tcW w:w="610" w:type="dxa"/>
            <w:tcBorders>
              <w:tl2br w:val="nil"/>
              <w:tr2bl w:val="nil"/>
            </w:tcBorders>
            <w:vAlign w:val="center"/>
          </w:tcPr>
          <w:p>
            <w:pPr>
              <w:widowControl/>
              <w:spacing w:line="240" w:lineRule="exact"/>
              <w:jc w:val="left"/>
              <w:rPr>
                <w:rFonts w:ascii="Times New Roman" w:hAnsi="Times New Roman" w:cs="Times New Roman"/>
                <w:sz w:val="16"/>
                <w:szCs w:val="18"/>
              </w:rPr>
            </w:pPr>
          </w:p>
        </w:tc>
        <w:tc>
          <w:tcPr>
            <w:tcW w:w="611" w:type="dxa"/>
            <w:tcBorders>
              <w:tl2br w:val="nil"/>
              <w:tr2bl w:val="nil"/>
            </w:tcBorders>
            <w:vAlign w:val="center"/>
          </w:tcPr>
          <w:p>
            <w:pPr>
              <w:widowControl/>
              <w:spacing w:line="240" w:lineRule="exact"/>
              <w:jc w:val="left"/>
              <w:rPr>
                <w:rFonts w:ascii="Times New Roman" w:hAnsi="Times New Roman" w:cs="Times New Roman"/>
                <w:sz w:val="16"/>
                <w:szCs w:val="18"/>
              </w:rPr>
            </w:pPr>
          </w:p>
        </w:tc>
        <w:tc>
          <w:tcPr>
            <w:tcW w:w="610" w:type="dxa"/>
            <w:tcBorders>
              <w:tl2br w:val="nil"/>
              <w:tr2bl w:val="nil"/>
            </w:tcBorders>
            <w:vAlign w:val="center"/>
          </w:tcPr>
          <w:p>
            <w:pPr>
              <w:widowControl/>
              <w:spacing w:line="240" w:lineRule="exact"/>
              <w:jc w:val="left"/>
              <w:rPr>
                <w:rFonts w:ascii="Times New Roman" w:hAnsi="Times New Roman" w:cs="Times New Roman"/>
                <w:sz w:val="16"/>
                <w:szCs w:val="18"/>
              </w:rPr>
            </w:pPr>
          </w:p>
        </w:tc>
        <w:tc>
          <w:tcPr>
            <w:tcW w:w="611" w:type="dxa"/>
            <w:tcBorders>
              <w:tl2br w:val="nil"/>
              <w:tr2bl w:val="nil"/>
            </w:tcBorders>
            <w:vAlign w:val="center"/>
          </w:tcPr>
          <w:p>
            <w:pPr>
              <w:widowControl/>
              <w:spacing w:line="240" w:lineRule="exact"/>
              <w:jc w:val="left"/>
              <w:rPr>
                <w:rFonts w:ascii="Times New Roman" w:hAnsi="Times New Roman" w:cs="Times New Roman"/>
                <w:sz w:val="16"/>
                <w:szCs w:val="18"/>
                <w:highlight w:val="yellow"/>
              </w:rPr>
            </w:pPr>
            <w:r>
              <w:rPr>
                <w:rFonts w:ascii="Times New Roman" w:hAnsi="Times New Roman" w:cs="Times New Roman"/>
                <w:sz w:val="16"/>
                <w:szCs w:val="18"/>
              </w:rPr>
              <w:t>3</w:t>
            </w:r>
            <w:r>
              <w:rPr>
                <w:rFonts w:hint="eastAsia" w:ascii="Times New Roman" w:hAnsi="Times New Roman" w:cs="Times New Roman"/>
                <w:sz w:val="16"/>
                <w:szCs w:val="18"/>
              </w:rPr>
              <w:t>*</w:t>
            </w:r>
          </w:p>
        </w:tc>
        <w:tc>
          <w:tcPr>
            <w:tcW w:w="610" w:type="dxa"/>
            <w:tcBorders>
              <w:tl2br w:val="nil"/>
              <w:tr2bl w:val="nil"/>
            </w:tcBorders>
            <w:vAlign w:val="center"/>
          </w:tcPr>
          <w:p>
            <w:pPr>
              <w:widowControl/>
              <w:spacing w:line="240" w:lineRule="exact"/>
              <w:jc w:val="left"/>
              <w:rPr>
                <w:rFonts w:ascii="Times New Roman" w:hAnsi="Times New Roman" w:cs="Times New Roman"/>
                <w:sz w:val="16"/>
                <w:szCs w:val="18"/>
                <w:highlight w:val="yellow"/>
              </w:rPr>
            </w:pPr>
          </w:p>
        </w:tc>
        <w:tc>
          <w:tcPr>
            <w:tcW w:w="611" w:type="dxa"/>
            <w:tcBorders>
              <w:tl2br w:val="nil"/>
              <w:tr2bl w:val="nil"/>
            </w:tcBorders>
            <w:vAlign w:val="center"/>
          </w:tcPr>
          <w:p>
            <w:pPr>
              <w:widowControl/>
              <w:spacing w:line="240" w:lineRule="exact"/>
              <w:jc w:val="left"/>
              <w:rPr>
                <w:rFonts w:ascii="Times New Roman" w:hAnsi="Times New Roman" w:cs="Times New Roman"/>
                <w:sz w:val="16"/>
                <w:szCs w:val="18"/>
              </w:rPr>
            </w:pPr>
          </w:p>
        </w:tc>
        <w:tc>
          <w:tcPr>
            <w:tcW w:w="611" w:type="dxa"/>
            <w:tcBorders>
              <w:tl2br w:val="nil"/>
              <w:tr2bl w:val="nil"/>
            </w:tcBorders>
            <w:vAlign w:val="center"/>
          </w:tcPr>
          <w:p>
            <w:pPr>
              <w:widowControl/>
              <w:spacing w:line="240" w:lineRule="exact"/>
              <w:jc w:val="left"/>
              <w:rPr>
                <w:rFonts w:ascii="Times New Roman" w:hAnsi="Times New Roman" w:cs="Times New Roman"/>
                <w:sz w:val="16"/>
                <w:szCs w:val="18"/>
              </w:rPr>
            </w:pPr>
          </w:p>
        </w:tc>
        <w:tc>
          <w:tcPr>
            <w:tcW w:w="611" w:type="dxa"/>
            <w:tcBorders>
              <w:tl2br w:val="nil"/>
              <w:tr2bl w:val="nil"/>
            </w:tcBorders>
          </w:tcPr>
          <w:p>
            <w:pPr>
              <w:widowControl/>
              <w:spacing w:line="240" w:lineRule="exact"/>
              <w:jc w:val="left"/>
              <w:rPr>
                <w:rFonts w:ascii="Times New Roman" w:hAnsi="Times New Roman" w:cs="Times New Roman"/>
                <w:sz w:val="16"/>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4" w:hRule="atLeast"/>
          <w:jc w:val="center"/>
        </w:trPr>
        <w:tc>
          <w:tcPr>
            <w:tcW w:w="1105" w:type="dxa"/>
            <w:tcBorders>
              <w:tl2br w:val="nil"/>
              <w:tr2bl w:val="nil"/>
            </w:tcBorders>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7M030061</w:t>
            </w:r>
          </w:p>
        </w:tc>
        <w:tc>
          <w:tcPr>
            <w:tcW w:w="1689" w:type="dxa"/>
            <w:tcBorders>
              <w:tl2br w:val="nil"/>
              <w:tr2bl w:val="nil"/>
            </w:tcBorders>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习近平新时代中国特色社会主义理论体系概论</w:t>
            </w:r>
          </w:p>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Introduction to Xi Jinping Thought on Socialism with Chinese Characteristics for a New Era</w:t>
            </w:r>
          </w:p>
        </w:tc>
        <w:tc>
          <w:tcPr>
            <w:tcW w:w="486" w:type="dxa"/>
            <w:tcBorders>
              <w:tl2br w:val="nil"/>
              <w:tr2bl w:val="nil"/>
            </w:tcBorders>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48</w:t>
            </w:r>
          </w:p>
        </w:tc>
        <w:tc>
          <w:tcPr>
            <w:tcW w:w="641" w:type="dxa"/>
            <w:tcBorders>
              <w:tl2br w:val="nil"/>
              <w:tr2bl w:val="nil"/>
            </w:tcBorders>
            <w:vAlign w:val="center"/>
          </w:tcPr>
          <w:p>
            <w:pPr>
              <w:widowControl/>
              <w:spacing w:line="240" w:lineRule="exact"/>
              <w:jc w:val="left"/>
              <w:rPr>
                <w:rFonts w:ascii="Times New Roman" w:hAnsi="Times New Roman" w:cs="Times New Roman"/>
                <w:sz w:val="16"/>
                <w:szCs w:val="18"/>
              </w:rPr>
            </w:pPr>
          </w:p>
        </w:tc>
        <w:tc>
          <w:tcPr>
            <w:tcW w:w="576" w:type="dxa"/>
            <w:tcBorders>
              <w:tl2br w:val="nil"/>
              <w:tr2bl w:val="nil"/>
            </w:tcBorders>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3.0</w:t>
            </w:r>
          </w:p>
        </w:tc>
        <w:tc>
          <w:tcPr>
            <w:tcW w:w="610" w:type="dxa"/>
            <w:tcBorders>
              <w:tl2br w:val="nil"/>
              <w:tr2bl w:val="nil"/>
            </w:tcBorders>
            <w:vAlign w:val="center"/>
          </w:tcPr>
          <w:p>
            <w:pPr>
              <w:widowControl/>
              <w:spacing w:line="240" w:lineRule="exact"/>
              <w:jc w:val="left"/>
              <w:rPr>
                <w:rFonts w:ascii="Times New Roman" w:hAnsi="Times New Roman" w:cs="Times New Roman"/>
                <w:sz w:val="16"/>
                <w:szCs w:val="18"/>
              </w:rPr>
            </w:pPr>
          </w:p>
        </w:tc>
        <w:tc>
          <w:tcPr>
            <w:tcW w:w="611" w:type="dxa"/>
            <w:tcBorders>
              <w:tl2br w:val="nil"/>
              <w:tr2bl w:val="nil"/>
            </w:tcBorders>
            <w:vAlign w:val="center"/>
          </w:tcPr>
          <w:p>
            <w:pPr>
              <w:widowControl/>
              <w:spacing w:line="240" w:lineRule="exact"/>
              <w:jc w:val="left"/>
              <w:rPr>
                <w:rFonts w:ascii="Times New Roman" w:hAnsi="Times New Roman" w:cs="Times New Roman"/>
                <w:sz w:val="16"/>
                <w:szCs w:val="18"/>
              </w:rPr>
            </w:pPr>
          </w:p>
        </w:tc>
        <w:tc>
          <w:tcPr>
            <w:tcW w:w="610" w:type="dxa"/>
            <w:tcBorders>
              <w:tl2br w:val="nil"/>
              <w:tr2bl w:val="nil"/>
            </w:tcBorders>
            <w:vAlign w:val="center"/>
          </w:tcPr>
          <w:p>
            <w:pPr>
              <w:widowControl/>
              <w:spacing w:line="240" w:lineRule="exact"/>
              <w:jc w:val="left"/>
              <w:rPr>
                <w:rFonts w:ascii="Times New Roman" w:hAnsi="Times New Roman" w:cs="Times New Roman"/>
                <w:sz w:val="16"/>
                <w:szCs w:val="18"/>
              </w:rPr>
            </w:pPr>
          </w:p>
        </w:tc>
        <w:tc>
          <w:tcPr>
            <w:tcW w:w="611" w:type="dxa"/>
            <w:tcBorders>
              <w:tl2br w:val="nil"/>
              <w:tr2bl w:val="nil"/>
            </w:tcBorders>
            <w:vAlign w:val="center"/>
          </w:tcPr>
          <w:p>
            <w:pPr>
              <w:widowControl/>
              <w:spacing w:line="240" w:lineRule="exact"/>
              <w:jc w:val="left"/>
              <w:rPr>
                <w:rFonts w:ascii="Times New Roman" w:hAnsi="Times New Roman" w:cs="Times New Roman"/>
                <w:sz w:val="16"/>
                <w:szCs w:val="18"/>
              </w:rPr>
            </w:pPr>
          </w:p>
        </w:tc>
        <w:tc>
          <w:tcPr>
            <w:tcW w:w="610" w:type="dxa"/>
            <w:tcBorders>
              <w:tl2br w:val="nil"/>
              <w:tr2bl w:val="nil"/>
            </w:tcBorders>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3</w:t>
            </w:r>
            <w:r>
              <w:rPr>
                <w:rFonts w:hint="eastAsia" w:ascii="Times New Roman" w:hAnsi="Times New Roman" w:cs="Times New Roman"/>
                <w:sz w:val="16"/>
                <w:szCs w:val="18"/>
              </w:rPr>
              <w:t>*</w:t>
            </w:r>
          </w:p>
        </w:tc>
        <w:tc>
          <w:tcPr>
            <w:tcW w:w="611" w:type="dxa"/>
            <w:tcBorders>
              <w:tl2br w:val="nil"/>
              <w:tr2bl w:val="nil"/>
            </w:tcBorders>
            <w:vAlign w:val="center"/>
          </w:tcPr>
          <w:p>
            <w:pPr>
              <w:widowControl/>
              <w:spacing w:line="240" w:lineRule="exact"/>
              <w:jc w:val="left"/>
              <w:rPr>
                <w:rFonts w:ascii="Times New Roman" w:hAnsi="Times New Roman" w:cs="Times New Roman"/>
                <w:sz w:val="16"/>
                <w:szCs w:val="18"/>
              </w:rPr>
            </w:pPr>
          </w:p>
        </w:tc>
        <w:tc>
          <w:tcPr>
            <w:tcW w:w="611" w:type="dxa"/>
            <w:tcBorders>
              <w:tl2br w:val="nil"/>
              <w:tr2bl w:val="nil"/>
            </w:tcBorders>
            <w:vAlign w:val="center"/>
          </w:tcPr>
          <w:p>
            <w:pPr>
              <w:widowControl/>
              <w:spacing w:line="240" w:lineRule="exact"/>
              <w:jc w:val="left"/>
              <w:rPr>
                <w:rFonts w:ascii="Times New Roman" w:hAnsi="Times New Roman" w:cs="Times New Roman"/>
                <w:sz w:val="16"/>
                <w:szCs w:val="18"/>
              </w:rPr>
            </w:pPr>
          </w:p>
        </w:tc>
        <w:tc>
          <w:tcPr>
            <w:tcW w:w="611" w:type="dxa"/>
            <w:tcBorders>
              <w:tl2br w:val="nil"/>
              <w:tr2bl w:val="nil"/>
            </w:tcBorders>
          </w:tcPr>
          <w:p>
            <w:pPr>
              <w:widowControl/>
              <w:spacing w:line="240" w:lineRule="exact"/>
              <w:jc w:val="left"/>
              <w:rPr>
                <w:rFonts w:ascii="Times New Roman" w:hAnsi="Times New Roman" w:cs="Times New Roman"/>
                <w:sz w:val="16"/>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4" w:hRule="atLeast"/>
          <w:jc w:val="center"/>
        </w:trPr>
        <w:tc>
          <w:tcPr>
            <w:tcW w:w="1105" w:type="dxa"/>
            <w:tcBorders>
              <w:tl2br w:val="nil"/>
              <w:tr2bl w:val="nil"/>
            </w:tcBorders>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72451-8#</w:t>
            </w:r>
          </w:p>
        </w:tc>
        <w:tc>
          <w:tcPr>
            <w:tcW w:w="1689" w:type="dxa"/>
            <w:tcBorders>
              <w:tl2br w:val="nil"/>
              <w:tr2bl w:val="nil"/>
            </w:tcBorders>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形势与政策</w:t>
            </w:r>
          </w:p>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Situation and Policy</w:t>
            </w:r>
          </w:p>
        </w:tc>
        <w:tc>
          <w:tcPr>
            <w:tcW w:w="486" w:type="dxa"/>
            <w:tcBorders>
              <w:tl2br w:val="nil"/>
              <w:tr2bl w:val="nil"/>
            </w:tcBorders>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64</w:t>
            </w:r>
          </w:p>
        </w:tc>
        <w:tc>
          <w:tcPr>
            <w:tcW w:w="641" w:type="dxa"/>
            <w:tcBorders>
              <w:tl2br w:val="nil"/>
              <w:tr2bl w:val="nil"/>
            </w:tcBorders>
            <w:vAlign w:val="center"/>
          </w:tcPr>
          <w:p>
            <w:pPr>
              <w:widowControl/>
              <w:spacing w:line="240" w:lineRule="exact"/>
              <w:jc w:val="left"/>
              <w:rPr>
                <w:rFonts w:ascii="Times New Roman" w:hAnsi="Times New Roman" w:cs="Times New Roman"/>
                <w:sz w:val="16"/>
                <w:szCs w:val="18"/>
              </w:rPr>
            </w:pPr>
          </w:p>
        </w:tc>
        <w:tc>
          <w:tcPr>
            <w:tcW w:w="576" w:type="dxa"/>
            <w:tcBorders>
              <w:tl2br w:val="nil"/>
              <w:tr2bl w:val="nil"/>
            </w:tcBorders>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2.0</w:t>
            </w:r>
          </w:p>
        </w:tc>
        <w:tc>
          <w:tcPr>
            <w:tcW w:w="4274" w:type="dxa"/>
            <w:gridSpan w:val="7"/>
            <w:tcBorders>
              <w:tl2br w:val="nil"/>
              <w:tr2bl w:val="nil"/>
            </w:tcBorders>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每学期安排8学时</w:t>
            </w:r>
          </w:p>
        </w:tc>
        <w:tc>
          <w:tcPr>
            <w:tcW w:w="611" w:type="dxa"/>
            <w:tcBorders>
              <w:tl2br w:val="nil"/>
              <w:tr2bl w:val="nil"/>
            </w:tcBorders>
          </w:tcPr>
          <w:p>
            <w:pPr>
              <w:widowControl/>
              <w:spacing w:line="240" w:lineRule="exact"/>
              <w:jc w:val="left"/>
              <w:rPr>
                <w:rFonts w:ascii="Times New Roman" w:hAnsi="Times New Roman" w:cs="Times New Roman"/>
                <w:sz w:val="16"/>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4" w:hRule="atLeast"/>
          <w:jc w:val="center"/>
        </w:trPr>
        <w:tc>
          <w:tcPr>
            <w:tcW w:w="1105" w:type="dxa"/>
            <w:tcBorders>
              <w:tl2br w:val="nil"/>
              <w:tr2bl w:val="nil"/>
            </w:tcBorders>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72460021</w:t>
            </w:r>
          </w:p>
        </w:tc>
        <w:tc>
          <w:tcPr>
            <w:tcW w:w="1689" w:type="dxa"/>
            <w:tcBorders>
              <w:tl2br w:val="nil"/>
              <w:tr2bl w:val="nil"/>
            </w:tcBorders>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就业指导</w:t>
            </w:r>
          </w:p>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Career Guide</w:t>
            </w:r>
          </w:p>
        </w:tc>
        <w:tc>
          <w:tcPr>
            <w:tcW w:w="486" w:type="dxa"/>
            <w:tcBorders>
              <w:tl2br w:val="nil"/>
              <w:tr2bl w:val="nil"/>
            </w:tcBorders>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16</w:t>
            </w:r>
          </w:p>
        </w:tc>
        <w:tc>
          <w:tcPr>
            <w:tcW w:w="641" w:type="dxa"/>
            <w:tcBorders>
              <w:tl2br w:val="nil"/>
              <w:tr2bl w:val="nil"/>
            </w:tcBorders>
            <w:vAlign w:val="center"/>
          </w:tcPr>
          <w:p>
            <w:pPr>
              <w:widowControl/>
              <w:spacing w:line="240" w:lineRule="exact"/>
              <w:jc w:val="left"/>
              <w:rPr>
                <w:rFonts w:ascii="Times New Roman" w:hAnsi="Times New Roman" w:cs="Times New Roman"/>
                <w:sz w:val="16"/>
                <w:szCs w:val="18"/>
              </w:rPr>
            </w:pPr>
          </w:p>
        </w:tc>
        <w:tc>
          <w:tcPr>
            <w:tcW w:w="576" w:type="dxa"/>
            <w:tcBorders>
              <w:tl2br w:val="nil"/>
              <w:tr2bl w:val="nil"/>
            </w:tcBorders>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1.0</w:t>
            </w:r>
          </w:p>
        </w:tc>
        <w:tc>
          <w:tcPr>
            <w:tcW w:w="610" w:type="dxa"/>
            <w:tcBorders>
              <w:tl2br w:val="nil"/>
              <w:tr2bl w:val="nil"/>
            </w:tcBorders>
            <w:vAlign w:val="center"/>
          </w:tcPr>
          <w:p>
            <w:pPr>
              <w:widowControl/>
              <w:spacing w:line="240" w:lineRule="exact"/>
              <w:jc w:val="left"/>
              <w:rPr>
                <w:rFonts w:ascii="Times New Roman" w:hAnsi="Times New Roman" w:cs="Times New Roman"/>
                <w:sz w:val="16"/>
                <w:szCs w:val="18"/>
              </w:rPr>
            </w:pPr>
          </w:p>
        </w:tc>
        <w:tc>
          <w:tcPr>
            <w:tcW w:w="611" w:type="dxa"/>
            <w:tcBorders>
              <w:tl2br w:val="nil"/>
              <w:tr2bl w:val="nil"/>
            </w:tcBorders>
            <w:vAlign w:val="center"/>
          </w:tcPr>
          <w:p>
            <w:pPr>
              <w:widowControl/>
              <w:spacing w:line="240" w:lineRule="exact"/>
              <w:jc w:val="left"/>
              <w:rPr>
                <w:rFonts w:ascii="Times New Roman" w:hAnsi="Times New Roman" w:cs="Times New Roman"/>
                <w:sz w:val="16"/>
                <w:szCs w:val="18"/>
              </w:rPr>
            </w:pPr>
          </w:p>
        </w:tc>
        <w:tc>
          <w:tcPr>
            <w:tcW w:w="610" w:type="dxa"/>
            <w:tcBorders>
              <w:tl2br w:val="nil"/>
              <w:tr2bl w:val="nil"/>
            </w:tcBorders>
            <w:vAlign w:val="center"/>
          </w:tcPr>
          <w:p>
            <w:pPr>
              <w:widowControl/>
              <w:spacing w:line="240" w:lineRule="exact"/>
              <w:jc w:val="left"/>
              <w:rPr>
                <w:rFonts w:ascii="Times New Roman" w:hAnsi="Times New Roman" w:cs="Times New Roman"/>
                <w:sz w:val="16"/>
                <w:szCs w:val="18"/>
              </w:rPr>
            </w:pPr>
          </w:p>
        </w:tc>
        <w:tc>
          <w:tcPr>
            <w:tcW w:w="611" w:type="dxa"/>
            <w:tcBorders>
              <w:tl2br w:val="nil"/>
              <w:tr2bl w:val="nil"/>
            </w:tcBorders>
            <w:vAlign w:val="center"/>
          </w:tcPr>
          <w:p>
            <w:pPr>
              <w:widowControl/>
              <w:spacing w:line="240" w:lineRule="exact"/>
              <w:jc w:val="left"/>
              <w:rPr>
                <w:rFonts w:ascii="Times New Roman" w:hAnsi="Times New Roman" w:cs="Times New Roman"/>
                <w:sz w:val="16"/>
                <w:szCs w:val="18"/>
              </w:rPr>
            </w:pPr>
          </w:p>
        </w:tc>
        <w:tc>
          <w:tcPr>
            <w:tcW w:w="610" w:type="dxa"/>
            <w:tcBorders>
              <w:tl2br w:val="nil"/>
              <w:tr2bl w:val="nil"/>
            </w:tcBorders>
            <w:vAlign w:val="center"/>
          </w:tcPr>
          <w:p>
            <w:pPr>
              <w:widowControl/>
              <w:spacing w:line="240" w:lineRule="exact"/>
              <w:jc w:val="left"/>
              <w:rPr>
                <w:rFonts w:ascii="Times New Roman" w:hAnsi="Times New Roman" w:cs="Times New Roman"/>
                <w:sz w:val="16"/>
                <w:szCs w:val="18"/>
              </w:rPr>
            </w:pPr>
          </w:p>
        </w:tc>
        <w:tc>
          <w:tcPr>
            <w:tcW w:w="611" w:type="dxa"/>
            <w:tcBorders>
              <w:tl2br w:val="nil"/>
              <w:tr2bl w:val="nil"/>
            </w:tcBorders>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2</w:t>
            </w:r>
          </w:p>
        </w:tc>
        <w:tc>
          <w:tcPr>
            <w:tcW w:w="611" w:type="dxa"/>
            <w:tcBorders>
              <w:tl2br w:val="nil"/>
              <w:tr2bl w:val="nil"/>
            </w:tcBorders>
            <w:vAlign w:val="center"/>
          </w:tcPr>
          <w:p>
            <w:pPr>
              <w:widowControl/>
              <w:spacing w:line="240" w:lineRule="exact"/>
              <w:jc w:val="left"/>
              <w:rPr>
                <w:rFonts w:ascii="Times New Roman" w:hAnsi="Times New Roman" w:cs="Times New Roman"/>
                <w:sz w:val="16"/>
                <w:szCs w:val="18"/>
              </w:rPr>
            </w:pPr>
          </w:p>
        </w:tc>
        <w:tc>
          <w:tcPr>
            <w:tcW w:w="611" w:type="dxa"/>
            <w:tcBorders>
              <w:tl2br w:val="nil"/>
              <w:tr2bl w:val="nil"/>
            </w:tcBorders>
          </w:tcPr>
          <w:p>
            <w:pPr>
              <w:widowControl/>
              <w:spacing w:line="240" w:lineRule="exact"/>
              <w:jc w:val="left"/>
              <w:rPr>
                <w:rFonts w:ascii="Times New Roman" w:hAnsi="Times New Roman" w:cs="Times New Roman"/>
                <w:sz w:val="16"/>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4" w:hRule="atLeast"/>
          <w:jc w:val="center"/>
        </w:trPr>
        <w:tc>
          <w:tcPr>
            <w:tcW w:w="1105" w:type="dxa"/>
            <w:tcBorders>
              <w:tl2br w:val="nil"/>
              <w:tr2bl w:val="nil"/>
            </w:tcBorders>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40010031</w:t>
            </w:r>
          </w:p>
        </w:tc>
        <w:tc>
          <w:tcPr>
            <w:tcW w:w="1689" w:type="dxa"/>
            <w:tcBorders>
              <w:tl2br w:val="nil"/>
              <w:tr2bl w:val="nil"/>
            </w:tcBorders>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大学计算机基础 Computer Fundamentals</w:t>
            </w:r>
          </w:p>
        </w:tc>
        <w:tc>
          <w:tcPr>
            <w:tcW w:w="486" w:type="dxa"/>
            <w:tcBorders>
              <w:tl2br w:val="nil"/>
              <w:tr2bl w:val="nil"/>
            </w:tcBorders>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24</w:t>
            </w:r>
          </w:p>
        </w:tc>
        <w:tc>
          <w:tcPr>
            <w:tcW w:w="641" w:type="dxa"/>
            <w:tcBorders>
              <w:tl2br w:val="nil"/>
              <w:tr2bl w:val="nil"/>
            </w:tcBorders>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12</w:t>
            </w:r>
          </w:p>
        </w:tc>
        <w:tc>
          <w:tcPr>
            <w:tcW w:w="576" w:type="dxa"/>
            <w:tcBorders>
              <w:tl2br w:val="nil"/>
              <w:tr2bl w:val="nil"/>
            </w:tcBorders>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1.5</w:t>
            </w:r>
          </w:p>
        </w:tc>
        <w:tc>
          <w:tcPr>
            <w:tcW w:w="610" w:type="dxa"/>
            <w:tcBorders>
              <w:tl2br w:val="nil"/>
              <w:tr2bl w:val="nil"/>
            </w:tcBorders>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5*</w:t>
            </w:r>
          </w:p>
        </w:tc>
        <w:tc>
          <w:tcPr>
            <w:tcW w:w="611" w:type="dxa"/>
            <w:tcBorders>
              <w:tl2br w:val="nil"/>
              <w:tr2bl w:val="nil"/>
            </w:tcBorders>
            <w:vAlign w:val="center"/>
          </w:tcPr>
          <w:p>
            <w:pPr>
              <w:widowControl/>
              <w:spacing w:line="240" w:lineRule="exact"/>
              <w:jc w:val="left"/>
              <w:rPr>
                <w:rFonts w:ascii="Times New Roman" w:hAnsi="Times New Roman" w:cs="Times New Roman"/>
                <w:sz w:val="16"/>
                <w:szCs w:val="18"/>
              </w:rPr>
            </w:pPr>
          </w:p>
        </w:tc>
        <w:tc>
          <w:tcPr>
            <w:tcW w:w="610" w:type="dxa"/>
            <w:tcBorders>
              <w:tl2br w:val="nil"/>
              <w:tr2bl w:val="nil"/>
            </w:tcBorders>
            <w:vAlign w:val="center"/>
          </w:tcPr>
          <w:p>
            <w:pPr>
              <w:widowControl/>
              <w:spacing w:line="240" w:lineRule="exact"/>
              <w:jc w:val="left"/>
              <w:rPr>
                <w:rFonts w:ascii="Times New Roman" w:hAnsi="Times New Roman" w:cs="Times New Roman"/>
                <w:sz w:val="16"/>
                <w:szCs w:val="18"/>
              </w:rPr>
            </w:pPr>
          </w:p>
        </w:tc>
        <w:tc>
          <w:tcPr>
            <w:tcW w:w="611" w:type="dxa"/>
            <w:tcBorders>
              <w:tl2br w:val="nil"/>
              <w:tr2bl w:val="nil"/>
            </w:tcBorders>
            <w:vAlign w:val="center"/>
          </w:tcPr>
          <w:p>
            <w:pPr>
              <w:widowControl/>
              <w:spacing w:line="240" w:lineRule="exact"/>
              <w:jc w:val="left"/>
              <w:rPr>
                <w:rFonts w:ascii="Times New Roman" w:hAnsi="Times New Roman" w:cs="Times New Roman"/>
                <w:sz w:val="16"/>
                <w:szCs w:val="18"/>
              </w:rPr>
            </w:pPr>
          </w:p>
        </w:tc>
        <w:tc>
          <w:tcPr>
            <w:tcW w:w="610" w:type="dxa"/>
            <w:tcBorders>
              <w:tl2br w:val="nil"/>
              <w:tr2bl w:val="nil"/>
            </w:tcBorders>
            <w:vAlign w:val="center"/>
          </w:tcPr>
          <w:p>
            <w:pPr>
              <w:widowControl/>
              <w:spacing w:line="240" w:lineRule="exact"/>
              <w:jc w:val="left"/>
              <w:rPr>
                <w:rFonts w:ascii="Times New Roman" w:hAnsi="Times New Roman" w:cs="Times New Roman"/>
                <w:sz w:val="16"/>
                <w:szCs w:val="18"/>
              </w:rPr>
            </w:pPr>
          </w:p>
        </w:tc>
        <w:tc>
          <w:tcPr>
            <w:tcW w:w="611" w:type="dxa"/>
            <w:tcBorders>
              <w:tl2br w:val="nil"/>
              <w:tr2bl w:val="nil"/>
            </w:tcBorders>
            <w:vAlign w:val="center"/>
          </w:tcPr>
          <w:p>
            <w:pPr>
              <w:widowControl/>
              <w:spacing w:line="240" w:lineRule="exact"/>
              <w:jc w:val="left"/>
              <w:rPr>
                <w:rFonts w:ascii="Times New Roman" w:hAnsi="Times New Roman" w:cs="Times New Roman"/>
                <w:sz w:val="16"/>
                <w:szCs w:val="18"/>
              </w:rPr>
            </w:pPr>
          </w:p>
        </w:tc>
        <w:tc>
          <w:tcPr>
            <w:tcW w:w="611" w:type="dxa"/>
            <w:tcBorders>
              <w:tl2br w:val="nil"/>
              <w:tr2bl w:val="nil"/>
            </w:tcBorders>
            <w:vAlign w:val="center"/>
          </w:tcPr>
          <w:p>
            <w:pPr>
              <w:widowControl/>
              <w:spacing w:line="240" w:lineRule="exact"/>
              <w:jc w:val="left"/>
              <w:rPr>
                <w:rFonts w:ascii="Times New Roman" w:hAnsi="Times New Roman" w:cs="Times New Roman"/>
                <w:sz w:val="16"/>
                <w:szCs w:val="18"/>
              </w:rPr>
            </w:pPr>
          </w:p>
        </w:tc>
        <w:tc>
          <w:tcPr>
            <w:tcW w:w="611" w:type="dxa"/>
            <w:tcBorders>
              <w:tl2br w:val="nil"/>
              <w:tr2bl w:val="nil"/>
            </w:tcBorders>
          </w:tcPr>
          <w:p>
            <w:pPr>
              <w:widowControl/>
              <w:spacing w:line="240" w:lineRule="exact"/>
              <w:jc w:val="left"/>
              <w:rPr>
                <w:rFonts w:ascii="Times New Roman" w:hAnsi="Times New Roman" w:cs="Times New Roman"/>
                <w:sz w:val="16"/>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4" w:hRule="atLeast"/>
          <w:jc w:val="center"/>
        </w:trPr>
        <w:tc>
          <w:tcPr>
            <w:tcW w:w="1105" w:type="dxa"/>
            <w:tcBorders>
              <w:tl2br w:val="nil"/>
              <w:tr2bl w:val="nil"/>
            </w:tcBorders>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77701-3#</w:t>
            </w:r>
          </w:p>
        </w:tc>
        <w:tc>
          <w:tcPr>
            <w:tcW w:w="1689" w:type="dxa"/>
            <w:tcBorders>
              <w:tl2br w:val="nil"/>
              <w:tr2bl w:val="nil"/>
            </w:tcBorders>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第二外语（日语/西语/法语）</w:t>
            </w:r>
          </w:p>
          <w:p>
            <w:pPr>
              <w:snapToGrid w:val="0"/>
              <w:spacing w:line="240" w:lineRule="exact"/>
              <w:jc w:val="left"/>
              <w:rPr>
                <w:rFonts w:ascii="Times New Roman" w:hAnsi="Times New Roman" w:cs="Times New Roman"/>
                <w:sz w:val="16"/>
                <w:szCs w:val="18"/>
              </w:rPr>
            </w:pPr>
            <w:r>
              <w:rPr>
                <w:rFonts w:ascii="Times New Roman" w:hAnsi="Times New Roman" w:cs="Times New Roman"/>
                <w:sz w:val="16"/>
                <w:szCs w:val="18"/>
              </w:rPr>
              <w:t>Second Foreign Language (Japanese/Spanish/French)</w:t>
            </w:r>
          </w:p>
        </w:tc>
        <w:tc>
          <w:tcPr>
            <w:tcW w:w="486" w:type="dxa"/>
            <w:tcBorders>
              <w:tl2br w:val="nil"/>
              <w:tr2bl w:val="nil"/>
            </w:tcBorders>
            <w:vAlign w:val="center"/>
          </w:tcPr>
          <w:p>
            <w:pPr>
              <w:widowControl/>
              <w:spacing w:line="240" w:lineRule="exact"/>
              <w:jc w:val="center"/>
              <w:rPr>
                <w:rFonts w:ascii="Times New Roman" w:hAnsi="Times New Roman" w:cs="Times New Roman"/>
                <w:sz w:val="16"/>
                <w:szCs w:val="18"/>
              </w:rPr>
            </w:pPr>
            <w:r>
              <w:rPr>
                <w:rFonts w:ascii="Times New Roman" w:hAnsi="Times New Roman" w:cs="Times New Roman"/>
                <w:sz w:val="16"/>
                <w:szCs w:val="18"/>
              </w:rPr>
              <w:t>96</w:t>
            </w:r>
          </w:p>
        </w:tc>
        <w:tc>
          <w:tcPr>
            <w:tcW w:w="641" w:type="dxa"/>
            <w:tcBorders>
              <w:tl2br w:val="nil"/>
              <w:tr2bl w:val="nil"/>
            </w:tcBorders>
            <w:vAlign w:val="center"/>
          </w:tcPr>
          <w:p>
            <w:pPr>
              <w:widowControl/>
              <w:spacing w:line="240" w:lineRule="exact"/>
              <w:jc w:val="left"/>
              <w:rPr>
                <w:rFonts w:ascii="Times New Roman" w:hAnsi="Times New Roman" w:cs="Times New Roman"/>
                <w:sz w:val="16"/>
                <w:szCs w:val="18"/>
              </w:rPr>
            </w:pPr>
          </w:p>
        </w:tc>
        <w:tc>
          <w:tcPr>
            <w:tcW w:w="576" w:type="dxa"/>
            <w:tcBorders>
              <w:tl2br w:val="nil"/>
              <w:tr2bl w:val="nil"/>
            </w:tcBorders>
            <w:vAlign w:val="center"/>
          </w:tcPr>
          <w:p>
            <w:pPr>
              <w:widowControl/>
              <w:spacing w:line="240" w:lineRule="exact"/>
              <w:jc w:val="center"/>
              <w:rPr>
                <w:rFonts w:ascii="Times New Roman" w:hAnsi="Times New Roman" w:cs="Times New Roman"/>
                <w:sz w:val="16"/>
                <w:szCs w:val="18"/>
              </w:rPr>
            </w:pPr>
            <w:r>
              <w:rPr>
                <w:rFonts w:ascii="Times New Roman" w:hAnsi="Times New Roman" w:cs="Times New Roman"/>
                <w:sz w:val="16"/>
                <w:szCs w:val="18"/>
              </w:rPr>
              <w:t>6.0</w:t>
            </w:r>
          </w:p>
        </w:tc>
        <w:tc>
          <w:tcPr>
            <w:tcW w:w="610" w:type="dxa"/>
            <w:tcBorders>
              <w:tl2br w:val="nil"/>
              <w:tr2bl w:val="nil"/>
            </w:tcBorders>
            <w:vAlign w:val="center"/>
          </w:tcPr>
          <w:p>
            <w:pPr>
              <w:widowControl/>
              <w:spacing w:line="240" w:lineRule="exact"/>
              <w:jc w:val="center"/>
              <w:rPr>
                <w:rFonts w:ascii="Times New Roman" w:hAnsi="Times New Roman" w:cs="Times New Roman"/>
                <w:sz w:val="16"/>
                <w:szCs w:val="18"/>
              </w:rPr>
            </w:pPr>
          </w:p>
        </w:tc>
        <w:tc>
          <w:tcPr>
            <w:tcW w:w="611" w:type="dxa"/>
            <w:tcBorders>
              <w:tl2br w:val="nil"/>
              <w:tr2bl w:val="nil"/>
            </w:tcBorders>
            <w:vAlign w:val="center"/>
          </w:tcPr>
          <w:p>
            <w:pPr>
              <w:widowControl/>
              <w:spacing w:line="240" w:lineRule="exact"/>
              <w:jc w:val="center"/>
              <w:rPr>
                <w:rFonts w:ascii="Times New Roman" w:hAnsi="Times New Roman" w:cs="Times New Roman"/>
                <w:sz w:val="16"/>
                <w:szCs w:val="18"/>
              </w:rPr>
            </w:pPr>
          </w:p>
        </w:tc>
        <w:tc>
          <w:tcPr>
            <w:tcW w:w="610" w:type="dxa"/>
            <w:tcBorders>
              <w:tl2br w:val="nil"/>
              <w:tr2bl w:val="nil"/>
            </w:tcBorders>
            <w:vAlign w:val="center"/>
          </w:tcPr>
          <w:p>
            <w:pPr>
              <w:widowControl/>
              <w:spacing w:line="240" w:lineRule="exact"/>
              <w:jc w:val="center"/>
              <w:rPr>
                <w:rFonts w:ascii="Times New Roman" w:hAnsi="Times New Roman" w:cs="Times New Roman"/>
                <w:sz w:val="16"/>
                <w:szCs w:val="18"/>
              </w:rPr>
            </w:pPr>
          </w:p>
        </w:tc>
        <w:tc>
          <w:tcPr>
            <w:tcW w:w="611" w:type="dxa"/>
            <w:tcBorders>
              <w:tl2br w:val="nil"/>
              <w:tr2bl w:val="nil"/>
            </w:tcBorders>
            <w:vAlign w:val="center"/>
          </w:tcPr>
          <w:p>
            <w:pPr>
              <w:widowControl/>
              <w:spacing w:line="240" w:lineRule="exact"/>
              <w:jc w:val="left"/>
              <w:rPr>
                <w:rFonts w:ascii="Times New Roman" w:hAnsi="Times New Roman" w:cs="Times New Roman"/>
                <w:sz w:val="16"/>
                <w:szCs w:val="18"/>
              </w:rPr>
            </w:pPr>
          </w:p>
        </w:tc>
        <w:tc>
          <w:tcPr>
            <w:tcW w:w="610" w:type="dxa"/>
            <w:tcBorders>
              <w:tl2br w:val="nil"/>
              <w:tr2bl w:val="nil"/>
            </w:tcBorders>
            <w:vAlign w:val="center"/>
          </w:tcPr>
          <w:p>
            <w:pPr>
              <w:widowControl/>
              <w:spacing w:line="240" w:lineRule="exact"/>
              <w:jc w:val="center"/>
              <w:rPr>
                <w:rFonts w:ascii="Times New Roman" w:hAnsi="Times New Roman" w:cs="Times New Roman"/>
                <w:sz w:val="16"/>
                <w:szCs w:val="18"/>
              </w:rPr>
            </w:pPr>
            <w:r>
              <w:rPr>
                <w:rFonts w:ascii="Times New Roman" w:hAnsi="Times New Roman" w:cs="Times New Roman"/>
                <w:sz w:val="16"/>
                <w:szCs w:val="18"/>
              </w:rPr>
              <w:t>3*/</w:t>
            </w:r>
          </w:p>
          <w:p>
            <w:pPr>
              <w:widowControl/>
              <w:spacing w:line="240" w:lineRule="exact"/>
              <w:jc w:val="center"/>
              <w:rPr>
                <w:rFonts w:ascii="Times New Roman" w:hAnsi="Times New Roman" w:cs="Times New Roman"/>
                <w:sz w:val="16"/>
                <w:szCs w:val="18"/>
              </w:rPr>
            </w:pPr>
            <w:r>
              <w:rPr>
                <w:rFonts w:ascii="Times New Roman" w:hAnsi="Times New Roman" w:cs="Times New Roman"/>
                <w:sz w:val="16"/>
                <w:szCs w:val="18"/>
              </w:rPr>
              <w:t>48</w:t>
            </w:r>
          </w:p>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3.0</w:t>
            </w:r>
          </w:p>
        </w:tc>
        <w:tc>
          <w:tcPr>
            <w:tcW w:w="611" w:type="dxa"/>
            <w:tcBorders>
              <w:tl2br w:val="nil"/>
              <w:tr2bl w:val="nil"/>
            </w:tcBorders>
            <w:vAlign w:val="center"/>
          </w:tcPr>
          <w:p>
            <w:pPr>
              <w:widowControl/>
              <w:spacing w:line="240" w:lineRule="exact"/>
              <w:jc w:val="center"/>
              <w:rPr>
                <w:rFonts w:ascii="Times New Roman" w:hAnsi="Times New Roman" w:cs="Times New Roman"/>
                <w:sz w:val="16"/>
                <w:szCs w:val="18"/>
              </w:rPr>
            </w:pPr>
            <w:r>
              <w:rPr>
                <w:rFonts w:ascii="Times New Roman" w:hAnsi="Times New Roman" w:cs="Times New Roman"/>
                <w:sz w:val="16"/>
                <w:szCs w:val="18"/>
              </w:rPr>
              <w:t>3*/</w:t>
            </w:r>
          </w:p>
          <w:p>
            <w:pPr>
              <w:widowControl/>
              <w:spacing w:line="240" w:lineRule="exact"/>
              <w:jc w:val="center"/>
              <w:rPr>
                <w:rFonts w:ascii="Times New Roman" w:hAnsi="Times New Roman" w:cs="Times New Roman"/>
                <w:sz w:val="16"/>
                <w:szCs w:val="18"/>
              </w:rPr>
            </w:pPr>
            <w:r>
              <w:rPr>
                <w:rFonts w:ascii="Times New Roman" w:hAnsi="Times New Roman" w:cs="Times New Roman"/>
                <w:sz w:val="16"/>
                <w:szCs w:val="18"/>
              </w:rPr>
              <w:t>48</w:t>
            </w:r>
          </w:p>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3.0</w:t>
            </w:r>
          </w:p>
        </w:tc>
        <w:tc>
          <w:tcPr>
            <w:tcW w:w="611" w:type="dxa"/>
            <w:tcBorders>
              <w:tl2br w:val="nil"/>
              <w:tr2bl w:val="nil"/>
            </w:tcBorders>
            <w:vAlign w:val="center"/>
          </w:tcPr>
          <w:p>
            <w:pPr>
              <w:widowControl/>
              <w:spacing w:line="240" w:lineRule="exact"/>
              <w:jc w:val="left"/>
              <w:rPr>
                <w:rFonts w:ascii="Times New Roman" w:hAnsi="Times New Roman" w:cs="Times New Roman"/>
                <w:sz w:val="16"/>
                <w:szCs w:val="18"/>
              </w:rPr>
            </w:pPr>
          </w:p>
        </w:tc>
        <w:tc>
          <w:tcPr>
            <w:tcW w:w="611" w:type="dxa"/>
            <w:tcBorders>
              <w:tl2br w:val="nil"/>
              <w:tr2bl w:val="nil"/>
            </w:tcBorders>
          </w:tcPr>
          <w:p>
            <w:pPr>
              <w:widowControl/>
              <w:spacing w:line="240" w:lineRule="exact"/>
              <w:jc w:val="left"/>
              <w:rPr>
                <w:rFonts w:ascii="Times New Roman" w:hAnsi="Times New Roman" w:cs="Times New Roman"/>
                <w:sz w:val="16"/>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9" w:hRule="atLeast"/>
          <w:jc w:val="center"/>
        </w:trPr>
        <w:tc>
          <w:tcPr>
            <w:tcW w:w="1105" w:type="dxa"/>
            <w:tcBorders>
              <w:tl2br w:val="nil"/>
              <w:tr2bl w:val="nil"/>
            </w:tcBorders>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99011-4#</w:t>
            </w:r>
          </w:p>
        </w:tc>
        <w:tc>
          <w:tcPr>
            <w:tcW w:w="1689" w:type="dxa"/>
            <w:tcBorders>
              <w:tl2br w:val="nil"/>
              <w:tr2bl w:val="nil"/>
            </w:tcBorders>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 xml:space="preserve">体育 Physical Education </w:t>
            </w:r>
          </w:p>
        </w:tc>
        <w:tc>
          <w:tcPr>
            <w:tcW w:w="486" w:type="dxa"/>
            <w:tcBorders>
              <w:tl2br w:val="nil"/>
              <w:tr2bl w:val="nil"/>
            </w:tcBorders>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144</w:t>
            </w:r>
          </w:p>
        </w:tc>
        <w:tc>
          <w:tcPr>
            <w:tcW w:w="641" w:type="dxa"/>
            <w:tcBorders>
              <w:tl2br w:val="nil"/>
              <w:tr2bl w:val="nil"/>
            </w:tcBorders>
            <w:vAlign w:val="center"/>
          </w:tcPr>
          <w:p>
            <w:pPr>
              <w:widowControl/>
              <w:spacing w:line="240" w:lineRule="exact"/>
              <w:jc w:val="left"/>
              <w:rPr>
                <w:rFonts w:ascii="Times New Roman" w:hAnsi="Times New Roman" w:cs="Times New Roman"/>
                <w:sz w:val="16"/>
                <w:szCs w:val="18"/>
              </w:rPr>
            </w:pPr>
          </w:p>
        </w:tc>
        <w:tc>
          <w:tcPr>
            <w:tcW w:w="576" w:type="dxa"/>
            <w:tcBorders>
              <w:tl2br w:val="nil"/>
              <w:tr2bl w:val="nil"/>
            </w:tcBorders>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4.0</w:t>
            </w:r>
          </w:p>
        </w:tc>
        <w:tc>
          <w:tcPr>
            <w:tcW w:w="610" w:type="dxa"/>
            <w:tcBorders>
              <w:tl2br w:val="nil"/>
              <w:tr2bl w:val="nil"/>
            </w:tcBorders>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2/36</w:t>
            </w:r>
          </w:p>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1.0</w:t>
            </w:r>
          </w:p>
        </w:tc>
        <w:tc>
          <w:tcPr>
            <w:tcW w:w="611" w:type="dxa"/>
            <w:tcBorders>
              <w:tl2br w:val="nil"/>
              <w:tr2bl w:val="nil"/>
            </w:tcBorders>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2/36</w:t>
            </w:r>
          </w:p>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1.0</w:t>
            </w:r>
          </w:p>
        </w:tc>
        <w:tc>
          <w:tcPr>
            <w:tcW w:w="610" w:type="dxa"/>
            <w:tcBorders>
              <w:tl2br w:val="nil"/>
              <w:tr2bl w:val="nil"/>
            </w:tcBorders>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2/36</w:t>
            </w:r>
          </w:p>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1.0</w:t>
            </w:r>
          </w:p>
        </w:tc>
        <w:tc>
          <w:tcPr>
            <w:tcW w:w="611" w:type="dxa"/>
            <w:tcBorders>
              <w:tl2br w:val="nil"/>
              <w:tr2bl w:val="nil"/>
            </w:tcBorders>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2/36</w:t>
            </w:r>
          </w:p>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1.0</w:t>
            </w:r>
          </w:p>
        </w:tc>
        <w:tc>
          <w:tcPr>
            <w:tcW w:w="610" w:type="dxa"/>
            <w:tcBorders>
              <w:tl2br w:val="nil"/>
              <w:tr2bl w:val="nil"/>
            </w:tcBorders>
            <w:vAlign w:val="center"/>
          </w:tcPr>
          <w:p>
            <w:pPr>
              <w:widowControl/>
              <w:spacing w:line="240" w:lineRule="exact"/>
              <w:jc w:val="left"/>
              <w:rPr>
                <w:rFonts w:ascii="Times New Roman" w:hAnsi="Times New Roman" w:cs="Times New Roman"/>
                <w:sz w:val="16"/>
                <w:szCs w:val="18"/>
              </w:rPr>
            </w:pPr>
          </w:p>
        </w:tc>
        <w:tc>
          <w:tcPr>
            <w:tcW w:w="611" w:type="dxa"/>
            <w:tcBorders>
              <w:tl2br w:val="nil"/>
              <w:tr2bl w:val="nil"/>
            </w:tcBorders>
            <w:vAlign w:val="center"/>
          </w:tcPr>
          <w:p>
            <w:pPr>
              <w:widowControl/>
              <w:spacing w:line="240" w:lineRule="exact"/>
              <w:jc w:val="left"/>
              <w:rPr>
                <w:rFonts w:ascii="Times New Roman" w:hAnsi="Times New Roman" w:cs="Times New Roman"/>
                <w:sz w:val="16"/>
                <w:szCs w:val="18"/>
              </w:rPr>
            </w:pPr>
          </w:p>
        </w:tc>
        <w:tc>
          <w:tcPr>
            <w:tcW w:w="611" w:type="dxa"/>
            <w:tcBorders>
              <w:tl2br w:val="nil"/>
              <w:tr2bl w:val="nil"/>
            </w:tcBorders>
            <w:vAlign w:val="center"/>
          </w:tcPr>
          <w:p>
            <w:pPr>
              <w:widowControl/>
              <w:spacing w:line="240" w:lineRule="exact"/>
              <w:jc w:val="left"/>
              <w:rPr>
                <w:rFonts w:ascii="Times New Roman" w:hAnsi="Times New Roman" w:cs="Times New Roman"/>
                <w:sz w:val="16"/>
                <w:szCs w:val="18"/>
              </w:rPr>
            </w:pPr>
          </w:p>
        </w:tc>
        <w:tc>
          <w:tcPr>
            <w:tcW w:w="611" w:type="dxa"/>
            <w:tcBorders>
              <w:tl2br w:val="nil"/>
              <w:tr2bl w:val="nil"/>
            </w:tcBorders>
          </w:tcPr>
          <w:p>
            <w:pPr>
              <w:widowControl/>
              <w:spacing w:line="240" w:lineRule="exact"/>
              <w:jc w:val="left"/>
              <w:rPr>
                <w:rFonts w:ascii="Times New Roman" w:hAnsi="Times New Roman" w:cs="Times New Roman"/>
                <w:sz w:val="16"/>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5" w:hRule="atLeast"/>
          <w:jc w:val="center"/>
        </w:trPr>
        <w:tc>
          <w:tcPr>
            <w:tcW w:w="1105" w:type="dxa"/>
            <w:tcBorders>
              <w:tl2br w:val="nil"/>
              <w:tr2bl w:val="nil"/>
            </w:tcBorders>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73400041</w:t>
            </w:r>
          </w:p>
        </w:tc>
        <w:tc>
          <w:tcPr>
            <w:tcW w:w="1689" w:type="dxa"/>
            <w:tcBorders>
              <w:tl2br w:val="nil"/>
              <w:tr2bl w:val="nil"/>
            </w:tcBorders>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 xml:space="preserve">大学语文 College Chinese </w:t>
            </w:r>
          </w:p>
        </w:tc>
        <w:tc>
          <w:tcPr>
            <w:tcW w:w="486" w:type="dxa"/>
            <w:tcBorders>
              <w:tl2br w:val="nil"/>
              <w:tr2bl w:val="nil"/>
            </w:tcBorders>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32</w:t>
            </w:r>
          </w:p>
        </w:tc>
        <w:tc>
          <w:tcPr>
            <w:tcW w:w="641" w:type="dxa"/>
            <w:tcBorders>
              <w:tl2br w:val="nil"/>
              <w:tr2bl w:val="nil"/>
            </w:tcBorders>
            <w:vAlign w:val="center"/>
          </w:tcPr>
          <w:p>
            <w:pPr>
              <w:widowControl/>
              <w:spacing w:line="240" w:lineRule="exact"/>
              <w:jc w:val="left"/>
              <w:rPr>
                <w:rFonts w:ascii="Times New Roman" w:hAnsi="Times New Roman" w:cs="Times New Roman"/>
                <w:sz w:val="16"/>
                <w:szCs w:val="18"/>
              </w:rPr>
            </w:pPr>
          </w:p>
        </w:tc>
        <w:tc>
          <w:tcPr>
            <w:tcW w:w="576" w:type="dxa"/>
            <w:tcBorders>
              <w:tl2br w:val="nil"/>
              <w:tr2bl w:val="nil"/>
            </w:tcBorders>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2.0</w:t>
            </w:r>
          </w:p>
        </w:tc>
        <w:tc>
          <w:tcPr>
            <w:tcW w:w="610" w:type="dxa"/>
            <w:tcBorders>
              <w:tl2br w:val="nil"/>
              <w:tr2bl w:val="nil"/>
            </w:tcBorders>
          </w:tcPr>
          <w:p>
            <w:pPr>
              <w:widowControl/>
              <w:spacing w:line="240" w:lineRule="exact"/>
              <w:jc w:val="left"/>
              <w:rPr>
                <w:rFonts w:ascii="Times New Roman" w:hAnsi="Times New Roman" w:cs="Times New Roman"/>
                <w:sz w:val="16"/>
                <w:szCs w:val="18"/>
              </w:rPr>
            </w:pPr>
          </w:p>
        </w:tc>
        <w:tc>
          <w:tcPr>
            <w:tcW w:w="611" w:type="dxa"/>
            <w:tcBorders>
              <w:tl2br w:val="nil"/>
              <w:tr2bl w:val="nil"/>
            </w:tcBorders>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2</w:t>
            </w:r>
          </w:p>
        </w:tc>
        <w:tc>
          <w:tcPr>
            <w:tcW w:w="610" w:type="dxa"/>
            <w:tcBorders>
              <w:tl2br w:val="nil"/>
              <w:tr2bl w:val="nil"/>
            </w:tcBorders>
            <w:vAlign w:val="center"/>
          </w:tcPr>
          <w:p>
            <w:pPr>
              <w:widowControl/>
              <w:spacing w:line="240" w:lineRule="exact"/>
              <w:jc w:val="left"/>
              <w:rPr>
                <w:rFonts w:ascii="Times New Roman" w:hAnsi="Times New Roman" w:cs="Times New Roman"/>
                <w:sz w:val="16"/>
                <w:szCs w:val="18"/>
              </w:rPr>
            </w:pPr>
          </w:p>
        </w:tc>
        <w:tc>
          <w:tcPr>
            <w:tcW w:w="611" w:type="dxa"/>
            <w:tcBorders>
              <w:tl2br w:val="nil"/>
              <w:tr2bl w:val="nil"/>
            </w:tcBorders>
            <w:vAlign w:val="center"/>
          </w:tcPr>
          <w:p>
            <w:pPr>
              <w:widowControl/>
              <w:spacing w:line="240" w:lineRule="exact"/>
              <w:jc w:val="left"/>
              <w:rPr>
                <w:rFonts w:ascii="Times New Roman" w:hAnsi="Times New Roman" w:cs="Times New Roman"/>
                <w:sz w:val="16"/>
                <w:szCs w:val="18"/>
              </w:rPr>
            </w:pPr>
          </w:p>
        </w:tc>
        <w:tc>
          <w:tcPr>
            <w:tcW w:w="610" w:type="dxa"/>
            <w:tcBorders>
              <w:tl2br w:val="nil"/>
              <w:tr2bl w:val="nil"/>
            </w:tcBorders>
            <w:vAlign w:val="center"/>
          </w:tcPr>
          <w:p>
            <w:pPr>
              <w:widowControl/>
              <w:spacing w:line="240" w:lineRule="exact"/>
              <w:jc w:val="left"/>
              <w:rPr>
                <w:rFonts w:ascii="Times New Roman" w:hAnsi="Times New Roman" w:cs="Times New Roman"/>
                <w:sz w:val="16"/>
                <w:szCs w:val="18"/>
              </w:rPr>
            </w:pPr>
          </w:p>
        </w:tc>
        <w:tc>
          <w:tcPr>
            <w:tcW w:w="611" w:type="dxa"/>
            <w:tcBorders>
              <w:tl2br w:val="nil"/>
              <w:tr2bl w:val="nil"/>
            </w:tcBorders>
            <w:vAlign w:val="center"/>
          </w:tcPr>
          <w:p>
            <w:pPr>
              <w:widowControl/>
              <w:spacing w:line="240" w:lineRule="exact"/>
              <w:jc w:val="left"/>
              <w:rPr>
                <w:rFonts w:ascii="Times New Roman" w:hAnsi="Times New Roman" w:cs="Times New Roman"/>
                <w:sz w:val="16"/>
                <w:szCs w:val="18"/>
              </w:rPr>
            </w:pPr>
          </w:p>
        </w:tc>
        <w:tc>
          <w:tcPr>
            <w:tcW w:w="611" w:type="dxa"/>
            <w:tcBorders>
              <w:tl2br w:val="nil"/>
              <w:tr2bl w:val="nil"/>
            </w:tcBorders>
            <w:vAlign w:val="center"/>
          </w:tcPr>
          <w:p>
            <w:pPr>
              <w:widowControl/>
              <w:spacing w:line="240" w:lineRule="exact"/>
              <w:jc w:val="left"/>
              <w:rPr>
                <w:rFonts w:ascii="Times New Roman" w:hAnsi="Times New Roman" w:cs="Times New Roman"/>
                <w:sz w:val="16"/>
                <w:szCs w:val="18"/>
              </w:rPr>
            </w:pPr>
          </w:p>
        </w:tc>
        <w:tc>
          <w:tcPr>
            <w:tcW w:w="611" w:type="dxa"/>
            <w:tcBorders>
              <w:tl2br w:val="nil"/>
              <w:tr2bl w:val="nil"/>
            </w:tcBorders>
          </w:tcPr>
          <w:p>
            <w:pPr>
              <w:widowControl/>
              <w:spacing w:line="240" w:lineRule="exact"/>
              <w:jc w:val="left"/>
              <w:rPr>
                <w:rFonts w:ascii="Times New Roman" w:hAnsi="Times New Roman" w:cs="Times New Roman"/>
                <w:sz w:val="16"/>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5" w:hRule="atLeast"/>
          <w:jc w:val="center"/>
        </w:trPr>
        <w:tc>
          <w:tcPr>
            <w:tcW w:w="1105" w:type="dxa"/>
            <w:tcBorders>
              <w:tl2br w:val="nil"/>
              <w:tr2bl w:val="nil"/>
            </w:tcBorders>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99510041</w:t>
            </w:r>
          </w:p>
        </w:tc>
        <w:tc>
          <w:tcPr>
            <w:tcW w:w="1689" w:type="dxa"/>
            <w:tcBorders>
              <w:tl2br w:val="nil"/>
              <w:tr2bl w:val="nil"/>
            </w:tcBorders>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 xml:space="preserve">军事理论 Military Theories </w:t>
            </w:r>
          </w:p>
        </w:tc>
        <w:tc>
          <w:tcPr>
            <w:tcW w:w="486" w:type="dxa"/>
            <w:tcBorders>
              <w:tl2br w:val="nil"/>
              <w:tr2bl w:val="nil"/>
            </w:tcBorders>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36</w:t>
            </w:r>
          </w:p>
        </w:tc>
        <w:tc>
          <w:tcPr>
            <w:tcW w:w="641" w:type="dxa"/>
            <w:tcBorders>
              <w:tl2br w:val="nil"/>
              <w:tr2bl w:val="nil"/>
            </w:tcBorders>
            <w:vAlign w:val="center"/>
          </w:tcPr>
          <w:p>
            <w:pPr>
              <w:widowControl/>
              <w:spacing w:line="240" w:lineRule="exact"/>
              <w:jc w:val="left"/>
              <w:rPr>
                <w:rFonts w:ascii="Times New Roman" w:hAnsi="Times New Roman" w:cs="Times New Roman"/>
                <w:sz w:val="16"/>
                <w:szCs w:val="18"/>
              </w:rPr>
            </w:pPr>
          </w:p>
        </w:tc>
        <w:tc>
          <w:tcPr>
            <w:tcW w:w="576" w:type="dxa"/>
            <w:tcBorders>
              <w:tl2br w:val="nil"/>
              <w:tr2bl w:val="nil"/>
            </w:tcBorders>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2.0</w:t>
            </w:r>
          </w:p>
        </w:tc>
        <w:tc>
          <w:tcPr>
            <w:tcW w:w="610" w:type="dxa"/>
            <w:tcBorders>
              <w:tl2br w:val="nil"/>
              <w:tr2bl w:val="nil"/>
            </w:tcBorders>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2</w:t>
            </w:r>
          </w:p>
        </w:tc>
        <w:tc>
          <w:tcPr>
            <w:tcW w:w="611" w:type="dxa"/>
            <w:tcBorders>
              <w:tl2br w:val="nil"/>
              <w:tr2bl w:val="nil"/>
            </w:tcBorders>
            <w:vAlign w:val="center"/>
          </w:tcPr>
          <w:p>
            <w:pPr>
              <w:widowControl/>
              <w:spacing w:line="240" w:lineRule="exact"/>
              <w:jc w:val="left"/>
              <w:rPr>
                <w:rFonts w:ascii="Times New Roman" w:hAnsi="Times New Roman" w:cs="Times New Roman"/>
                <w:sz w:val="16"/>
                <w:szCs w:val="18"/>
              </w:rPr>
            </w:pPr>
          </w:p>
        </w:tc>
        <w:tc>
          <w:tcPr>
            <w:tcW w:w="610" w:type="dxa"/>
            <w:tcBorders>
              <w:tl2br w:val="nil"/>
              <w:tr2bl w:val="nil"/>
            </w:tcBorders>
            <w:vAlign w:val="center"/>
          </w:tcPr>
          <w:p>
            <w:pPr>
              <w:widowControl/>
              <w:spacing w:line="240" w:lineRule="exact"/>
              <w:jc w:val="left"/>
              <w:rPr>
                <w:rFonts w:ascii="Times New Roman" w:hAnsi="Times New Roman" w:cs="Times New Roman"/>
                <w:sz w:val="16"/>
                <w:szCs w:val="18"/>
              </w:rPr>
            </w:pPr>
          </w:p>
        </w:tc>
        <w:tc>
          <w:tcPr>
            <w:tcW w:w="611" w:type="dxa"/>
            <w:tcBorders>
              <w:tl2br w:val="nil"/>
              <w:tr2bl w:val="nil"/>
            </w:tcBorders>
            <w:vAlign w:val="center"/>
          </w:tcPr>
          <w:p>
            <w:pPr>
              <w:widowControl/>
              <w:spacing w:line="240" w:lineRule="exact"/>
              <w:jc w:val="left"/>
              <w:rPr>
                <w:rFonts w:ascii="Times New Roman" w:hAnsi="Times New Roman" w:cs="Times New Roman"/>
                <w:sz w:val="16"/>
                <w:szCs w:val="18"/>
              </w:rPr>
            </w:pPr>
          </w:p>
        </w:tc>
        <w:tc>
          <w:tcPr>
            <w:tcW w:w="610" w:type="dxa"/>
            <w:tcBorders>
              <w:tl2br w:val="nil"/>
              <w:tr2bl w:val="nil"/>
            </w:tcBorders>
            <w:vAlign w:val="center"/>
          </w:tcPr>
          <w:p>
            <w:pPr>
              <w:widowControl/>
              <w:spacing w:line="240" w:lineRule="exact"/>
              <w:jc w:val="left"/>
              <w:rPr>
                <w:rFonts w:ascii="Times New Roman" w:hAnsi="Times New Roman" w:cs="Times New Roman"/>
                <w:sz w:val="16"/>
                <w:szCs w:val="18"/>
              </w:rPr>
            </w:pPr>
          </w:p>
        </w:tc>
        <w:tc>
          <w:tcPr>
            <w:tcW w:w="611" w:type="dxa"/>
            <w:tcBorders>
              <w:tl2br w:val="nil"/>
              <w:tr2bl w:val="nil"/>
            </w:tcBorders>
            <w:vAlign w:val="center"/>
          </w:tcPr>
          <w:p>
            <w:pPr>
              <w:widowControl/>
              <w:spacing w:line="240" w:lineRule="exact"/>
              <w:jc w:val="left"/>
              <w:rPr>
                <w:rFonts w:ascii="Times New Roman" w:hAnsi="Times New Roman" w:cs="Times New Roman"/>
                <w:sz w:val="16"/>
                <w:szCs w:val="18"/>
              </w:rPr>
            </w:pPr>
          </w:p>
        </w:tc>
        <w:tc>
          <w:tcPr>
            <w:tcW w:w="611" w:type="dxa"/>
            <w:tcBorders>
              <w:tl2br w:val="nil"/>
              <w:tr2bl w:val="nil"/>
            </w:tcBorders>
            <w:vAlign w:val="center"/>
          </w:tcPr>
          <w:p>
            <w:pPr>
              <w:widowControl/>
              <w:spacing w:line="240" w:lineRule="exact"/>
              <w:jc w:val="left"/>
              <w:rPr>
                <w:rFonts w:ascii="Times New Roman" w:hAnsi="Times New Roman" w:cs="Times New Roman"/>
                <w:sz w:val="16"/>
                <w:szCs w:val="18"/>
              </w:rPr>
            </w:pPr>
          </w:p>
        </w:tc>
        <w:tc>
          <w:tcPr>
            <w:tcW w:w="611" w:type="dxa"/>
            <w:tcBorders>
              <w:tl2br w:val="nil"/>
              <w:tr2bl w:val="nil"/>
            </w:tcBorders>
          </w:tcPr>
          <w:p>
            <w:pPr>
              <w:widowControl/>
              <w:spacing w:line="240" w:lineRule="exact"/>
              <w:jc w:val="left"/>
              <w:rPr>
                <w:rFonts w:ascii="Times New Roman" w:hAnsi="Times New Roman" w:cs="Times New Roman"/>
                <w:sz w:val="16"/>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5" w:hRule="atLeast"/>
          <w:jc w:val="center"/>
        </w:trPr>
        <w:tc>
          <w:tcPr>
            <w:tcW w:w="1105" w:type="dxa"/>
            <w:tcBorders>
              <w:tl2br w:val="nil"/>
              <w:tr2bl w:val="nil"/>
            </w:tcBorders>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94010021</w:t>
            </w:r>
          </w:p>
        </w:tc>
        <w:tc>
          <w:tcPr>
            <w:tcW w:w="1689" w:type="dxa"/>
            <w:tcBorders>
              <w:tl2br w:val="nil"/>
              <w:tr2bl w:val="nil"/>
            </w:tcBorders>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国家安全教育National Security Education</w:t>
            </w:r>
          </w:p>
        </w:tc>
        <w:tc>
          <w:tcPr>
            <w:tcW w:w="486" w:type="dxa"/>
            <w:tcBorders>
              <w:tl2br w:val="nil"/>
              <w:tr2bl w:val="nil"/>
            </w:tcBorders>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16</w:t>
            </w:r>
          </w:p>
        </w:tc>
        <w:tc>
          <w:tcPr>
            <w:tcW w:w="641" w:type="dxa"/>
            <w:tcBorders>
              <w:tl2br w:val="nil"/>
              <w:tr2bl w:val="nil"/>
            </w:tcBorders>
            <w:vAlign w:val="center"/>
          </w:tcPr>
          <w:p>
            <w:pPr>
              <w:widowControl/>
              <w:spacing w:line="240" w:lineRule="exact"/>
              <w:jc w:val="left"/>
              <w:rPr>
                <w:rFonts w:ascii="Times New Roman" w:hAnsi="Times New Roman" w:cs="Times New Roman"/>
                <w:sz w:val="16"/>
                <w:szCs w:val="18"/>
              </w:rPr>
            </w:pPr>
          </w:p>
        </w:tc>
        <w:tc>
          <w:tcPr>
            <w:tcW w:w="576" w:type="dxa"/>
            <w:tcBorders>
              <w:tl2br w:val="nil"/>
              <w:tr2bl w:val="nil"/>
            </w:tcBorders>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1.0</w:t>
            </w:r>
          </w:p>
        </w:tc>
        <w:tc>
          <w:tcPr>
            <w:tcW w:w="610" w:type="dxa"/>
            <w:tcBorders>
              <w:tl2br w:val="nil"/>
              <w:tr2bl w:val="nil"/>
            </w:tcBorders>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2</w:t>
            </w:r>
          </w:p>
        </w:tc>
        <w:tc>
          <w:tcPr>
            <w:tcW w:w="611" w:type="dxa"/>
            <w:tcBorders>
              <w:tl2br w:val="nil"/>
              <w:tr2bl w:val="nil"/>
            </w:tcBorders>
            <w:vAlign w:val="center"/>
          </w:tcPr>
          <w:p>
            <w:pPr>
              <w:widowControl/>
              <w:spacing w:line="240" w:lineRule="exact"/>
              <w:jc w:val="left"/>
              <w:rPr>
                <w:rFonts w:ascii="Times New Roman" w:hAnsi="Times New Roman" w:cs="Times New Roman"/>
                <w:sz w:val="16"/>
                <w:szCs w:val="18"/>
              </w:rPr>
            </w:pPr>
          </w:p>
        </w:tc>
        <w:tc>
          <w:tcPr>
            <w:tcW w:w="610" w:type="dxa"/>
            <w:tcBorders>
              <w:tl2br w:val="nil"/>
              <w:tr2bl w:val="nil"/>
            </w:tcBorders>
            <w:vAlign w:val="center"/>
          </w:tcPr>
          <w:p>
            <w:pPr>
              <w:widowControl/>
              <w:spacing w:line="240" w:lineRule="exact"/>
              <w:jc w:val="left"/>
              <w:rPr>
                <w:rFonts w:ascii="Times New Roman" w:hAnsi="Times New Roman" w:cs="Times New Roman"/>
                <w:sz w:val="16"/>
                <w:szCs w:val="18"/>
              </w:rPr>
            </w:pPr>
          </w:p>
        </w:tc>
        <w:tc>
          <w:tcPr>
            <w:tcW w:w="611" w:type="dxa"/>
            <w:tcBorders>
              <w:tl2br w:val="nil"/>
              <w:tr2bl w:val="nil"/>
            </w:tcBorders>
            <w:vAlign w:val="center"/>
          </w:tcPr>
          <w:p>
            <w:pPr>
              <w:widowControl/>
              <w:spacing w:line="240" w:lineRule="exact"/>
              <w:jc w:val="left"/>
              <w:rPr>
                <w:rFonts w:ascii="Times New Roman" w:hAnsi="Times New Roman" w:cs="Times New Roman"/>
                <w:sz w:val="16"/>
                <w:szCs w:val="18"/>
              </w:rPr>
            </w:pPr>
          </w:p>
        </w:tc>
        <w:tc>
          <w:tcPr>
            <w:tcW w:w="610" w:type="dxa"/>
            <w:tcBorders>
              <w:tl2br w:val="nil"/>
              <w:tr2bl w:val="nil"/>
            </w:tcBorders>
            <w:vAlign w:val="center"/>
          </w:tcPr>
          <w:p>
            <w:pPr>
              <w:widowControl/>
              <w:spacing w:line="240" w:lineRule="exact"/>
              <w:jc w:val="left"/>
              <w:rPr>
                <w:rFonts w:ascii="Times New Roman" w:hAnsi="Times New Roman" w:cs="Times New Roman"/>
                <w:sz w:val="16"/>
                <w:szCs w:val="18"/>
              </w:rPr>
            </w:pPr>
          </w:p>
        </w:tc>
        <w:tc>
          <w:tcPr>
            <w:tcW w:w="611" w:type="dxa"/>
            <w:tcBorders>
              <w:tl2br w:val="nil"/>
              <w:tr2bl w:val="nil"/>
            </w:tcBorders>
            <w:vAlign w:val="center"/>
          </w:tcPr>
          <w:p>
            <w:pPr>
              <w:widowControl/>
              <w:spacing w:line="240" w:lineRule="exact"/>
              <w:jc w:val="left"/>
              <w:rPr>
                <w:rFonts w:ascii="Times New Roman" w:hAnsi="Times New Roman" w:cs="Times New Roman"/>
                <w:sz w:val="16"/>
                <w:szCs w:val="18"/>
              </w:rPr>
            </w:pPr>
          </w:p>
        </w:tc>
        <w:tc>
          <w:tcPr>
            <w:tcW w:w="611" w:type="dxa"/>
            <w:tcBorders>
              <w:tl2br w:val="nil"/>
              <w:tr2bl w:val="nil"/>
            </w:tcBorders>
            <w:vAlign w:val="center"/>
          </w:tcPr>
          <w:p>
            <w:pPr>
              <w:widowControl/>
              <w:spacing w:line="240" w:lineRule="exact"/>
              <w:jc w:val="left"/>
              <w:rPr>
                <w:rFonts w:ascii="Times New Roman" w:hAnsi="Times New Roman" w:cs="Times New Roman"/>
                <w:sz w:val="16"/>
                <w:szCs w:val="18"/>
              </w:rPr>
            </w:pPr>
          </w:p>
        </w:tc>
        <w:tc>
          <w:tcPr>
            <w:tcW w:w="611" w:type="dxa"/>
            <w:tcBorders>
              <w:tl2br w:val="nil"/>
              <w:tr2bl w:val="nil"/>
            </w:tcBorders>
          </w:tcPr>
          <w:p>
            <w:pPr>
              <w:widowControl/>
              <w:spacing w:line="240" w:lineRule="exact"/>
              <w:jc w:val="left"/>
              <w:rPr>
                <w:rFonts w:ascii="Times New Roman" w:hAnsi="Times New Roman" w:cs="Times New Roman"/>
                <w:sz w:val="16"/>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5" w:hRule="atLeast"/>
          <w:jc w:val="center"/>
        </w:trPr>
        <w:tc>
          <w:tcPr>
            <w:tcW w:w="1105" w:type="dxa"/>
            <w:tcBorders>
              <w:tl2br w:val="nil"/>
              <w:tr2bl w:val="nil"/>
            </w:tcBorders>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94020021</w:t>
            </w:r>
          </w:p>
        </w:tc>
        <w:tc>
          <w:tcPr>
            <w:tcW w:w="1689" w:type="dxa"/>
            <w:tcBorders>
              <w:tl2br w:val="nil"/>
              <w:tr2bl w:val="nil"/>
            </w:tcBorders>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劳动教育Labor Education</w:t>
            </w:r>
          </w:p>
        </w:tc>
        <w:tc>
          <w:tcPr>
            <w:tcW w:w="486" w:type="dxa"/>
            <w:tcBorders>
              <w:tl2br w:val="nil"/>
              <w:tr2bl w:val="nil"/>
            </w:tcBorders>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16</w:t>
            </w:r>
          </w:p>
        </w:tc>
        <w:tc>
          <w:tcPr>
            <w:tcW w:w="641" w:type="dxa"/>
            <w:tcBorders>
              <w:tl2br w:val="nil"/>
              <w:tr2bl w:val="nil"/>
            </w:tcBorders>
            <w:vAlign w:val="center"/>
          </w:tcPr>
          <w:p>
            <w:pPr>
              <w:widowControl/>
              <w:spacing w:line="240" w:lineRule="exact"/>
              <w:jc w:val="left"/>
              <w:rPr>
                <w:rFonts w:ascii="Times New Roman" w:hAnsi="Times New Roman" w:cs="Times New Roman"/>
                <w:sz w:val="16"/>
                <w:szCs w:val="18"/>
              </w:rPr>
            </w:pPr>
          </w:p>
        </w:tc>
        <w:tc>
          <w:tcPr>
            <w:tcW w:w="576" w:type="dxa"/>
            <w:tcBorders>
              <w:tl2br w:val="nil"/>
              <w:tr2bl w:val="nil"/>
            </w:tcBorders>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1.0</w:t>
            </w:r>
          </w:p>
        </w:tc>
        <w:tc>
          <w:tcPr>
            <w:tcW w:w="610" w:type="dxa"/>
            <w:tcBorders>
              <w:tl2br w:val="nil"/>
              <w:tr2bl w:val="nil"/>
            </w:tcBorders>
            <w:vAlign w:val="center"/>
          </w:tcPr>
          <w:p>
            <w:pPr>
              <w:widowControl/>
              <w:spacing w:line="240" w:lineRule="exact"/>
              <w:jc w:val="left"/>
              <w:rPr>
                <w:rFonts w:ascii="Times New Roman" w:hAnsi="Times New Roman" w:cs="Times New Roman"/>
                <w:sz w:val="16"/>
                <w:szCs w:val="18"/>
              </w:rPr>
            </w:pPr>
          </w:p>
        </w:tc>
        <w:tc>
          <w:tcPr>
            <w:tcW w:w="611" w:type="dxa"/>
            <w:tcBorders>
              <w:tl2br w:val="nil"/>
              <w:tr2bl w:val="nil"/>
            </w:tcBorders>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2</w:t>
            </w:r>
          </w:p>
        </w:tc>
        <w:tc>
          <w:tcPr>
            <w:tcW w:w="610" w:type="dxa"/>
            <w:tcBorders>
              <w:tl2br w:val="nil"/>
              <w:tr2bl w:val="nil"/>
            </w:tcBorders>
            <w:vAlign w:val="center"/>
          </w:tcPr>
          <w:p>
            <w:pPr>
              <w:widowControl/>
              <w:spacing w:line="240" w:lineRule="exact"/>
              <w:jc w:val="left"/>
              <w:rPr>
                <w:rFonts w:ascii="Times New Roman" w:hAnsi="Times New Roman" w:cs="Times New Roman"/>
                <w:sz w:val="16"/>
                <w:szCs w:val="18"/>
              </w:rPr>
            </w:pPr>
          </w:p>
        </w:tc>
        <w:tc>
          <w:tcPr>
            <w:tcW w:w="611" w:type="dxa"/>
            <w:tcBorders>
              <w:tl2br w:val="nil"/>
              <w:tr2bl w:val="nil"/>
            </w:tcBorders>
            <w:vAlign w:val="center"/>
          </w:tcPr>
          <w:p>
            <w:pPr>
              <w:widowControl/>
              <w:spacing w:line="240" w:lineRule="exact"/>
              <w:jc w:val="left"/>
              <w:rPr>
                <w:rFonts w:ascii="Times New Roman" w:hAnsi="Times New Roman" w:cs="Times New Roman"/>
                <w:sz w:val="16"/>
                <w:szCs w:val="18"/>
              </w:rPr>
            </w:pPr>
          </w:p>
        </w:tc>
        <w:tc>
          <w:tcPr>
            <w:tcW w:w="610" w:type="dxa"/>
            <w:tcBorders>
              <w:tl2br w:val="nil"/>
              <w:tr2bl w:val="nil"/>
            </w:tcBorders>
            <w:vAlign w:val="center"/>
          </w:tcPr>
          <w:p>
            <w:pPr>
              <w:widowControl/>
              <w:spacing w:line="240" w:lineRule="exact"/>
              <w:jc w:val="left"/>
              <w:rPr>
                <w:rFonts w:ascii="Times New Roman" w:hAnsi="Times New Roman" w:cs="Times New Roman"/>
                <w:sz w:val="16"/>
                <w:szCs w:val="18"/>
              </w:rPr>
            </w:pPr>
          </w:p>
        </w:tc>
        <w:tc>
          <w:tcPr>
            <w:tcW w:w="611" w:type="dxa"/>
            <w:tcBorders>
              <w:tl2br w:val="nil"/>
              <w:tr2bl w:val="nil"/>
            </w:tcBorders>
            <w:vAlign w:val="center"/>
          </w:tcPr>
          <w:p>
            <w:pPr>
              <w:widowControl/>
              <w:spacing w:line="240" w:lineRule="exact"/>
              <w:jc w:val="left"/>
              <w:rPr>
                <w:rFonts w:ascii="Times New Roman" w:hAnsi="Times New Roman" w:cs="Times New Roman"/>
                <w:sz w:val="16"/>
                <w:szCs w:val="18"/>
              </w:rPr>
            </w:pPr>
          </w:p>
        </w:tc>
        <w:tc>
          <w:tcPr>
            <w:tcW w:w="611" w:type="dxa"/>
            <w:tcBorders>
              <w:tl2br w:val="nil"/>
              <w:tr2bl w:val="nil"/>
            </w:tcBorders>
            <w:vAlign w:val="center"/>
          </w:tcPr>
          <w:p>
            <w:pPr>
              <w:widowControl/>
              <w:spacing w:line="240" w:lineRule="exact"/>
              <w:jc w:val="left"/>
              <w:rPr>
                <w:rFonts w:ascii="Times New Roman" w:hAnsi="Times New Roman" w:cs="Times New Roman"/>
                <w:sz w:val="16"/>
                <w:szCs w:val="18"/>
              </w:rPr>
            </w:pPr>
          </w:p>
        </w:tc>
        <w:tc>
          <w:tcPr>
            <w:tcW w:w="611" w:type="dxa"/>
            <w:tcBorders>
              <w:tl2br w:val="nil"/>
              <w:tr2bl w:val="nil"/>
            </w:tcBorders>
          </w:tcPr>
          <w:p>
            <w:pPr>
              <w:widowControl/>
              <w:spacing w:line="240" w:lineRule="exact"/>
              <w:jc w:val="left"/>
              <w:rPr>
                <w:rFonts w:ascii="Times New Roman" w:hAnsi="Times New Roman" w:cs="Times New Roman"/>
                <w:sz w:val="16"/>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5" w:hRule="atLeast"/>
          <w:jc w:val="center"/>
        </w:trPr>
        <w:tc>
          <w:tcPr>
            <w:tcW w:w="1105" w:type="dxa"/>
            <w:tcBorders>
              <w:tl2br w:val="nil"/>
              <w:tr2bl w:val="nil"/>
            </w:tcBorders>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72430043</w:t>
            </w:r>
          </w:p>
        </w:tc>
        <w:tc>
          <w:tcPr>
            <w:tcW w:w="1689" w:type="dxa"/>
            <w:tcBorders>
              <w:tl2br w:val="nil"/>
              <w:tr2bl w:val="nil"/>
            </w:tcBorders>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 xml:space="preserve">大学生心理健康教育Education of Psychological Health for College Students </w:t>
            </w:r>
          </w:p>
        </w:tc>
        <w:tc>
          <w:tcPr>
            <w:tcW w:w="486" w:type="dxa"/>
            <w:tcBorders>
              <w:tl2br w:val="nil"/>
              <w:tr2bl w:val="nil"/>
            </w:tcBorders>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32</w:t>
            </w:r>
          </w:p>
        </w:tc>
        <w:tc>
          <w:tcPr>
            <w:tcW w:w="641" w:type="dxa"/>
            <w:tcBorders>
              <w:tl2br w:val="nil"/>
              <w:tr2bl w:val="nil"/>
            </w:tcBorders>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8</w:t>
            </w:r>
          </w:p>
        </w:tc>
        <w:tc>
          <w:tcPr>
            <w:tcW w:w="576" w:type="dxa"/>
            <w:tcBorders>
              <w:tl2br w:val="nil"/>
              <w:tr2bl w:val="nil"/>
            </w:tcBorders>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2.0</w:t>
            </w:r>
          </w:p>
        </w:tc>
        <w:tc>
          <w:tcPr>
            <w:tcW w:w="610" w:type="dxa"/>
            <w:tcBorders>
              <w:tl2br w:val="nil"/>
              <w:tr2bl w:val="nil"/>
            </w:tcBorders>
            <w:vAlign w:val="center"/>
          </w:tcPr>
          <w:p>
            <w:pPr>
              <w:widowControl/>
              <w:spacing w:line="240" w:lineRule="exact"/>
              <w:jc w:val="left"/>
              <w:rPr>
                <w:rFonts w:ascii="Times New Roman" w:hAnsi="Times New Roman" w:cs="Times New Roman"/>
                <w:sz w:val="16"/>
                <w:szCs w:val="18"/>
              </w:rPr>
            </w:pPr>
          </w:p>
        </w:tc>
        <w:tc>
          <w:tcPr>
            <w:tcW w:w="611" w:type="dxa"/>
            <w:tcBorders>
              <w:tl2br w:val="nil"/>
              <w:tr2bl w:val="nil"/>
            </w:tcBorders>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2</w:t>
            </w:r>
          </w:p>
        </w:tc>
        <w:tc>
          <w:tcPr>
            <w:tcW w:w="610" w:type="dxa"/>
            <w:tcBorders>
              <w:tl2br w:val="nil"/>
              <w:tr2bl w:val="nil"/>
            </w:tcBorders>
            <w:vAlign w:val="center"/>
          </w:tcPr>
          <w:p>
            <w:pPr>
              <w:widowControl/>
              <w:spacing w:line="240" w:lineRule="exact"/>
              <w:jc w:val="left"/>
              <w:rPr>
                <w:rFonts w:ascii="Times New Roman" w:hAnsi="Times New Roman" w:cs="Times New Roman"/>
                <w:sz w:val="16"/>
                <w:szCs w:val="18"/>
              </w:rPr>
            </w:pPr>
          </w:p>
        </w:tc>
        <w:tc>
          <w:tcPr>
            <w:tcW w:w="611" w:type="dxa"/>
            <w:tcBorders>
              <w:tl2br w:val="nil"/>
              <w:tr2bl w:val="nil"/>
            </w:tcBorders>
            <w:vAlign w:val="center"/>
          </w:tcPr>
          <w:p>
            <w:pPr>
              <w:widowControl/>
              <w:spacing w:line="240" w:lineRule="exact"/>
              <w:jc w:val="left"/>
              <w:rPr>
                <w:rFonts w:ascii="Times New Roman" w:hAnsi="Times New Roman" w:cs="Times New Roman"/>
                <w:sz w:val="16"/>
                <w:szCs w:val="18"/>
              </w:rPr>
            </w:pPr>
          </w:p>
        </w:tc>
        <w:tc>
          <w:tcPr>
            <w:tcW w:w="610" w:type="dxa"/>
            <w:tcBorders>
              <w:tl2br w:val="nil"/>
              <w:tr2bl w:val="nil"/>
            </w:tcBorders>
            <w:vAlign w:val="center"/>
          </w:tcPr>
          <w:p>
            <w:pPr>
              <w:widowControl/>
              <w:spacing w:line="240" w:lineRule="exact"/>
              <w:jc w:val="left"/>
              <w:rPr>
                <w:rFonts w:ascii="Times New Roman" w:hAnsi="Times New Roman" w:cs="Times New Roman"/>
                <w:sz w:val="16"/>
                <w:szCs w:val="18"/>
              </w:rPr>
            </w:pPr>
          </w:p>
        </w:tc>
        <w:tc>
          <w:tcPr>
            <w:tcW w:w="611" w:type="dxa"/>
            <w:tcBorders>
              <w:tl2br w:val="nil"/>
              <w:tr2bl w:val="nil"/>
            </w:tcBorders>
            <w:vAlign w:val="center"/>
          </w:tcPr>
          <w:p>
            <w:pPr>
              <w:widowControl/>
              <w:spacing w:line="240" w:lineRule="exact"/>
              <w:jc w:val="left"/>
              <w:rPr>
                <w:rFonts w:ascii="Times New Roman" w:hAnsi="Times New Roman" w:cs="Times New Roman"/>
                <w:sz w:val="16"/>
                <w:szCs w:val="18"/>
              </w:rPr>
            </w:pPr>
          </w:p>
        </w:tc>
        <w:tc>
          <w:tcPr>
            <w:tcW w:w="611" w:type="dxa"/>
            <w:tcBorders>
              <w:tl2br w:val="nil"/>
              <w:tr2bl w:val="nil"/>
            </w:tcBorders>
            <w:vAlign w:val="center"/>
          </w:tcPr>
          <w:p>
            <w:pPr>
              <w:widowControl/>
              <w:spacing w:line="240" w:lineRule="exact"/>
              <w:jc w:val="left"/>
              <w:rPr>
                <w:rFonts w:ascii="Times New Roman" w:hAnsi="Times New Roman" w:cs="Times New Roman"/>
                <w:sz w:val="16"/>
                <w:szCs w:val="18"/>
              </w:rPr>
            </w:pPr>
          </w:p>
        </w:tc>
        <w:tc>
          <w:tcPr>
            <w:tcW w:w="611" w:type="dxa"/>
            <w:tcBorders>
              <w:tl2br w:val="nil"/>
              <w:tr2bl w:val="nil"/>
            </w:tcBorders>
          </w:tcPr>
          <w:p>
            <w:pPr>
              <w:widowControl/>
              <w:spacing w:line="240" w:lineRule="exact"/>
              <w:jc w:val="left"/>
              <w:rPr>
                <w:rFonts w:ascii="Times New Roman" w:hAnsi="Times New Roman" w:cs="Times New Roman"/>
                <w:sz w:val="16"/>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5" w:hRule="atLeast"/>
          <w:jc w:val="center"/>
        </w:trPr>
        <w:tc>
          <w:tcPr>
            <w:tcW w:w="1105" w:type="dxa"/>
            <w:tcBorders>
              <w:tl2br w:val="nil"/>
              <w:tr2bl w:val="nil"/>
            </w:tcBorders>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6G281-2#</w:t>
            </w:r>
          </w:p>
        </w:tc>
        <w:tc>
          <w:tcPr>
            <w:tcW w:w="1689" w:type="dxa"/>
            <w:vAlign w:val="center"/>
          </w:tcPr>
          <w:p>
            <w:pPr>
              <w:widowControl/>
              <w:jc w:val="left"/>
              <w:rPr>
                <w:rFonts w:ascii="Times New Roman" w:hAnsi="Times New Roman" w:cs="Times New Roman"/>
                <w:sz w:val="16"/>
                <w:szCs w:val="18"/>
              </w:rPr>
            </w:pPr>
            <w:r>
              <w:rPr>
                <w:rFonts w:ascii="Times New Roman" w:hAnsi="Times New Roman" w:cs="Times New Roman"/>
                <w:sz w:val="16"/>
                <w:szCs w:val="18"/>
              </w:rPr>
              <w:t>创新创业理论与实践</w:t>
            </w:r>
          </w:p>
          <w:p>
            <w:pPr>
              <w:widowControl/>
              <w:jc w:val="left"/>
              <w:rPr>
                <w:rFonts w:ascii="Times New Roman" w:hAnsi="Times New Roman" w:cs="Times New Roman"/>
                <w:sz w:val="16"/>
                <w:szCs w:val="18"/>
              </w:rPr>
            </w:pPr>
            <w:r>
              <w:rPr>
                <w:rFonts w:ascii="Times New Roman" w:hAnsi="Times New Roman" w:cs="Times New Roman"/>
                <w:sz w:val="16"/>
                <w:szCs w:val="18"/>
              </w:rPr>
              <w:t>Theory and Practice of Innovation and Entrepreneurship</w:t>
            </w:r>
          </w:p>
        </w:tc>
        <w:tc>
          <w:tcPr>
            <w:tcW w:w="486" w:type="dxa"/>
            <w:vAlign w:val="center"/>
          </w:tcPr>
          <w:p>
            <w:pPr>
              <w:spacing w:line="360" w:lineRule="auto"/>
              <w:jc w:val="center"/>
              <w:rPr>
                <w:rFonts w:ascii="Times New Roman" w:hAnsi="Times New Roman" w:cs="Times New Roman"/>
                <w:sz w:val="16"/>
                <w:szCs w:val="18"/>
              </w:rPr>
            </w:pPr>
            <w:r>
              <w:rPr>
                <w:rFonts w:hint="eastAsia"/>
                <w:szCs w:val="20"/>
              </w:rPr>
              <w:t>64（课内32，课外32）</w:t>
            </w:r>
          </w:p>
        </w:tc>
        <w:tc>
          <w:tcPr>
            <w:tcW w:w="641" w:type="dxa"/>
            <w:vAlign w:val="center"/>
          </w:tcPr>
          <w:p>
            <w:pPr>
              <w:spacing w:line="360" w:lineRule="auto"/>
              <w:jc w:val="center"/>
              <w:rPr>
                <w:rFonts w:ascii="Times New Roman" w:hAnsi="Times New Roman" w:cs="Times New Roman"/>
                <w:sz w:val="16"/>
                <w:szCs w:val="18"/>
              </w:rPr>
            </w:pPr>
            <w:r>
              <w:rPr>
                <w:rFonts w:hint="eastAsia"/>
                <w:szCs w:val="20"/>
              </w:rPr>
              <w:t>48（课内16，课外32）</w:t>
            </w:r>
          </w:p>
        </w:tc>
        <w:tc>
          <w:tcPr>
            <w:tcW w:w="576" w:type="dxa"/>
            <w:vAlign w:val="center"/>
          </w:tcPr>
          <w:p>
            <w:pPr>
              <w:spacing w:line="360" w:lineRule="auto"/>
              <w:jc w:val="center"/>
              <w:rPr>
                <w:rFonts w:ascii="Times New Roman" w:hAnsi="Times New Roman" w:cs="Times New Roman"/>
                <w:sz w:val="16"/>
                <w:szCs w:val="18"/>
              </w:rPr>
            </w:pPr>
            <w:r>
              <w:rPr>
                <w:rFonts w:hint="eastAsia"/>
                <w:szCs w:val="20"/>
              </w:rPr>
              <w:t>2</w:t>
            </w:r>
          </w:p>
        </w:tc>
        <w:tc>
          <w:tcPr>
            <w:tcW w:w="610" w:type="dxa"/>
            <w:vAlign w:val="center"/>
          </w:tcPr>
          <w:p>
            <w:pPr>
              <w:spacing w:line="360" w:lineRule="auto"/>
              <w:jc w:val="center"/>
              <w:rPr>
                <w:rFonts w:hint="eastAsia"/>
                <w:szCs w:val="20"/>
              </w:rPr>
            </w:pPr>
            <w:r>
              <w:rPr>
                <w:rFonts w:hint="eastAsia"/>
                <w:szCs w:val="20"/>
              </w:rPr>
              <w:t>课内2</w:t>
            </w:r>
            <w:r>
              <w:rPr>
                <w:szCs w:val="20"/>
              </w:rPr>
              <w:t>*</w:t>
            </w:r>
            <w:r>
              <w:rPr>
                <w:rFonts w:hint="eastAsia"/>
                <w:szCs w:val="20"/>
              </w:rPr>
              <w:t>/16</w:t>
            </w:r>
          </w:p>
          <w:p>
            <w:pPr>
              <w:spacing w:line="360" w:lineRule="auto"/>
              <w:jc w:val="center"/>
              <w:rPr>
                <w:rFonts w:hint="eastAsia"/>
                <w:szCs w:val="20"/>
              </w:rPr>
            </w:pPr>
            <w:r>
              <w:rPr>
                <w:rFonts w:hint="eastAsia"/>
                <w:szCs w:val="20"/>
              </w:rPr>
              <w:t>1.0</w:t>
            </w:r>
          </w:p>
          <w:p>
            <w:pPr>
              <w:spacing w:line="360" w:lineRule="auto"/>
              <w:jc w:val="center"/>
              <w:rPr>
                <w:rFonts w:ascii="Times New Roman" w:hAnsi="Times New Roman" w:cs="Times New Roman"/>
                <w:sz w:val="16"/>
                <w:szCs w:val="18"/>
              </w:rPr>
            </w:pPr>
            <w:r>
              <w:rPr>
                <w:rFonts w:hint="eastAsia"/>
                <w:szCs w:val="20"/>
              </w:rPr>
              <w:t>（课外实践学时16）</w:t>
            </w:r>
          </w:p>
        </w:tc>
        <w:tc>
          <w:tcPr>
            <w:tcW w:w="611" w:type="dxa"/>
            <w:vAlign w:val="center"/>
          </w:tcPr>
          <w:p>
            <w:pPr>
              <w:spacing w:line="360" w:lineRule="auto"/>
              <w:jc w:val="center"/>
              <w:rPr>
                <w:szCs w:val="20"/>
              </w:rPr>
            </w:pPr>
            <w:r>
              <w:rPr>
                <w:rFonts w:hint="eastAsia"/>
                <w:szCs w:val="20"/>
              </w:rPr>
              <w:t>课内2/16</w:t>
            </w:r>
          </w:p>
          <w:p>
            <w:pPr>
              <w:spacing w:line="360" w:lineRule="auto"/>
              <w:jc w:val="center"/>
              <w:rPr>
                <w:rFonts w:hint="eastAsia"/>
                <w:szCs w:val="20"/>
              </w:rPr>
            </w:pPr>
            <w:r>
              <w:rPr>
                <w:rFonts w:hint="eastAsia"/>
                <w:szCs w:val="20"/>
              </w:rPr>
              <w:t>1.0</w:t>
            </w:r>
          </w:p>
          <w:p>
            <w:pPr>
              <w:spacing w:line="360" w:lineRule="auto"/>
              <w:jc w:val="center"/>
              <w:rPr>
                <w:rFonts w:ascii="Times New Roman" w:hAnsi="Times New Roman" w:cs="Times New Roman"/>
                <w:sz w:val="16"/>
                <w:szCs w:val="18"/>
              </w:rPr>
            </w:pPr>
            <w:r>
              <w:rPr>
                <w:rFonts w:hint="eastAsia"/>
                <w:szCs w:val="20"/>
              </w:rPr>
              <w:t>（课外实践学时16）</w:t>
            </w:r>
          </w:p>
        </w:tc>
        <w:tc>
          <w:tcPr>
            <w:tcW w:w="610" w:type="dxa"/>
            <w:vAlign w:val="center"/>
          </w:tcPr>
          <w:p>
            <w:pPr>
              <w:spacing w:line="360" w:lineRule="auto"/>
              <w:jc w:val="center"/>
              <w:rPr>
                <w:rFonts w:ascii="Times New Roman" w:hAnsi="Times New Roman" w:cs="Times New Roman"/>
                <w:sz w:val="16"/>
                <w:szCs w:val="18"/>
              </w:rPr>
            </w:pPr>
            <w:r>
              <w:rPr>
                <w:rFonts w:hint="eastAsia"/>
                <w:szCs w:val="20"/>
              </w:rPr>
              <w:t>64（课内32，课外32）</w:t>
            </w:r>
          </w:p>
        </w:tc>
        <w:tc>
          <w:tcPr>
            <w:tcW w:w="611" w:type="dxa"/>
            <w:vAlign w:val="center"/>
          </w:tcPr>
          <w:p>
            <w:pPr>
              <w:widowControl/>
              <w:jc w:val="left"/>
              <w:rPr>
                <w:rFonts w:ascii="Times New Roman" w:hAnsi="Times New Roman" w:cs="Times New Roman"/>
                <w:sz w:val="16"/>
                <w:szCs w:val="18"/>
              </w:rPr>
            </w:pPr>
          </w:p>
        </w:tc>
        <w:tc>
          <w:tcPr>
            <w:tcW w:w="610" w:type="dxa"/>
            <w:vAlign w:val="center"/>
          </w:tcPr>
          <w:p>
            <w:pPr>
              <w:widowControl/>
              <w:jc w:val="left"/>
              <w:rPr>
                <w:rFonts w:ascii="Times New Roman" w:hAnsi="Times New Roman" w:cs="Times New Roman"/>
                <w:sz w:val="16"/>
                <w:szCs w:val="18"/>
              </w:rPr>
            </w:pPr>
          </w:p>
        </w:tc>
        <w:tc>
          <w:tcPr>
            <w:tcW w:w="611" w:type="dxa"/>
            <w:vAlign w:val="center"/>
          </w:tcPr>
          <w:p>
            <w:pPr>
              <w:widowControl/>
              <w:jc w:val="left"/>
              <w:rPr>
                <w:rFonts w:ascii="Times New Roman" w:hAnsi="Times New Roman" w:cs="Times New Roman"/>
                <w:sz w:val="16"/>
                <w:szCs w:val="18"/>
              </w:rPr>
            </w:pPr>
          </w:p>
        </w:tc>
        <w:tc>
          <w:tcPr>
            <w:tcW w:w="611" w:type="dxa"/>
            <w:vAlign w:val="center"/>
          </w:tcPr>
          <w:p>
            <w:pPr>
              <w:widowControl/>
              <w:jc w:val="left"/>
              <w:rPr>
                <w:rFonts w:ascii="Times New Roman" w:hAnsi="Times New Roman" w:cs="Times New Roman"/>
                <w:sz w:val="16"/>
                <w:szCs w:val="18"/>
              </w:rPr>
            </w:pPr>
          </w:p>
        </w:tc>
        <w:tc>
          <w:tcPr>
            <w:tcW w:w="611" w:type="dxa"/>
          </w:tcPr>
          <w:p>
            <w:pPr>
              <w:widowControl/>
              <w:jc w:val="left"/>
              <w:rPr>
                <w:rFonts w:ascii="Times New Roman" w:hAnsi="Times New Roman" w:cs="Times New Roman"/>
                <w:sz w:val="16"/>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8" w:hRule="atLeast"/>
          <w:jc w:val="center"/>
        </w:trPr>
        <w:tc>
          <w:tcPr>
            <w:tcW w:w="2794" w:type="dxa"/>
            <w:gridSpan w:val="2"/>
            <w:tcBorders>
              <w:tl2br w:val="nil"/>
              <w:tr2bl w:val="nil"/>
            </w:tcBorders>
            <w:vAlign w:val="center"/>
          </w:tcPr>
          <w:p>
            <w:pPr>
              <w:widowControl/>
              <w:spacing w:line="240" w:lineRule="exact"/>
              <w:jc w:val="center"/>
              <w:rPr>
                <w:rFonts w:ascii="Times New Roman" w:hAnsi="Times New Roman" w:cs="Times New Roman"/>
                <w:b/>
                <w:szCs w:val="21"/>
              </w:rPr>
            </w:pPr>
            <w:r>
              <w:rPr>
                <w:rFonts w:ascii="Times New Roman" w:hAnsi="Times New Roman" w:cs="Times New Roman"/>
                <w:b/>
                <w:szCs w:val="21"/>
              </w:rPr>
              <w:t>A1</w:t>
            </w:r>
            <w:r>
              <w:rPr>
                <w:rFonts w:hint="eastAsia" w:ascii="Times New Roman" w:hAnsi="Times New Roman" w:cs="Times New Roman"/>
                <w:b/>
                <w:szCs w:val="21"/>
              </w:rPr>
              <w:t>类课程</w:t>
            </w:r>
            <w:r>
              <w:rPr>
                <w:rFonts w:ascii="Times New Roman" w:hAnsi="Times New Roman" w:cs="Times New Roman"/>
                <w:b/>
                <w:szCs w:val="21"/>
              </w:rPr>
              <w:t>应修小计</w:t>
            </w:r>
          </w:p>
        </w:tc>
        <w:tc>
          <w:tcPr>
            <w:tcW w:w="486" w:type="dxa"/>
            <w:tcBorders>
              <w:tl2br w:val="nil"/>
              <w:tr2bl w:val="nil"/>
            </w:tcBorders>
            <w:vAlign w:val="center"/>
          </w:tcPr>
          <w:p>
            <w:pPr>
              <w:widowControl/>
              <w:spacing w:line="240" w:lineRule="exact"/>
              <w:jc w:val="left"/>
              <w:rPr>
                <w:rFonts w:hint="default" w:ascii="Times New Roman" w:hAnsi="Times New Roman" w:cs="Times New Roman"/>
                <w:sz w:val="16"/>
                <w:szCs w:val="18"/>
                <w:lang w:val="en-US"/>
              </w:rPr>
            </w:pPr>
            <w:ins w:id="41" w:author="嘎嘎" w:date="2023-09-03T14:25:28Z">
              <w:r>
                <w:rPr>
                  <w:rFonts w:hint="eastAsia" w:ascii="Times New Roman" w:hAnsi="Times New Roman" w:cs="Times New Roman"/>
                  <w:sz w:val="16"/>
                  <w:szCs w:val="18"/>
                  <w:lang w:val="en-US" w:eastAsia="zh-CN"/>
                </w:rPr>
                <w:t>748</w:t>
              </w:r>
            </w:ins>
          </w:p>
        </w:tc>
        <w:tc>
          <w:tcPr>
            <w:tcW w:w="641" w:type="dxa"/>
            <w:tcBorders>
              <w:tl2br w:val="nil"/>
              <w:tr2bl w:val="nil"/>
            </w:tcBorders>
            <w:vAlign w:val="center"/>
          </w:tcPr>
          <w:p>
            <w:pPr>
              <w:widowControl/>
              <w:spacing w:line="240" w:lineRule="exact"/>
              <w:jc w:val="left"/>
              <w:rPr>
                <w:rFonts w:hint="default" w:ascii="Times New Roman" w:hAnsi="Times New Roman" w:cs="Times New Roman" w:eastAsiaTheme="minorEastAsia"/>
                <w:sz w:val="16"/>
                <w:szCs w:val="18"/>
                <w:lang w:val="en-US" w:eastAsia="zh-CN"/>
              </w:rPr>
            </w:pPr>
            <w:ins w:id="42" w:author="嘎嘎" w:date="2023-09-03T14:26:09Z">
              <w:r>
                <w:rPr>
                  <w:rFonts w:hint="eastAsia" w:ascii="Times New Roman" w:hAnsi="Times New Roman" w:cs="Times New Roman"/>
                  <w:sz w:val="16"/>
                  <w:szCs w:val="18"/>
                  <w:lang w:val="en-US" w:eastAsia="zh-CN"/>
                </w:rPr>
                <w:t>68</w:t>
              </w:r>
            </w:ins>
          </w:p>
        </w:tc>
        <w:tc>
          <w:tcPr>
            <w:tcW w:w="576" w:type="dxa"/>
            <w:tcBorders>
              <w:tl2br w:val="nil"/>
              <w:tr2bl w:val="nil"/>
            </w:tcBorders>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37.5</w:t>
            </w:r>
          </w:p>
        </w:tc>
        <w:tc>
          <w:tcPr>
            <w:tcW w:w="610" w:type="dxa"/>
            <w:tcBorders>
              <w:tl2br w:val="nil"/>
              <w:tr2bl w:val="nil"/>
            </w:tcBorders>
            <w:vAlign w:val="center"/>
          </w:tcPr>
          <w:p>
            <w:pPr>
              <w:widowControl/>
              <w:spacing w:line="240" w:lineRule="exact"/>
              <w:jc w:val="left"/>
              <w:rPr>
                <w:rFonts w:ascii="Times New Roman" w:hAnsi="Times New Roman" w:cs="Times New Roman"/>
                <w:sz w:val="16"/>
                <w:szCs w:val="18"/>
              </w:rPr>
            </w:pPr>
          </w:p>
        </w:tc>
        <w:tc>
          <w:tcPr>
            <w:tcW w:w="611" w:type="dxa"/>
            <w:tcBorders>
              <w:tl2br w:val="nil"/>
              <w:tr2bl w:val="nil"/>
            </w:tcBorders>
            <w:vAlign w:val="center"/>
          </w:tcPr>
          <w:p>
            <w:pPr>
              <w:widowControl/>
              <w:spacing w:line="240" w:lineRule="exact"/>
              <w:jc w:val="left"/>
              <w:rPr>
                <w:rFonts w:ascii="Times New Roman" w:hAnsi="Times New Roman" w:cs="Times New Roman"/>
                <w:sz w:val="16"/>
                <w:szCs w:val="18"/>
              </w:rPr>
            </w:pPr>
          </w:p>
        </w:tc>
        <w:tc>
          <w:tcPr>
            <w:tcW w:w="610" w:type="dxa"/>
            <w:tcBorders>
              <w:tl2br w:val="nil"/>
              <w:tr2bl w:val="nil"/>
            </w:tcBorders>
            <w:vAlign w:val="center"/>
          </w:tcPr>
          <w:p>
            <w:pPr>
              <w:widowControl/>
              <w:spacing w:line="240" w:lineRule="exact"/>
              <w:jc w:val="left"/>
              <w:rPr>
                <w:rFonts w:ascii="Times New Roman" w:hAnsi="Times New Roman" w:cs="Times New Roman"/>
                <w:sz w:val="16"/>
                <w:szCs w:val="18"/>
              </w:rPr>
            </w:pPr>
          </w:p>
        </w:tc>
        <w:tc>
          <w:tcPr>
            <w:tcW w:w="611" w:type="dxa"/>
            <w:tcBorders>
              <w:tl2br w:val="nil"/>
              <w:tr2bl w:val="nil"/>
            </w:tcBorders>
            <w:vAlign w:val="center"/>
          </w:tcPr>
          <w:p>
            <w:pPr>
              <w:widowControl/>
              <w:spacing w:line="240" w:lineRule="exact"/>
              <w:jc w:val="left"/>
              <w:rPr>
                <w:rFonts w:ascii="Times New Roman" w:hAnsi="Times New Roman" w:cs="Times New Roman"/>
                <w:sz w:val="16"/>
                <w:szCs w:val="18"/>
              </w:rPr>
            </w:pPr>
          </w:p>
        </w:tc>
        <w:tc>
          <w:tcPr>
            <w:tcW w:w="610" w:type="dxa"/>
            <w:tcBorders>
              <w:tl2br w:val="nil"/>
              <w:tr2bl w:val="nil"/>
            </w:tcBorders>
            <w:vAlign w:val="center"/>
          </w:tcPr>
          <w:p>
            <w:pPr>
              <w:widowControl/>
              <w:spacing w:line="240" w:lineRule="exact"/>
              <w:jc w:val="left"/>
              <w:rPr>
                <w:rFonts w:ascii="Times New Roman" w:hAnsi="Times New Roman" w:cs="Times New Roman"/>
                <w:sz w:val="16"/>
                <w:szCs w:val="18"/>
              </w:rPr>
            </w:pPr>
          </w:p>
        </w:tc>
        <w:tc>
          <w:tcPr>
            <w:tcW w:w="611" w:type="dxa"/>
            <w:tcBorders>
              <w:tl2br w:val="nil"/>
              <w:tr2bl w:val="nil"/>
            </w:tcBorders>
            <w:vAlign w:val="center"/>
          </w:tcPr>
          <w:p>
            <w:pPr>
              <w:widowControl/>
              <w:spacing w:line="240" w:lineRule="exact"/>
              <w:jc w:val="left"/>
              <w:rPr>
                <w:rFonts w:ascii="Times New Roman" w:hAnsi="Times New Roman" w:cs="Times New Roman"/>
                <w:sz w:val="16"/>
                <w:szCs w:val="18"/>
              </w:rPr>
            </w:pPr>
          </w:p>
        </w:tc>
        <w:tc>
          <w:tcPr>
            <w:tcW w:w="611" w:type="dxa"/>
            <w:tcBorders>
              <w:tl2br w:val="nil"/>
              <w:tr2bl w:val="nil"/>
            </w:tcBorders>
            <w:vAlign w:val="center"/>
          </w:tcPr>
          <w:p>
            <w:pPr>
              <w:widowControl/>
              <w:spacing w:line="240" w:lineRule="exact"/>
              <w:jc w:val="left"/>
              <w:rPr>
                <w:rFonts w:ascii="Times New Roman" w:hAnsi="Times New Roman" w:cs="Times New Roman"/>
                <w:sz w:val="16"/>
                <w:szCs w:val="18"/>
              </w:rPr>
            </w:pPr>
          </w:p>
        </w:tc>
        <w:tc>
          <w:tcPr>
            <w:tcW w:w="611" w:type="dxa"/>
            <w:tcBorders>
              <w:tl2br w:val="nil"/>
              <w:tr2bl w:val="nil"/>
            </w:tcBorders>
          </w:tcPr>
          <w:p>
            <w:pPr>
              <w:widowControl/>
              <w:spacing w:line="240" w:lineRule="exact"/>
              <w:jc w:val="left"/>
              <w:rPr>
                <w:rFonts w:ascii="Times New Roman" w:hAnsi="Times New Roman" w:cs="Times New Roman"/>
                <w:sz w:val="16"/>
                <w:szCs w:val="18"/>
              </w:rPr>
            </w:pPr>
          </w:p>
        </w:tc>
      </w:tr>
    </w:tbl>
    <w:p>
      <w:pPr>
        <w:pStyle w:val="86"/>
        <w:spacing w:before="156" w:beforeLines="50" w:after="156" w:afterLines="50" w:line="240" w:lineRule="exact"/>
        <w:ind w:left="-420" w:leftChars="-200" w:firstLine="0" w:firstLineChars="0"/>
        <w:rPr>
          <w:rFonts w:eastAsiaTheme="minorEastAsia"/>
          <w:b/>
          <w:sz w:val="21"/>
          <w:szCs w:val="21"/>
        </w:rPr>
      </w:pPr>
      <w:r>
        <w:rPr>
          <w:rFonts w:eastAsiaTheme="minorEastAsia"/>
          <w:b/>
          <w:sz w:val="21"/>
          <w:szCs w:val="21"/>
        </w:rPr>
        <w:t>2．通识教育选修课程（A2类课程）</w:t>
      </w:r>
    </w:p>
    <w:tbl>
      <w:tblPr>
        <w:tblStyle w:val="32"/>
        <w:tblW w:w="92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71"/>
        <w:gridCol w:w="623"/>
        <w:gridCol w:w="652"/>
        <w:gridCol w:w="995"/>
        <w:gridCol w:w="570"/>
        <w:gridCol w:w="570"/>
        <w:gridCol w:w="570"/>
        <w:gridCol w:w="570"/>
        <w:gridCol w:w="570"/>
        <w:gridCol w:w="570"/>
        <w:gridCol w:w="624"/>
        <w:gridCol w:w="6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2271" w:type="dxa"/>
            <w:vMerge w:val="restart"/>
            <w:vAlign w:val="center"/>
          </w:tcPr>
          <w:p>
            <w:pPr>
              <w:jc w:val="center"/>
              <w:rPr>
                <w:rFonts w:ascii="Times New Roman" w:hAnsi="Times New Roman" w:cs="Times New Roman"/>
                <w:b/>
                <w:sz w:val="18"/>
                <w:szCs w:val="21"/>
              </w:rPr>
            </w:pPr>
            <w:r>
              <w:rPr>
                <w:rFonts w:ascii="Times New Roman" w:hAnsi="Times New Roman" w:cs="Times New Roman"/>
                <w:b/>
                <w:sz w:val="18"/>
                <w:szCs w:val="21"/>
              </w:rPr>
              <w:t>课程名称</w:t>
            </w:r>
          </w:p>
        </w:tc>
        <w:tc>
          <w:tcPr>
            <w:tcW w:w="623" w:type="dxa"/>
            <w:vMerge w:val="restart"/>
            <w:vAlign w:val="center"/>
          </w:tcPr>
          <w:p>
            <w:pPr>
              <w:jc w:val="center"/>
              <w:rPr>
                <w:rFonts w:ascii="Times New Roman" w:hAnsi="Times New Roman" w:cs="Times New Roman"/>
                <w:b/>
                <w:sz w:val="18"/>
                <w:szCs w:val="21"/>
              </w:rPr>
            </w:pPr>
            <w:r>
              <w:rPr>
                <w:rFonts w:ascii="Times New Roman" w:hAnsi="Times New Roman" w:cs="Times New Roman"/>
                <w:b/>
                <w:sz w:val="18"/>
                <w:szCs w:val="21"/>
              </w:rPr>
              <w:t>总学时数</w:t>
            </w:r>
          </w:p>
        </w:tc>
        <w:tc>
          <w:tcPr>
            <w:tcW w:w="652" w:type="dxa"/>
            <w:vMerge w:val="restart"/>
            <w:vAlign w:val="center"/>
          </w:tcPr>
          <w:p>
            <w:pPr>
              <w:jc w:val="center"/>
              <w:rPr>
                <w:rFonts w:ascii="Times New Roman" w:hAnsi="Times New Roman" w:cs="Times New Roman"/>
                <w:b/>
                <w:sz w:val="18"/>
                <w:szCs w:val="21"/>
              </w:rPr>
            </w:pPr>
            <w:r>
              <w:rPr>
                <w:rFonts w:ascii="Times New Roman" w:hAnsi="Times New Roman" w:cs="Times New Roman"/>
                <w:b/>
                <w:sz w:val="18"/>
                <w:szCs w:val="21"/>
              </w:rPr>
              <w:t>实践与实验学时数</w:t>
            </w:r>
          </w:p>
        </w:tc>
        <w:tc>
          <w:tcPr>
            <w:tcW w:w="995" w:type="dxa"/>
            <w:vMerge w:val="restart"/>
            <w:vAlign w:val="center"/>
          </w:tcPr>
          <w:p>
            <w:pPr>
              <w:jc w:val="center"/>
              <w:rPr>
                <w:rFonts w:ascii="Times New Roman" w:hAnsi="Times New Roman" w:cs="Times New Roman"/>
                <w:b/>
                <w:sz w:val="18"/>
                <w:szCs w:val="21"/>
              </w:rPr>
            </w:pPr>
            <w:r>
              <w:rPr>
                <w:rFonts w:ascii="Times New Roman" w:hAnsi="Times New Roman" w:cs="Times New Roman"/>
                <w:b/>
                <w:sz w:val="18"/>
                <w:szCs w:val="21"/>
              </w:rPr>
              <w:t>学</w:t>
            </w:r>
          </w:p>
          <w:p>
            <w:pPr>
              <w:jc w:val="center"/>
              <w:rPr>
                <w:rFonts w:ascii="Times New Roman" w:hAnsi="Times New Roman" w:cs="Times New Roman"/>
                <w:b/>
                <w:sz w:val="18"/>
                <w:szCs w:val="21"/>
              </w:rPr>
            </w:pPr>
            <w:r>
              <w:rPr>
                <w:rFonts w:ascii="Times New Roman" w:hAnsi="Times New Roman" w:cs="Times New Roman"/>
                <w:b/>
                <w:sz w:val="18"/>
                <w:szCs w:val="21"/>
              </w:rPr>
              <w:t>分</w:t>
            </w:r>
          </w:p>
          <w:p>
            <w:pPr>
              <w:jc w:val="center"/>
              <w:rPr>
                <w:rFonts w:ascii="Times New Roman" w:hAnsi="Times New Roman" w:cs="Times New Roman"/>
                <w:b/>
                <w:sz w:val="18"/>
                <w:szCs w:val="21"/>
              </w:rPr>
            </w:pPr>
            <w:r>
              <w:rPr>
                <w:rFonts w:ascii="Times New Roman" w:hAnsi="Times New Roman" w:cs="Times New Roman"/>
                <w:b/>
                <w:sz w:val="18"/>
                <w:szCs w:val="21"/>
              </w:rPr>
              <w:t>数</w:t>
            </w:r>
          </w:p>
        </w:tc>
        <w:tc>
          <w:tcPr>
            <w:tcW w:w="4668" w:type="dxa"/>
            <w:gridSpan w:val="8"/>
            <w:vAlign w:val="center"/>
          </w:tcPr>
          <w:p>
            <w:pPr>
              <w:jc w:val="center"/>
              <w:rPr>
                <w:rFonts w:ascii="Times New Roman" w:hAnsi="Times New Roman" w:cs="Times New Roman"/>
                <w:b/>
                <w:sz w:val="18"/>
                <w:szCs w:val="21"/>
              </w:rPr>
            </w:pPr>
            <w:r>
              <w:rPr>
                <w:rFonts w:ascii="Times New Roman" w:hAnsi="Times New Roman" w:cs="Times New Roman"/>
                <w:b/>
                <w:sz w:val="18"/>
                <w:szCs w:val="21"/>
              </w:rPr>
              <w:t>各学期周学时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2271" w:type="dxa"/>
            <w:vMerge w:val="continue"/>
            <w:vAlign w:val="center"/>
          </w:tcPr>
          <w:p>
            <w:pPr>
              <w:jc w:val="center"/>
              <w:rPr>
                <w:rFonts w:ascii="Times New Roman" w:hAnsi="Times New Roman" w:cs="Times New Roman"/>
                <w:b/>
                <w:sz w:val="18"/>
                <w:szCs w:val="21"/>
              </w:rPr>
            </w:pPr>
          </w:p>
        </w:tc>
        <w:tc>
          <w:tcPr>
            <w:tcW w:w="623" w:type="dxa"/>
            <w:vMerge w:val="continue"/>
            <w:vAlign w:val="center"/>
          </w:tcPr>
          <w:p>
            <w:pPr>
              <w:jc w:val="center"/>
              <w:rPr>
                <w:rFonts w:ascii="Times New Roman" w:hAnsi="Times New Roman" w:cs="Times New Roman"/>
                <w:b/>
                <w:sz w:val="18"/>
                <w:szCs w:val="21"/>
              </w:rPr>
            </w:pPr>
          </w:p>
        </w:tc>
        <w:tc>
          <w:tcPr>
            <w:tcW w:w="652" w:type="dxa"/>
            <w:vMerge w:val="continue"/>
            <w:vAlign w:val="center"/>
          </w:tcPr>
          <w:p>
            <w:pPr>
              <w:jc w:val="center"/>
              <w:rPr>
                <w:rFonts w:ascii="Times New Roman" w:hAnsi="Times New Roman" w:cs="Times New Roman"/>
                <w:b/>
                <w:sz w:val="18"/>
                <w:szCs w:val="21"/>
              </w:rPr>
            </w:pPr>
          </w:p>
        </w:tc>
        <w:tc>
          <w:tcPr>
            <w:tcW w:w="995" w:type="dxa"/>
            <w:vMerge w:val="continue"/>
            <w:vAlign w:val="center"/>
          </w:tcPr>
          <w:p>
            <w:pPr>
              <w:jc w:val="center"/>
              <w:rPr>
                <w:rFonts w:ascii="Times New Roman" w:hAnsi="Times New Roman" w:cs="Times New Roman"/>
                <w:b/>
                <w:sz w:val="18"/>
                <w:szCs w:val="21"/>
              </w:rPr>
            </w:pPr>
          </w:p>
        </w:tc>
        <w:tc>
          <w:tcPr>
            <w:tcW w:w="570" w:type="dxa"/>
            <w:vAlign w:val="center"/>
          </w:tcPr>
          <w:p>
            <w:pPr>
              <w:spacing w:line="240" w:lineRule="atLeast"/>
              <w:jc w:val="center"/>
              <w:rPr>
                <w:rFonts w:ascii="Times New Roman" w:hAnsi="Times New Roman" w:cs="Times New Roman"/>
                <w:b/>
                <w:sz w:val="18"/>
                <w:szCs w:val="21"/>
              </w:rPr>
            </w:pPr>
            <w:r>
              <w:rPr>
                <w:rFonts w:ascii="Times New Roman" w:hAnsi="Times New Roman" w:cs="Times New Roman"/>
                <w:b/>
                <w:sz w:val="18"/>
                <w:szCs w:val="21"/>
              </w:rPr>
              <w:t>一</w:t>
            </w:r>
          </w:p>
        </w:tc>
        <w:tc>
          <w:tcPr>
            <w:tcW w:w="570" w:type="dxa"/>
            <w:vAlign w:val="center"/>
          </w:tcPr>
          <w:p>
            <w:pPr>
              <w:spacing w:line="240" w:lineRule="atLeast"/>
              <w:jc w:val="center"/>
              <w:rPr>
                <w:rFonts w:ascii="Times New Roman" w:hAnsi="Times New Roman" w:cs="Times New Roman"/>
                <w:b/>
                <w:sz w:val="18"/>
                <w:szCs w:val="21"/>
              </w:rPr>
            </w:pPr>
            <w:r>
              <w:rPr>
                <w:rFonts w:ascii="Times New Roman" w:hAnsi="Times New Roman" w:cs="Times New Roman"/>
                <w:b/>
                <w:sz w:val="18"/>
                <w:szCs w:val="21"/>
              </w:rPr>
              <w:t>二</w:t>
            </w:r>
          </w:p>
        </w:tc>
        <w:tc>
          <w:tcPr>
            <w:tcW w:w="570" w:type="dxa"/>
            <w:vAlign w:val="center"/>
          </w:tcPr>
          <w:p>
            <w:pPr>
              <w:spacing w:line="240" w:lineRule="atLeast"/>
              <w:jc w:val="center"/>
              <w:rPr>
                <w:rFonts w:ascii="Times New Roman" w:hAnsi="Times New Roman" w:cs="Times New Roman"/>
                <w:b/>
                <w:sz w:val="18"/>
                <w:szCs w:val="21"/>
              </w:rPr>
            </w:pPr>
            <w:r>
              <w:rPr>
                <w:rFonts w:ascii="Times New Roman" w:hAnsi="Times New Roman" w:cs="Times New Roman"/>
                <w:b/>
                <w:sz w:val="18"/>
                <w:szCs w:val="21"/>
              </w:rPr>
              <w:t>三</w:t>
            </w:r>
          </w:p>
        </w:tc>
        <w:tc>
          <w:tcPr>
            <w:tcW w:w="570" w:type="dxa"/>
            <w:vAlign w:val="center"/>
          </w:tcPr>
          <w:p>
            <w:pPr>
              <w:spacing w:line="240" w:lineRule="atLeast"/>
              <w:jc w:val="center"/>
              <w:rPr>
                <w:rFonts w:ascii="Times New Roman" w:hAnsi="Times New Roman" w:cs="Times New Roman"/>
                <w:b/>
                <w:sz w:val="18"/>
                <w:szCs w:val="21"/>
              </w:rPr>
            </w:pPr>
            <w:r>
              <w:rPr>
                <w:rFonts w:ascii="Times New Roman" w:hAnsi="Times New Roman" w:cs="Times New Roman"/>
                <w:b/>
                <w:sz w:val="18"/>
                <w:szCs w:val="21"/>
              </w:rPr>
              <w:t>四</w:t>
            </w:r>
          </w:p>
        </w:tc>
        <w:tc>
          <w:tcPr>
            <w:tcW w:w="570" w:type="dxa"/>
            <w:vAlign w:val="center"/>
          </w:tcPr>
          <w:p>
            <w:pPr>
              <w:spacing w:line="240" w:lineRule="atLeast"/>
              <w:jc w:val="center"/>
              <w:rPr>
                <w:rFonts w:ascii="Times New Roman" w:hAnsi="Times New Roman" w:cs="Times New Roman"/>
                <w:b/>
                <w:sz w:val="18"/>
                <w:szCs w:val="21"/>
              </w:rPr>
            </w:pPr>
            <w:r>
              <w:rPr>
                <w:rFonts w:ascii="Times New Roman" w:hAnsi="Times New Roman" w:cs="Times New Roman"/>
                <w:b/>
                <w:sz w:val="18"/>
                <w:szCs w:val="21"/>
              </w:rPr>
              <w:t>五</w:t>
            </w:r>
          </w:p>
        </w:tc>
        <w:tc>
          <w:tcPr>
            <w:tcW w:w="570" w:type="dxa"/>
            <w:vAlign w:val="center"/>
          </w:tcPr>
          <w:p>
            <w:pPr>
              <w:spacing w:line="240" w:lineRule="atLeast"/>
              <w:jc w:val="center"/>
              <w:rPr>
                <w:rFonts w:ascii="Times New Roman" w:hAnsi="Times New Roman" w:cs="Times New Roman"/>
                <w:b/>
                <w:sz w:val="18"/>
                <w:szCs w:val="21"/>
              </w:rPr>
            </w:pPr>
            <w:r>
              <w:rPr>
                <w:rFonts w:ascii="Times New Roman" w:hAnsi="Times New Roman" w:cs="Times New Roman"/>
                <w:b/>
                <w:sz w:val="18"/>
                <w:szCs w:val="21"/>
              </w:rPr>
              <w:t>六</w:t>
            </w:r>
          </w:p>
        </w:tc>
        <w:tc>
          <w:tcPr>
            <w:tcW w:w="624" w:type="dxa"/>
            <w:vAlign w:val="center"/>
          </w:tcPr>
          <w:p>
            <w:pPr>
              <w:spacing w:line="240" w:lineRule="atLeast"/>
              <w:jc w:val="center"/>
              <w:rPr>
                <w:rFonts w:ascii="Times New Roman" w:hAnsi="Times New Roman" w:cs="Times New Roman"/>
                <w:b/>
                <w:sz w:val="18"/>
                <w:szCs w:val="21"/>
              </w:rPr>
            </w:pPr>
            <w:r>
              <w:rPr>
                <w:rFonts w:ascii="Times New Roman" w:hAnsi="Times New Roman" w:cs="Times New Roman"/>
                <w:b/>
                <w:sz w:val="18"/>
                <w:szCs w:val="21"/>
              </w:rPr>
              <w:t>七</w:t>
            </w:r>
          </w:p>
        </w:tc>
        <w:tc>
          <w:tcPr>
            <w:tcW w:w="624" w:type="dxa"/>
            <w:vAlign w:val="center"/>
          </w:tcPr>
          <w:p>
            <w:pPr>
              <w:spacing w:line="240" w:lineRule="atLeast"/>
              <w:jc w:val="center"/>
              <w:rPr>
                <w:rFonts w:ascii="Times New Roman" w:hAnsi="Times New Roman" w:cs="Times New Roman"/>
                <w:b/>
                <w:sz w:val="18"/>
                <w:szCs w:val="21"/>
              </w:rPr>
            </w:pPr>
            <w:r>
              <w:rPr>
                <w:rFonts w:ascii="Times New Roman" w:hAnsi="Times New Roman" w:cs="Times New Roman"/>
                <w:b/>
                <w:sz w:val="18"/>
                <w:szCs w:val="21"/>
              </w:rPr>
              <w:t>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2271" w:type="dxa"/>
            <w:vAlign w:val="center"/>
          </w:tcPr>
          <w:p>
            <w:pPr>
              <w:widowControl/>
              <w:spacing w:line="240" w:lineRule="exact"/>
              <w:jc w:val="center"/>
              <w:rPr>
                <w:rFonts w:ascii="Times New Roman" w:hAnsi="Times New Roman" w:cs="Times New Roman"/>
                <w:sz w:val="16"/>
                <w:szCs w:val="18"/>
              </w:rPr>
            </w:pPr>
            <w:r>
              <w:rPr>
                <w:rFonts w:ascii="Times New Roman" w:hAnsi="Times New Roman" w:cs="Times New Roman"/>
                <w:sz w:val="16"/>
                <w:szCs w:val="18"/>
              </w:rPr>
              <w:t>中国共产党简史（限选）</w:t>
            </w:r>
          </w:p>
        </w:tc>
        <w:tc>
          <w:tcPr>
            <w:tcW w:w="623" w:type="dxa"/>
            <w:vAlign w:val="center"/>
          </w:tcPr>
          <w:p>
            <w:pPr>
              <w:widowControl/>
              <w:spacing w:line="240" w:lineRule="exact"/>
              <w:jc w:val="center"/>
              <w:rPr>
                <w:rFonts w:ascii="Times New Roman" w:hAnsi="Times New Roman" w:cs="Times New Roman"/>
                <w:sz w:val="16"/>
                <w:szCs w:val="18"/>
              </w:rPr>
            </w:pPr>
            <w:r>
              <w:rPr>
                <w:rFonts w:ascii="Times New Roman" w:hAnsi="Times New Roman" w:cs="Times New Roman"/>
                <w:sz w:val="16"/>
                <w:szCs w:val="18"/>
              </w:rPr>
              <w:t>16</w:t>
            </w:r>
          </w:p>
        </w:tc>
        <w:tc>
          <w:tcPr>
            <w:tcW w:w="652" w:type="dxa"/>
            <w:vAlign w:val="center"/>
          </w:tcPr>
          <w:p>
            <w:pPr>
              <w:widowControl/>
              <w:spacing w:line="240" w:lineRule="exact"/>
              <w:jc w:val="center"/>
              <w:rPr>
                <w:rFonts w:ascii="Times New Roman" w:hAnsi="Times New Roman" w:cs="Times New Roman"/>
                <w:sz w:val="16"/>
                <w:szCs w:val="18"/>
              </w:rPr>
            </w:pPr>
          </w:p>
        </w:tc>
        <w:tc>
          <w:tcPr>
            <w:tcW w:w="995" w:type="dxa"/>
            <w:vAlign w:val="center"/>
          </w:tcPr>
          <w:p>
            <w:pPr>
              <w:widowControl/>
              <w:spacing w:line="240" w:lineRule="exact"/>
              <w:jc w:val="center"/>
              <w:rPr>
                <w:rFonts w:ascii="Times New Roman" w:hAnsi="Times New Roman" w:cs="Times New Roman"/>
                <w:sz w:val="16"/>
                <w:szCs w:val="18"/>
              </w:rPr>
            </w:pPr>
            <w:r>
              <w:rPr>
                <w:rFonts w:ascii="Times New Roman" w:hAnsi="Times New Roman" w:cs="Times New Roman"/>
                <w:sz w:val="16"/>
                <w:szCs w:val="18"/>
              </w:rPr>
              <w:t>1.0</w:t>
            </w:r>
          </w:p>
        </w:tc>
        <w:tc>
          <w:tcPr>
            <w:tcW w:w="570" w:type="dxa"/>
            <w:vAlign w:val="center"/>
          </w:tcPr>
          <w:p>
            <w:pPr>
              <w:widowControl/>
              <w:spacing w:line="240" w:lineRule="exact"/>
              <w:jc w:val="center"/>
              <w:rPr>
                <w:rFonts w:ascii="Times New Roman" w:hAnsi="Times New Roman" w:cs="Times New Roman"/>
                <w:sz w:val="16"/>
                <w:szCs w:val="18"/>
              </w:rPr>
            </w:pPr>
          </w:p>
        </w:tc>
        <w:tc>
          <w:tcPr>
            <w:tcW w:w="570" w:type="dxa"/>
            <w:vAlign w:val="center"/>
          </w:tcPr>
          <w:p>
            <w:pPr>
              <w:widowControl/>
              <w:spacing w:line="240" w:lineRule="exact"/>
              <w:jc w:val="center"/>
              <w:rPr>
                <w:rFonts w:ascii="Times New Roman" w:hAnsi="Times New Roman" w:cs="Times New Roman"/>
                <w:sz w:val="16"/>
                <w:szCs w:val="18"/>
              </w:rPr>
            </w:pPr>
          </w:p>
        </w:tc>
        <w:tc>
          <w:tcPr>
            <w:tcW w:w="570" w:type="dxa"/>
            <w:vAlign w:val="center"/>
          </w:tcPr>
          <w:p>
            <w:pPr>
              <w:widowControl/>
              <w:spacing w:line="240" w:lineRule="exact"/>
              <w:jc w:val="center"/>
              <w:rPr>
                <w:rFonts w:ascii="Times New Roman" w:hAnsi="Times New Roman" w:cs="Times New Roman"/>
                <w:sz w:val="16"/>
                <w:szCs w:val="18"/>
              </w:rPr>
            </w:pPr>
          </w:p>
        </w:tc>
        <w:tc>
          <w:tcPr>
            <w:tcW w:w="570" w:type="dxa"/>
            <w:vAlign w:val="center"/>
          </w:tcPr>
          <w:p>
            <w:pPr>
              <w:widowControl/>
              <w:spacing w:line="240" w:lineRule="exact"/>
              <w:jc w:val="center"/>
              <w:rPr>
                <w:rFonts w:ascii="Times New Roman" w:hAnsi="Times New Roman" w:cs="Times New Roman"/>
                <w:sz w:val="16"/>
                <w:szCs w:val="18"/>
              </w:rPr>
            </w:pPr>
          </w:p>
        </w:tc>
        <w:tc>
          <w:tcPr>
            <w:tcW w:w="570" w:type="dxa"/>
            <w:vAlign w:val="center"/>
          </w:tcPr>
          <w:p>
            <w:pPr>
              <w:widowControl/>
              <w:spacing w:line="240" w:lineRule="exact"/>
              <w:jc w:val="center"/>
              <w:rPr>
                <w:rFonts w:ascii="Times New Roman" w:hAnsi="Times New Roman" w:cs="Times New Roman"/>
                <w:sz w:val="16"/>
                <w:szCs w:val="18"/>
              </w:rPr>
            </w:pPr>
          </w:p>
        </w:tc>
        <w:tc>
          <w:tcPr>
            <w:tcW w:w="570" w:type="dxa"/>
            <w:vAlign w:val="center"/>
          </w:tcPr>
          <w:p>
            <w:pPr>
              <w:widowControl/>
              <w:spacing w:line="240" w:lineRule="exact"/>
              <w:jc w:val="center"/>
              <w:rPr>
                <w:rFonts w:ascii="Times New Roman" w:hAnsi="Times New Roman" w:cs="Times New Roman"/>
                <w:sz w:val="16"/>
                <w:szCs w:val="18"/>
              </w:rPr>
            </w:pPr>
          </w:p>
        </w:tc>
        <w:tc>
          <w:tcPr>
            <w:tcW w:w="624" w:type="dxa"/>
            <w:vAlign w:val="center"/>
          </w:tcPr>
          <w:p>
            <w:pPr>
              <w:widowControl/>
              <w:spacing w:line="240" w:lineRule="exact"/>
              <w:jc w:val="center"/>
              <w:rPr>
                <w:rFonts w:ascii="Times New Roman" w:hAnsi="Times New Roman" w:cs="Times New Roman"/>
                <w:sz w:val="16"/>
                <w:szCs w:val="18"/>
              </w:rPr>
            </w:pPr>
          </w:p>
        </w:tc>
        <w:tc>
          <w:tcPr>
            <w:tcW w:w="624" w:type="dxa"/>
          </w:tcPr>
          <w:p>
            <w:pPr>
              <w:widowControl/>
              <w:spacing w:line="240" w:lineRule="exact"/>
              <w:jc w:val="center"/>
              <w:rPr>
                <w:rFonts w:ascii="Times New Roman" w:hAnsi="Times New Roman" w:cs="Times New Roman"/>
                <w:sz w:val="16"/>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2271" w:type="dxa"/>
            <w:vAlign w:val="center"/>
          </w:tcPr>
          <w:p>
            <w:pPr>
              <w:widowControl/>
              <w:spacing w:line="240" w:lineRule="exact"/>
              <w:jc w:val="center"/>
              <w:rPr>
                <w:rFonts w:ascii="Times New Roman" w:hAnsi="Times New Roman" w:cs="Times New Roman"/>
                <w:sz w:val="16"/>
                <w:szCs w:val="18"/>
              </w:rPr>
            </w:pPr>
            <w:r>
              <w:rPr>
                <w:rFonts w:ascii="Times New Roman" w:hAnsi="Times New Roman" w:cs="Times New Roman"/>
                <w:sz w:val="16"/>
                <w:szCs w:val="18"/>
              </w:rPr>
              <w:t>红色文化类（限选）</w:t>
            </w:r>
          </w:p>
        </w:tc>
        <w:tc>
          <w:tcPr>
            <w:tcW w:w="623" w:type="dxa"/>
            <w:vAlign w:val="center"/>
          </w:tcPr>
          <w:p>
            <w:pPr>
              <w:widowControl/>
              <w:spacing w:line="240" w:lineRule="exact"/>
              <w:jc w:val="center"/>
              <w:rPr>
                <w:rFonts w:ascii="Times New Roman" w:hAnsi="Times New Roman" w:cs="Times New Roman"/>
                <w:sz w:val="16"/>
                <w:szCs w:val="18"/>
              </w:rPr>
            </w:pPr>
            <w:r>
              <w:rPr>
                <w:rFonts w:ascii="Times New Roman" w:hAnsi="Times New Roman" w:cs="Times New Roman"/>
                <w:sz w:val="16"/>
                <w:szCs w:val="18"/>
              </w:rPr>
              <w:t>16</w:t>
            </w:r>
          </w:p>
        </w:tc>
        <w:tc>
          <w:tcPr>
            <w:tcW w:w="652" w:type="dxa"/>
            <w:vAlign w:val="center"/>
          </w:tcPr>
          <w:p>
            <w:pPr>
              <w:widowControl/>
              <w:spacing w:line="240" w:lineRule="exact"/>
              <w:jc w:val="center"/>
              <w:rPr>
                <w:rFonts w:ascii="Times New Roman" w:hAnsi="Times New Roman" w:cs="Times New Roman"/>
                <w:sz w:val="16"/>
                <w:szCs w:val="18"/>
              </w:rPr>
            </w:pPr>
          </w:p>
        </w:tc>
        <w:tc>
          <w:tcPr>
            <w:tcW w:w="995" w:type="dxa"/>
            <w:vAlign w:val="center"/>
          </w:tcPr>
          <w:p>
            <w:pPr>
              <w:widowControl/>
              <w:spacing w:line="240" w:lineRule="exact"/>
              <w:jc w:val="center"/>
              <w:rPr>
                <w:rFonts w:ascii="Times New Roman" w:hAnsi="Times New Roman" w:cs="Times New Roman"/>
                <w:sz w:val="16"/>
                <w:szCs w:val="18"/>
              </w:rPr>
            </w:pPr>
            <w:r>
              <w:rPr>
                <w:rFonts w:ascii="Times New Roman" w:hAnsi="Times New Roman" w:cs="Times New Roman"/>
                <w:sz w:val="16"/>
                <w:szCs w:val="18"/>
              </w:rPr>
              <w:t>1.0</w:t>
            </w:r>
          </w:p>
        </w:tc>
        <w:tc>
          <w:tcPr>
            <w:tcW w:w="570" w:type="dxa"/>
            <w:vAlign w:val="center"/>
          </w:tcPr>
          <w:p>
            <w:pPr>
              <w:widowControl/>
              <w:spacing w:line="240" w:lineRule="exact"/>
              <w:jc w:val="center"/>
              <w:rPr>
                <w:rFonts w:ascii="Times New Roman" w:hAnsi="Times New Roman" w:cs="Times New Roman"/>
                <w:sz w:val="16"/>
                <w:szCs w:val="18"/>
              </w:rPr>
            </w:pPr>
          </w:p>
        </w:tc>
        <w:tc>
          <w:tcPr>
            <w:tcW w:w="570" w:type="dxa"/>
            <w:vAlign w:val="center"/>
          </w:tcPr>
          <w:p>
            <w:pPr>
              <w:widowControl/>
              <w:spacing w:line="240" w:lineRule="exact"/>
              <w:jc w:val="center"/>
              <w:rPr>
                <w:rFonts w:ascii="Times New Roman" w:hAnsi="Times New Roman" w:cs="Times New Roman"/>
                <w:sz w:val="16"/>
                <w:szCs w:val="18"/>
              </w:rPr>
            </w:pPr>
          </w:p>
        </w:tc>
        <w:tc>
          <w:tcPr>
            <w:tcW w:w="570" w:type="dxa"/>
            <w:vAlign w:val="center"/>
          </w:tcPr>
          <w:p>
            <w:pPr>
              <w:widowControl/>
              <w:spacing w:line="240" w:lineRule="exact"/>
              <w:jc w:val="center"/>
              <w:rPr>
                <w:rFonts w:ascii="Times New Roman" w:hAnsi="Times New Roman" w:cs="Times New Roman"/>
                <w:sz w:val="16"/>
                <w:szCs w:val="18"/>
              </w:rPr>
            </w:pPr>
          </w:p>
        </w:tc>
        <w:tc>
          <w:tcPr>
            <w:tcW w:w="570" w:type="dxa"/>
            <w:vAlign w:val="center"/>
          </w:tcPr>
          <w:p>
            <w:pPr>
              <w:widowControl/>
              <w:spacing w:line="240" w:lineRule="exact"/>
              <w:jc w:val="center"/>
              <w:rPr>
                <w:rFonts w:ascii="Times New Roman" w:hAnsi="Times New Roman" w:cs="Times New Roman"/>
                <w:sz w:val="16"/>
                <w:szCs w:val="18"/>
              </w:rPr>
            </w:pPr>
          </w:p>
        </w:tc>
        <w:tc>
          <w:tcPr>
            <w:tcW w:w="570" w:type="dxa"/>
            <w:vAlign w:val="center"/>
          </w:tcPr>
          <w:p>
            <w:pPr>
              <w:widowControl/>
              <w:spacing w:line="240" w:lineRule="exact"/>
              <w:jc w:val="center"/>
              <w:rPr>
                <w:rFonts w:ascii="Times New Roman" w:hAnsi="Times New Roman" w:cs="Times New Roman"/>
                <w:sz w:val="16"/>
                <w:szCs w:val="18"/>
              </w:rPr>
            </w:pPr>
          </w:p>
        </w:tc>
        <w:tc>
          <w:tcPr>
            <w:tcW w:w="570" w:type="dxa"/>
            <w:vAlign w:val="center"/>
          </w:tcPr>
          <w:p>
            <w:pPr>
              <w:widowControl/>
              <w:spacing w:line="240" w:lineRule="exact"/>
              <w:jc w:val="center"/>
              <w:rPr>
                <w:rFonts w:ascii="Times New Roman" w:hAnsi="Times New Roman" w:cs="Times New Roman"/>
                <w:sz w:val="16"/>
                <w:szCs w:val="18"/>
              </w:rPr>
            </w:pPr>
          </w:p>
        </w:tc>
        <w:tc>
          <w:tcPr>
            <w:tcW w:w="624" w:type="dxa"/>
            <w:vAlign w:val="center"/>
          </w:tcPr>
          <w:p>
            <w:pPr>
              <w:widowControl/>
              <w:spacing w:line="240" w:lineRule="exact"/>
              <w:jc w:val="center"/>
              <w:rPr>
                <w:rFonts w:ascii="Times New Roman" w:hAnsi="Times New Roman" w:cs="Times New Roman"/>
                <w:sz w:val="16"/>
                <w:szCs w:val="18"/>
              </w:rPr>
            </w:pPr>
          </w:p>
        </w:tc>
        <w:tc>
          <w:tcPr>
            <w:tcW w:w="624" w:type="dxa"/>
          </w:tcPr>
          <w:p>
            <w:pPr>
              <w:widowControl/>
              <w:spacing w:line="240" w:lineRule="exact"/>
              <w:jc w:val="center"/>
              <w:rPr>
                <w:rFonts w:ascii="Times New Roman" w:hAnsi="Times New Roman" w:cs="Times New Roman"/>
                <w:sz w:val="16"/>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2271" w:type="dxa"/>
            <w:vAlign w:val="center"/>
          </w:tcPr>
          <w:p>
            <w:pPr>
              <w:widowControl/>
              <w:spacing w:line="240" w:lineRule="exact"/>
              <w:jc w:val="center"/>
              <w:rPr>
                <w:rFonts w:ascii="Times New Roman" w:hAnsi="Times New Roman" w:cs="Times New Roman"/>
                <w:sz w:val="16"/>
                <w:szCs w:val="18"/>
              </w:rPr>
            </w:pPr>
            <w:r>
              <w:rPr>
                <w:rFonts w:ascii="Times New Roman" w:hAnsi="Times New Roman" w:cs="Times New Roman"/>
                <w:sz w:val="16"/>
                <w:szCs w:val="18"/>
              </w:rPr>
              <w:t>艺术素养类（限选）</w:t>
            </w:r>
          </w:p>
        </w:tc>
        <w:tc>
          <w:tcPr>
            <w:tcW w:w="623" w:type="dxa"/>
            <w:vAlign w:val="center"/>
          </w:tcPr>
          <w:p>
            <w:pPr>
              <w:widowControl/>
              <w:spacing w:line="240" w:lineRule="exact"/>
              <w:jc w:val="center"/>
              <w:rPr>
                <w:rFonts w:ascii="Times New Roman" w:hAnsi="Times New Roman" w:cs="Times New Roman"/>
                <w:sz w:val="16"/>
                <w:szCs w:val="18"/>
              </w:rPr>
            </w:pPr>
            <w:r>
              <w:rPr>
                <w:rFonts w:ascii="Times New Roman" w:hAnsi="Times New Roman" w:cs="Times New Roman"/>
                <w:sz w:val="16"/>
                <w:szCs w:val="18"/>
              </w:rPr>
              <w:t>16</w:t>
            </w:r>
          </w:p>
        </w:tc>
        <w:tc>
          <w:tcPr>
            <w:tcW w:w="652" w:type="dxa"/>
            <w:vAlign w:val="center"/>
          </w:tcPr>
          <w:p>
            <w:pPr>
              <w:widowControl/>
              <w:spacing w:line="240" w:lineRule="exact"/>
              <w:jc w:val="center"/>
              <w:rPr>
                <w:rFonts w:ascii="Times New Roman" w:hAnsi="Times New Roman" w:cs="Times New Roman"/>
                <w:sz w:val="16"/>
                <w:szCs w:val="18"/>
              </w:rPr>
            </w:pPr>
          </w:p>
        </w:tc>
        <w:tc>
          <w:tcPr>
            <w:tcW w:w="995" w:type="dxa"/>
            <w:vAlign w:val="center"/>
          </w:tcPr>
          <w:p>
            <w:pPr>
              <w:widowControl/>
              <w:spacing w:line="240" w:lineRule="exact"/>
              <w:jc w:val="center"/>
              <w:rPr>
                <w:rFonts w:ascii="Times New Roman" w:hAnsi="Times New Roman" w:cs="Times New Roman"/>
                <w:sz w:val="16"/>
                <w:szCs w:val="18"/>
              </w:rPr>
            </w:pPr>
            <w:r>
              <w:rPr>
                <w:rFonts w:ascii="Times New Roman" w:hAnsi="Times New Roman" w:cs="Times New Roman"/>
                <w:sz w:val="16"/>
                <w:szCs w:val="18"/>
              </w:rPr>
              <w:t>1.0</w:t>
            </w:r>
          </w:p>
        </w:tc>
        <w:tc>
          <w:tcPr>
            <w:tcW w:w="570" w:type="dxa"/>
            <w:vAlign w:val="center"/>
          </w:tcPr>
          <w:p>
            <w:pPr>
              <w:widowControl/>
              <w:spacing w:line="240" w:lineRule="exact"/>
              <w:jc w:val="center"/>
              <w:rPr>
                <w:rFonts w:ascii="Times New Roman" w:hAnsi="Times New Roman" w:cs="Times New Roman"/>
                <w:sz w:val="16"/>
                <w:szCs w:val="18"/>
              </w:rPr>
            </w:pPr>
          </w:p>
        </w:tc>
        <w:tc>
          <w:tcPr>
            <w:tcW w:w="570" w:type="dxa"/>
            <w:vAlign w:val="center"/>
          </w:tcPr>
          <w:p>
            <w:pPr>
              <w:widowControl/>
              <w:spacing w:line="240" w:lineRule="exact"/>
              <w:jc w:val="center"/>
              <w:rPr>
                <w:rFonts w:ascii="Times New Roman" w:hAnsi="Times New Roman" w:cs="Times New Roman"/>
                <w:sz w:val="16"/>
                <w:szCs w:val="18"/>
              </w:rPr>
            </w:pPr>
          </w:p>
        </w:tc>
        <w:tc>
          <w:tcPr>
            <w:tcW w:w="570" w:type="dxa"/>
            <w:vAlign w:val="center"/>
          </w:tcPr>
          <w:p>
            <w:pPr>
              <w:widowControl/>
              <w:spacing w:line="240" w:lineRule="exact"/>
              <w:jc w:val="center"/>
              <w:rPr>
                <w:rFonts w:ascii="Times New Roman" w:hAnsi="Times New Roman" w:cs="Times New Roman"/>
                <w:sz w:val="16"/>
                <w:szCs w:val="18"/>
              </w:rPr>
            </w:pPr>
          </w:p>
        </w:tc>
        <w:tc>
          <w:tcPr>
            <w:tcW w:w="570" w:type="dxa"/>
            <w:vAlign w:val="center"/>
          </w:tcPr>
          <w:p>
            <w:pPr>
              <w:widowControl/>
              <w:spacing w:line="240" w:lineRule="exact"/>
              <w:jc w:val="center"/>
              <w:rPr>
                <w:rFonts w:ascii="Times New Roman" w:hAnsi="Times New Roman" w:cs="Times New Roman"/>
                <w:sz w:val="16"/>
                <w:szCs w:val="18"/>
              </w:rPr>
            </w:pPr>
          </w:p>
        </w:tc>
        <w:tc>
          <w:tcPr>
            <w:tcW w:w="570" w:type="dxa"/>
            <w:vAlign w:val="center"/>
          </w:tcPr>
          <w:p>
            <w:pPr>
              <w:widowControl/>
              <w:spacing w:line="240" w:lineRule="exact"/>
              <w:jc w:val="center"/>
              <w:rPr>
                <w:rFonts w:ascii="Times New Roman" w:hAnsi="Times New Roman" w:cs="Times New Roman"/>
                <w:sz w:val="16"/>
                <w:szCs w:val="18"/>
              </w:rPr>
            </w:pPr>
          </w:p>
        </w:tc>
        <w:tc>
          <w:tcPr>
            <w:tcW w:w="570" w:type="dxa"/>
            <w:vAlign w:val="center"/>
          </w:tcPr>
          <w:p>
            <w:pPr>
              <w:widowControl/>
              <w:spacing w:line="240" w:lineRule="exact"/>
              <w:jc w:val="center"/>
              <w:rPr>
                <w:rFonts w:ascii="Times New Roman" w:hAnsi="Times New Roman" w:cs="Times New Roman"/>
                <w:sz w:val="16"/>
                <w:szCs w:val="18"/>
              </w:rPr>
            </w:pPr>
          </w:p>
        </w:tc>
        <w:tc>
          <w:tcPr>
            <w:tcW w:w="624" w:type="dxa"/>
            <w:vAlign w:val="center"/>
          </w:tcPr>
          <w:p>
            <w:pPr>
              <w:widowControl/>
              <w:spacing w:line="240" w:lineRule="exact"/>
              <w:jc w:val="center"/>
              <w:rPr>
                <w:rFonts w:ascii="Times New Roman" w:hAnsi="Times New Roman" w:cs="Times New Roman"/>
                <w:sz w:val="16"/>
                <w:szCs w:val="18"/>
              </w:rPr>
            </w:pPr>
          </w:p>
        </w:tc>
        <w:tc>
          <w:tcPr>
            <w:tcW w:w="624" w:type="dxa"/>
          </w:tcPr>
          <w:p>
            <w:pPr>
              <w:widowControl/>
              <w:spacing w:line="240" w:lineRule="exact"/>
              <w:jc w:val="center"/>
              <w:rPr>
                <w:rFonts w:ascii="Times New Roman" w:hAnsi="Times New Roman" w:cs="Times New Roman"/>
                <w:sz w:val="16"/>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2271" w:type="dxa"/>
            <w:vAlign w:val="center"/>
          </w:tcPr>
          <w:p>
            <w:pPr>
              <w:widowControl/>
              <w:spacing w:line="240" w:lineRule="exact"/>
              <w:jc w:val="center"/>
              <w:rPr>
                <w:rFonts w:ascii="Times New Roman" w:hAnsi="Times New Roman" w:cs="Times New Roman"/>
                <w:sz w:val="16"/>
                <w:szCs w:val="18"/>
              </w:rPr>
            </w:pPr>
            <w:r>
              <w:rPr>
                <w:rFonts w:ascii="Times New Roman" w:hAnsi="Times New Roman" w:cs="Times New Roman"/>
                <w:sz w:val="16"/>
                <w:szCs w:val="18"/>
              </w:rPr>
              <w:t>人文素养类</w:t>
            </w:r>
          </w:p>
        </w:tc>
        <w:tc>
          <w:tcPr>
            <w:tcW w:w="623" w:type="dxa"/>
            <w:vAlign w:val="center"/>
          </w:tcPr>
          <w:p>
            <w:pPr>
              <w:widowControl/>
              <w:spacing w:line="240" w:lineRule="exact"/>
              <w:jc w:val="center"/>
              <w:rPr>
                <w:rFonts w:ascii="Times New Roman" w:hAnsi="Times New Roman" w:cs="Times New Roman"/>
                <w:sz w:val="16"/>
                <w:szCs w:val="18"/>
              </w:rPr>
            </w:pPr>
            <w:r>
              <w:rPr>
                <w:rFonts w:ascii="Times New Roman" w:hAnsi="Times New Roman" w:cs="Times New Roman"/>
                <w:sz w:val="16"/>
                <w:szCs w:val="18"/>
              </w:rPr>
              <w:t>16</w:t>
            </w:r>
          </w:p>
        </w:tc>
        <w:tc>
          <w:tcPr>
            <w:tcW w:w="652" w:type="dxa"/>
            <w:vAlign w:val="center"/>
          </w:tcPr>
          <w:p>
            <w:pPr>
              <w:widowControl/>
              <w:spacing w:line="240" w:lineRule="exact"/>
              <w:jc w:val="center"/>
              <w:rPr>
                <w:rFonts w:ascii="Times New Roman" w:hAnsi="Times New Roman" w:cs="Times New Roman"/>
                <w:sz w:val="16"/>
                <w:szCs w:val="18"/>
              </w:rPr>
            </w:pPr>
          </w:p>
        </w:tc>
        <w:tc>
          <w:tcPr>
            <w:tcW w:w="995" w:type="dxa"/>
            <w:vAlign w:val="center"/>
          </w:tcPr>
          <w:p>
            <w:pPr>
              <w:widowControl/>
              <w:spacing w:line="240" w:lineRule="exact"/>
              <w:jc w:val="center"/>
              <w:rPr>
                <w:rFonts w:ascii="Times New Roman" w:hAnsi="Times New Roman" w:cs="Times New Roman"/>
                <w:sz w:val="16"/>
                <w:szCs w:val="18"/>
              </w:rPr>
            </w:pPr>
            <w:r>
              <w:rPr>
                <w:rFonts w:ascii="Times New Roman" w:hAnsi="Times New Roman" w:cs="Times New Roman"/>
                <w:sz w:val="16"/>
                <w:szCs w:val="18"/>
              </w:rPr>
              <w:t>1.0</w:t>
            </w:r>
          </w:p>
        </w:tc>
        <w:tc>
          <w:tcPr>
            <w:tcW w:w="570" w:type="dxa"/>
            <w:vAlign w:val="center"/>
          </w:tcPr>
          <w:p>
            <w:pPr>
              <w:widowControl/>
              <w:spacing w:line="240" w:lineRule="exact"/>
              <w:jc w:val="center"/>
              <w:rPr>
                <w:rFonts w:ascii="Times New Roman" w:hAnsi="Times New Roman" w:cs="Times New Roman"/>
                <w:sz w:val="16"/>
                <w:szCs w:val="18"/>
              </w:rPr>
            </w:pPr>
          </w:p>
        </w:tc>
        <w:tc>
          <w:tcPr>
            <w:tcW w:w="570" w:type="dxa"/>
            <w:vAlign w:val="center"/>
          </w:tcPr>
          <w:p>
            <w:pPr>
              <w:widowControl/>
              <w:spacing w:line="240" w:lineRule="exact"/>
              <w:jc w:val="center"/>
              <w:rPr>
                <w:rFonts w:ascii="Times New Roman" w:hAnsi="Times New Roman" w:cs="Times New Roman"/>
                <w:sz w:val="16"/>
                <w:szCs w:val="18"/>
              </w:rPr>
            </w:pPr>
          </w:p>
        </w:tc>
        <w:tc>
          <w:tcPr>
            <w:tcW w:w="570" w:type="dxa"/>
            <w:vAlign w:val="center"/>
          </w:tcPr>
          <w:p>
            <w:pPr>
              <w:widowControl/>
              <w:spacing w:line="240" w:lineRule="exact"/>
              <w:jc w:val="center"/>
              <w:rPr>
                <w:rFonts w:ascii="Times New Roman" w:hAnsi="Times New Roman" w:cs="Times New Roman"/>
                <w:sz w:val="16"/>
                <w:szCs w:val="18"/>
              </w:rPr>
            </w:pPr>
          </w:p>
        </w:tc>
        <w:tc>
          <w:tcPr>
            <w:tcW w:w="570" w:type="dxa"/>
            <w:vAlign w:val="center"/>
          </w:tcPr>
          <w:p>
            <w:pPr>
              <w:widowControl/>
              <w:spacing w:line="240" w:lineRule="exact"/>
              <w:jc w:val="center"/>
              <w:rPr>
                <w:rFonts w:ascii="Times New Roman" w:hAnsi="Times New Roman" w:cs="Times New Roman"/>
                <w:sz w:val="16"/>
                <w:szCs w:val="18"/>
              </w:rPr>
            </w:pPr>
          </w:p>
        </w:tc>
        <w:tc>
          <w:tcPr>
            <w:tcW w:w="570" w:type="dxa"/>
            <w:vAlign w:val="center"/>
          </w:tcPr>
          <w:p>
            <w:pPr>
              <w:widowControl/>
              <w:spacing w:line="240" w:lineRule="exact"/>
              <w:jc w:val="center"/>
              <w:rPr>
                <w:rFonts w:ascii="Times New Roman" w:hAnsi="Times New Roman" w:cs="Times New Roman"/>
                <w:sz w:val="16"/>
                <w:szCs w:val="18"/>
              </w:rPr>
            </w:pPr>
          </w:p>
        </w:tc>
        <w:tc>
          <w:tcPr>
            <w:tcW w:w="570" w:type="dxa"/>
            <w:vAlign w:val="center"/>
          </w:tcPr>
          <w:p>
            <w:pPr>
              <w:widowControl/>
              <w:spacing w:line="240" w:lineRule="exact"/>
              <w:jc w:val="center"/>
              <w:rPr>
                <w:rFonts w:ascii="Times New Roman" w:hAnsi="Times New Roman" w:cs="Times New Roman"/>
                <w:sz w:val="16"/>
                <w:szCs w:val="18"/>
              </w:rPr>
            </w:pPr>
          </w:p>
        </w:tc>
        <w:tc>
          <w:tcPr>
            <w:tcW w:w="624" w:type="dxa"/>
            <w:vAlign w:val="center"/>
          </w:tcPr>
          <w:p>
            <w:pPr>
              <w:widowControl/>
              <w:spacing w:line="240" w:lineRule="exact"/>
              <w:jc w:val="center"/>
              <w:rPr>
                <w:rFonts w:ascii="Times New Roman" w:hAnsi="Times New Roman" w:cs="Times New Roman"/>
                <w:sz w:val="16"/>
                <w:szCs w:val="18"/>
              </w:rPr>
            </w:pPr>
          </w:p>
        </w:tc>
        <w:tc>
          <w:tcPr>
            <w:tcW w:w="624" w:type="dxa"/>
          </w:tcPr>
          <w:p>
            <w:pPr>
              <w:widowControl/>
              <w:spacing w:line="240" w:lineRule="exact"/>
              <w:jc w:val="center"/>
              <w:rPr>
                <w:rFonts w:ascii="Times New Roman" w:hAnsi="Times New Roman" w:cs="Times New Roman"/>
                <w:sz w:val="16"/>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2271" w:type="dxa"/>
            <w:vAlign w:val="center"/>
          </w:tcPr>
          <w:p>
            <w:pPr>
              <w:widowControl/>
              <w:spacing w:line="240" w:lineRule="exact"/>
              <w:jc w:val="center"/>
              <w:rPr>
                <w:rFonts w:ascii="Times New Roman" w:hAnsi="Times New Roman" w:cs="Times New Roman"/>
                <w:sz w:val="16"/>
                <w:szCs w:val="18"/>
              </w:rPr>
            </w:pPr>
            <w:r>
              <w:rPr>
                <w:rFonts w:ascii="Times New Roman" w:hAnsi="Times New Roman" w:cs="Times New Roman"/>
                <w:sz w:val="16"/>
                <w:szCs w:val="18"/>
              </w:rPr>
              <w:t>科学素养类</w:t>
            </w:r>
          </w:p>
        </w:tc>
        <w:tc>
          <w:tcPr>
            <w:tcW w:w="623" w:type="dxa"/>
            <w:vAlign w:val="center"/>
          </w:tcPr>
          <w:p>
            <w:pPr>
              <w:widowControl/>
              <w:spacing w:line="240" w:lineRule="exact"/>
              <w:jc w:val="center"/>
              <w:rPr>
                <w:rFonts w:ascii="Times New Roman" w:hAnsi="Times New Roman" w:cs="Times New Roman"/>
                <w:sz w:val="16"/>
                <w:szCs w:val="18"/>
              </w:rPr>
            </w:pPr>
            <w:r>
              <w:rPr>
                <w:rFonts w:ascii="Times New Roman" w:hAnsi="Times New Roman" w:cs="Times New Roman"/>
                <w:sz w:val="16"/>
                <w:szCs w:val="18"/>
              </w:rPr>
              <w:t>16</w:t>
            </w:r>
          </w:p>
        </w:tc>
        <w:tc>
          <w:tcPr>
            <w:tcW w:w="652" w:type="dxa"/>
            <w:vAlign w:val="center"/>
          </w:tcPr>
          <w:p>
            <w:pPr>
              <w:widowControl/>
              <w:spacing w:line="240" w:lineRule="exact"/>
              <w:jc w:val="center"/>
              <w:rPr>
                <w:rFonts w:ascii="Times New Roman" w:hAnsi="Times New Roman" w:cs="Times New Roman"/>
                <w:sz w:val="16"/>
                <w:szCs w:val="18"/>
              </w:rPr>
            </w:pPr>
          </w:p>
        </w:tc>
        <w:tc>
          <w:tcPr>
            <w:tcW w:w="995" w:type="dxa"/>
            <w:vAlign w:val="center"/>
          </w:tcPr>
          <w:p>
            <w:pPr>
              <w:widowControl/>
              <w:spacing w:line="240" w:lineRule="exact"/>
              <w:jc w:val="center"/>
              <w:rPr>
                <w:rFonts w:ascii="Times New Roman" w:hAnsi="Times New Roman" w:cs="Times New Roman"/>
                <w:sz w:val="16"/>
                <w:szCs w:val="18"/>
              </w:rPr>
            </w:pPr>
            <w:r>
              <w:rPr>
                <w:rFonts w:ascii="Times New Roman" w:hAnsi="Times New Roman" w:cs="Times New Roman"/>
                <w:sz w:val="16"/>
                <w:szCs w:val="18"/>
              </w:rPr>
              <w:t>1.0</w:t>
            </w:r>
          </w:p>
        </w:tc>
        <w:tc>
          <w:tcPr>
            <w:tcW w:w="570" w:type="dxa"/>
            <w:vAlign w:val="center"/>
          </w:tcPr>
          <w:p>
            <w:pPr>
              <w:widowControl/>
              <w:spacing w:line="240" w:lineRule="exact"/>
              <w:jc w:val="center"/>
              <w:rPr>
                <w:rFonts w:ascii="Times New Roman" w:hAnsi="Times New Roman" w:cs="Times New Roman"/>
                <w:sz w:val="16"/>
                <w:szCs w:val="18"/>
              </w:rPr>
            </w:pPr>
          </w:p>
        </w:tc>
        <w:tc>
          <w:tcPr>
            <w:tcW w:w="570" w:type="dxa"/>
            <w:vAlign w:val="center"/>
          </w:tcPr>
          <w:p>
            <w:pPr>
              <w:widowControl/>
              <w:spacing w:line="240" w:lineRule="exact"/>
              <w:jc w:val="center"/>
              <w:rPr>
                <w:rFonts w:ascii="Times New Roman" w:hAnsi="Times New Roman" w:cs="Times New Roman"/>
                <w:sz w:val="16"/>
                <w:szCs w:val="18"/>
              </w:rPr>
            </w:pPr>
          </w:p>
        </w:tc>
        <w:tc>
          <w:tcPr>
            <w:tcW w:w="570" w:type="dxa"/>
            <w:vAlign w:val="center"/>
          </w:tcPr>
          <w:p>
            <w:pPr>
              <w:widowControl/>
              <w:spacing w:line="240" w:lineRule="exact"/>
              <w:jc w:val="center"/>
              <w:rPr>
                <w:rFonts w:ascii="Times New Roman" w:hAnsi="Times New Roman" w:cs="Times New Roman"/>
                <w:sz w:val="16"/>
                <w:szCs w:val="18"/>
              </w:rPr>
            </w:pPr>
          </w:p>
        </w:tc>
        <w:tc>
          <w:tcPr>
            <w:tcW w:w="570" w:type="dxa"/>
            <w:vAlign w:val="center"/>
          </w:tcPr>
          <w:p>
            <w:pPr>
              <w:widowControl/>
              <w:spacing w:line="240" w:lineRule="exact"/>
              <w:jc w:val="center"/>
              <w:rPr>
                <w:rFonts w:ascii="Times New Roman" w:hAnsi="Times New Roman" w:cs="Times New Roman"/>
                <w:sz w:val="16"/>
                <w:szCs w:val="18"/>
              </w:rPr>
            </w:pPr>
          </w:p>
        </w:tc>
        <w:tc>
          <w:tcPr>
            <w:tcW w:w="570" w:type="dxa"/>
            <w:vAlign w:val="center"/>
          </w:tcPr>
          <w:p>
            <w:pPr>
              <w:widowControl/>
              <w:spacing w:line="240" w:lineRule="exact"/>
              <w:jc w:val="center"/>
              <w:rPr>
                <w:rFonts w:ascii="Times New Roman" w:hAnsi="Times New Roman" w:cs="Times New Roman"/>
                <w:sz w:val="16"/>
                <w:szCs w:val="18"/>
              </w:rPr>
            </w:pPr>
          </w:p>
        </w:tc>
        <w:tc>
          <w:tcPr>
            <w:tcW w:w="570" w:type="dxa"/>
            <w:vAlign w:val="center"/>
          </w:tcPr>
          <w:p>
            <w:pPr>
              <w:widowControl/>
              <w:spacing w:line="240" w:lineRule="exact"/>
              <w:jc w:val="center"/>
              <w:rPr>
                <w:rFonts w:ascii="Times New Roman" w:hAnsi="Times New Roman" w:cs="Times New Roman"/>
                <w:sz w:val="16"/>
                <w:szCs w:val="18"/>
              </w:rPr>
            </w:pPr>
          </w:p>
        </w:tc>
        <w:tc>
          <w:tcPr>
            <w:tcW w:w="624" w:type="dxa"/>
            <w:vAlign w:val="center"/>
          </w:tcPr>
          <w:p>
            <w:pPr>
              <w:widowControl/>
              <w:spacing w:line="240" w:lineRule="exact"/>
              <w:jc w:val="center"/>
              <w:rPr>
                <w:rFonts w:ascii="Times New Roman" w:hAnsi="Times New Roman" w:cs="Times New Roman"/>
                <w:sz w:val="16"/>
                <w:szCs w:val="18"/>
              </w:rPr>
            </w:pPr>
          </w:p>
        </w:tc>
        <w:tc>
          <w:tcPr>
            <w:tcW w:w="624" w:type="dxa"/>
          </w:tcPr>
          <w:p>
            <w:pPr>
              <w:widowControl/>
              <w:spacing w:line="240" w:lineRule="exact"/>
              <w:jc w:val="center"/>
              <w:rPr>
                <w:rFonts w:ascii="Times New Roman" w:hAnsi="Times New Roman" w:cs="Times New Roman"/>
                <w:sz w:val="16"/>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2271" w:type="dxa"/>
            <w:vAlign w:val="center"/>
          </w:tcPr>
          <w:p>
            <w:pPr>
              <w:widowControl/>
              <w:spacing w:line="240" w:lineRule="exact"/>
              <w:jc w:val="center"/>
              <w:rPr>
                <w:rFonts w:ascii="Times New Roman" w:hAnsi="Times New Roman" w:cs="Times New Roman"/>
                <w:sz w:val="16"/>
                <w:szCs w:val="18"/>
              </w:rPr>
            </w:pPr>
            <w:r>
              <w:rPr>
                <w:rFonts w:ascii="Times New Roman" w:hAnsi="Times New Roman" w:cs="Times New Roman"/>
                <w:sz w:val="16"/>
                <w:szCs w:val="18"/>
              </w:rPr>
              <w:t>安全与法律类</w:t>
            </w:r>
          </w:p>
        </w:tc>
        <w:tc>
          <w:tcPr>
            <w:tcW w:w="623" w:type="dxa"/>
            <w:vAlign w:val="center"/>
          </w:tcPr>
          <w:p>
            <w:pPr>
              <w:widowControl/>
              <w:spacing w:line="240" w:lineRule="exact"/>
              <w:jc w:val="center"/>
              <w:rPr>
                <w:rFonts w:ascii="Times New Roman" w:hAnsi="Times New Roman" w:cs="Times New Roman"/>
                <w:sz w:val="16"/>
                <w:szCs w:val="18"/>
              </w:rPr>
            </w:pPr>
            <w:r>
              <w:rPr>
                <w:rFonts w:ascii="Times New Roman" w:hAnsi="Times New Roman" w:cs="Times New Roman"/>
                <w:sz w:val="16"/>
                <w:szCs w:val="18"/>
              </w:rPr>
              <w:t>16</w:t>
            </w:r>
          </w:p>
        </w:tc>
        <w:tc>
          <w:tcPr>
            <w:tcW w:w="652" w:type="dxa"/>
            <w:vAlign w:val="center"/>
          </w:tcPr>
          <w:p>
            <w:pPr>
              <w:widowControl/>
              <w:spacing w:line="240" w:lineRule="exact"/>
              <w:jc w:val="center"/>
              <w:rPr>
                <w:rFonts w:ascii="Times New Roman" w:hAnsi="Times New Roman" w:cs="Times New Roman"/>
                <w:sz w:val="16"/>
                <w:szCs w:val="18"/>
              </w:rPr>
            </w:pPr>
          </w:p>
        </w:tc>
        <w:tc>
          <w:tcPr>
            <w:tcW w:w="995" w:type="dxa"/>
            <w:vAlign w:val="center"/>
          </w:tcPr>
          <w:p>
            <w:pPr>
              <w:widowControl/>
              <w:spacing w:line="240" w:lineRule="exact"/>
              <w:jc w:val="center"/>
              <w:rPr>
                <w:rFonts w:ascii="Times New Roman" w:hAnsi="Times New Roman" w:cs="Times New Roman"/>
                <w:sz w:val="16"/>
                <w:szCs w:val="18"/>
              </w:rPr>
            </w:pPr>
            <w:r>
              <w:rPr>
                <w:rFonts w:ascii="Times New Roman" w:hAnsi="Times New Roman" w:cs="Times New Roman"/>
                <w:sz w:val="16"/>
                <w:szCs w:val="18"/>
              </w:rPr>
              <w:t>1.0</w:t>
            </w:r>
          </w:p>
        </w:tc>
        <w:tc>
          <w:tcPr>
            <w:tcW w:w="570" w:type="dxa"/>
            <w:vAlign w:val="center"/>
          </w:tcPr>
          <w:p>
            <w:pPr>
              <w:widowControl/>
              <w:spacing w:line="240" w:lineRule="exact"/>
              <w:jc w:val="center"/>
              <w:rPr>
                <w:rFonts w:ascii="Times New Roman" w:hAnsi="Times New Roman" w:cs="Times New Roman"/>
                <w:sz w:val="16"/>
                <w:szCs w:val="18"/>
              </w:rPr>
            </w:pPr>
          </w:p>
        </w:tc>
        <w:tc>
          <w:tcPr>
            <w:tcW w:w="570" w:type="dxa"/>
            <w:vAlign w:val="center"/>
          </w:tcPr>
          <w:p>
            <w:pPr>
              <w:widowControl/>
              <w:spacing w:line="240" w:lineRule="exact"/>
              <w:jc w:val="center"/>
              <w:rPr>
                <w:rFonts w:ascii="Times New Roman" w:hAnsi="Times New Roman" w:cs="Times New Roman"/>
                <w:sz w:val="16"/>
                <w:szCs w:val="18"/>
              </w:rPr>
            </w:pPr>
          </w:p>
        </w:tc>
        <w:tc>
          <w:tcPr>
            <w:tcW w:w="570" w:type="dxa"/>
            <w:vAlign w:val="center"/>
          </w:tcPr>
          <w:p>
            <w:pPr>
              <w:widowControl/>
              <w:spacing w:line="240" w:lineRule="exact"/>
              <w:jc w:val="center"/>
              <w:rPr>
                <w:rFonts w:ascii="Times New Roman" w:hAnsi="Times New Roman" w:cs="Times New Roman"/>
                <w:sz w:val="16"/>
                <w:szCs w:val="18"/>
              </w:rPr>
            </w:pPr>
          </w:p>
        </w:tc>
        <w:tc>
          <w:tcPr>
            <w:tcW w:w="570" w:type="dxa"/>
            <w:vAlign w:val="center"/>
          </w:tcPr>
          <w:p>
            <w:pPr>
              <w:widowControl/>
              <w:spacing w:line="240" w:lineRule="exact"/>
              <w:jc w:val="center"/>
              <w:rPr>
                <w:rFonts w:ascii="Times New Roman" w:hAnsi="Times New Roman" w:cs="Times New Roman"/>
                <w:sz w:val="16"/>
                <w:szCs w:val="18"/>
              </w:rPr>
            </w:pPr>
          </w:p>
        </w:tc>
        <w:tc>
          <w:tcPr>
            <w:tcW w:w="570" w:type="dxa"/>
            <w:vAlign w:val="center"/>
          </w:tcPr>
          <w:p>
            <w:pPr>
              <w:widowControl/>
              <w:spacing w:line="240" w:lineRule="exact"/>
              <w:jc w:val="center"/>
              <w:rPr>
                <w:rFonts w:ascii="Times New Roman" w:hAnsi="Times New Roman" w:cs="Times New Roman"/>
                <w:sz w:val="16"/>
                <w:szCs w:val="18"/>
              </w:rPr>
            </w:pPr>
          </w:p>
        </w:tc>
        <w:tc>
          <w:tcPr>
            <w:tcW w:w="570" w:type="dxa"/>
            <w:vAlign w:val="center"/>
          </w:tcPr>
          <w:p>
            <w:pPr>
              <w:widowControl/>
              <w:spacing w:line="240" w:lineRule="exact"/>
              <w:jc w:val="center"/>
              <w:rPr>
                <w:rFonts w:ascii="Times New Roman" w:hAnsi="Times New Roman" w:cs="Times New Roman"/>
                <w:sz w:val="16"/>
                <w:szCs w:val="18"/>
              </w:rPr>
            </w:pPr>
          </w:p>
        </w:tc>
        <w:tc>
          <w:tcPr>
            <w:tcW w:w="624" w:type="dxa"/>
            <w:vAlign w:val="center"/>
          </w:tcPr>
          <w:p>
            <w:pPr>
              <w:widowControl/>
              <w:spacing w:line="240" w:lineRule="exact"/>
              <w:jc w:val="center"/>
              <w:rPr>
                <w:rFonts w:ascii="Times New Roman" w:hAnsi="Times New Roman" w:cs="Times New Roman"/>
                <w:sz w:val="16"/>
                <w:szCs w:val="18"/>
              </w:rPr>
            </w:pPr>
          </w:p>
        </w:tc>
        <w:tc>
          <w:tcPr>
            <w:tcW w:w="624" w:type="dxa"/>
          </w:tcPr>
          <w:p>
            <w:pPr>
              <w:widowControl/>
              <w:spacing w:line="240" w:lineRule="exact"/>
              <w:jc w:val="center"/>
              <w:rPr>
                <w:rFonts w:ascii="Times New Roman" w:hAnsi="Times New Roman" w:cs="Times New Roman"/>
                <w:sz w:val="16"/>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2271" w:type="dxa"/>
            <w:vAlign w:val="center"/>
          </w:tcPr>
          <w:p>
            <w:pPr>
              <w:widowControl/>
              <w:spacing w:line="240" w:lineRule="exact"/>
              <w:jc w:val="center"/>
              <w:rPr>
                <w:rFonts w:ascii="Times New Roman" w:hAnsi="Times New Roman" w:cs="Times New Roman"/>
                <w:sz w:val="16"/>
                <w:szCs w:val="18"/>
              </w:rPr>
            </w:pPr>
            <w:r>
              <w:rPr>
                <w:rFonts w:ascii="Times New Roman" w:hAnsi="Times New Roman" w:cs="Times New Roman"/>
                <w:sz w:val="16"/>
                <w:szCs w:val="18"/>
              </w:rPr>
              <w:t>创新创业类</w:t>
            </w:r>
          </w:p>
        </w:tc>
        <w:tc>
          <w:tcPr>
            <w:tcW w:w="623" w:type="dxa"/>
            <w:vAlign w:val="center"/>
          </w:tcPr>
          <w:p>
            <w:pPr>
              <w:widowControl/>
              <w:spacing w:line="240" w:lineRule="exact"/>
              <w:jc w:val="center"/>
              <w:rPr>
                <w:rFonts w:ascii="Times New Roman" w:hAnsi="Times New Roman" w:cs="Times New Roman"/>
                <w:sz w:val="16"/>
                <w:szCs w:val="18"/>
              </w:rPr>
            </w:pPr>
            <w:r>
              <w:rPr>
                <w:rFonts w:ascii="Times New Roman" w:hAnsi="Times New Roman" w:cs="Times New Roman"/>
                <w:sz w:val="16"/>
                <w:szCs w:val="18"/>
              </w:rPr>
              <w:t>16</w:t>
            </w:r>
          </w:p>
        </w:tc>
        <w:tc>
          <w:tcPr>
            <w:tcW w:w="652" w:type="dxa"/>
            <w:vAlign w:val="center"/>
          </w:tcPr>
          <w:p>
            <w:pPr>
              <w:widowControl/>
              <w:spacing w:line="240" w:lineRule="exact"/>
              <w:jc w:val="center"/>
              <w:rPr>
                <w:rFonts w:ascii="Times New Roman" w:hAnsi="Times New Roman" w:cs="Times New Roman"/>
                <w:sz w:val="16"/>
                <w:szCs w:val="18"/>
              </w:rPr>
            </w:pPr>
          </w:p>
        </w:tc>
        <w:tc>
          <w:tcPr>
            <w:tcW w:w="995" w:type="dxa"/>
            <w:vAlign w:val="center"/>
          </w:tcPr>
          <w:p>
            <w:pPr>
              <w:widowControl/>
              <w:spacing w:line="240" w:lineRule="exact"/>
              <w:jc w:val="center"/>
              <w:rPr>
                <w:rFonts w:ascii="Times New Roman" w:hAnsi="Times New Roman" w:cs="Times New Roman"/>
                <w:sz w:val="16"/>
                <w:szCs w:val="18"/>
              </w:rPr>
            </w:pPr>
            <w:r>
              <w:rPr>
                <w:rFonts w:ascii="Times New Roman" w:hAnsi="Times New Roman" w:cs="Times New Roman"/>
                <w:sz w:val="16"/>
                <w:szCs w:val="18"/>
              </w:rPr>
              <w:t>1.0</w:t>
            </w:r>
          </w:p>
        </w:tc>
        <w:tc>
          <w:tcPr>
            <w:tcW w:w="570" w:type="dxa"/>
            <w:vAlign w:val="center"/>
          </w:tcPr>
          <w:p>
            <w:pPr>
              <w:widowControl/>
              <w:spacing w:line="240" w:lineRule="exact"/>
              <w:jc w:val="center"/>
              <w:rPr>
                <w:rFonts w:ascii="Times New Roman" w:hAnsi="Times New Roman" w:cs="Times New Roman"/>
                <w:sz w:val="16"/>
                <w:szCs w:val="18"/>
              </w:rPr>
            </w:pPr>
          </w:p>
        </w:tc>
        <w:tc>
          <w:tcPr>
            <w:tcW w:w="570" w:type="dxa"/>
            <w:vAlign w:val="center"/>
          </w:tcPr>
          <w:p>
            <w:pPr>
              <w:widowControl/>
              <w:spacing w:line="240" w:lineRule="exact"/>
              <w:jc w:val="center"/>
              <w:rPr>
                <w:rFonts w:ascii="Times New Roman" w:hAnsi="Times New Roman" w:cs="Times New Roman"/>
                <w:sz w:val="16"/>
                <w:szCs w:val="18"/>
              </w:rPr>
            </w:pPr>
          </w:p>
        </w:tc>
        <w:tc>
          <w:tcPr>
            <w:tcW w:w="570" w:type="dxa"/>
            <w:vAlign w:val="center"/>
          </w:tcPr>
          <w:p>
            <w:pPr>
              <w:widowControl/>
              <w:spacing w:line="240" w:lineRule="exact"/>
              <w:jc w:val="center"/>
              <w:rPr>
                <w:rFonts w:ascii="Times New Roman" w:hAnsi="Times New Roman" w:cs="Times New Roman"/>
                <w:sz w:val="16"/>
                <w:szCs w:val="18"/>
              </w:rPr>
            </w:pPr>
          </w:p>
        </w:tc>
        <w:tc>
          <w:tcPr>
            <w:tcW w:w="570" w:type="dxa"/>
            <w:vAlign w:val="center"/>
          </w:tcPr>
          <w:p>
            <w:pPr>
              <w:widowControl/>
              <w:spacing w:line="240" w:lineRule="exact"/>
              <w:jc w:val="center"/>
              <w:rPr>
                <w:rFonts w:ascii="Times New Roman" w:hAnsi="Times New Roman" w:cs="Times New Roman"/>
                <w:sz w:val="16"/>
                <w:szCs w:val="18"/>
              </w:rPr>
            </w:pPr>
          </w:p>
        </w:tc>
        <w:tc>
          <w:tcPr>
            <w:tcW w:w="570" w:type="dxa"/>
            <w:vAlign w:val="center"/>
          </w:tcPr>
          <w:p>
            <w:pPr>
              <w:widowControl/>
              <w:spacing w:line="240" w:lineRule="exact"/>
              <w:jc w:val="center"/>
              <w:rPr>
                <w:rFonts w:ascii="Times New Roman" w:hAnsi="Times New Roman" w:cs="Times New Roman"/>
                <w:sz w:val="16"/>
                <w:szCs w:val="18"/>
              </w:rPr>
            </w:pPr>
          </w:p>
        </w:tc>
        <w:tc>
          <w:tcPr>
            <w:tcW w:w="570" w:type="dxa"/>
            <w:vAlign w:val="center"/>
          </w:tcPr>
          <w:p>
            <w:pPr>
              <w:widowControl/>
              <w:spacing w:line="240" w:lineRule="exact"/>
              <w:jc w:val="center"/>
              <w:rPr>
                <w:rFonts w:ascii="Times New Roman" w:hAnsi="Times New Roman" w:cs="Times New Roman"/>
                <w:sz w:val="16"/>
                <w:szCs w:val="18"/>
              </w:rPr>
            </w:pPr>
          </w:p>
        </w:tc>
        <w:tc>
          <w:tcPr>
            <w:tcW w:w="624" w:type="dxa"/>
            <w:vAlign w:val="center"/>
          </w:tcPr>
          <w:p>
            <w:pPr>
              <w:widowControl/>
              <w:spacing w:line="240" w:lineRule="exact"/>
              <w:jc w:val="center"/>
              <w:rPr>
                <w:rFonts w:ascii="Times New Roman" w:hAnsi="Times New Roman" w:cs="Times New Roman"/>
                <w:sz w:val="16"/>
                <w:szCs w:val="18"/>
              </w:rPr>
            </w:pPr>
          </w:p>
        </w:tc>
        <w:tc>
          <w:tcPr>
            <w:tcW w:w="624" w:type="dxa"/>
          </w:tcPr>
          <w:p>
            <w:pPr>
              <w:widowControl/>
              <w:spacing w:line="240" w:lineRule="exact"/>
              <w:jc w:val="center"/>
              <w:rPr>
                <w:rFonts w:ascii="Times New Roman" w:hAnsi="Times New Roman" w:cs="Times New Roman"/>
                <w:sz w:val="16"/>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2271" w:type="dxa"/>
            <w:vAlign w:val="center"/>
          </w:tcPr>
          <w:p>
            <w:pPr>
              <w:widowControl/>
              <w:spacing w:line="240" w:lineRule="exact"/>
              <w:jc w:val="center"/>
              <w:rPr>
                <w:rFonts w:ascii="Times New Roman" w:hAnsi="Times New Roman" w:cs="Times New Roman"/>
                <w:sz w:val="16"/>
                <w:szCs w:val="18"/>
              </w:rPr>
            </w:pPr>
            <w:r>
              <w:rPr>
                <w:rFonts w:ascii="Times New Roman" w:hAnsi="Times New Roman" w:cs="Times New Roman"/>
                <w:sz w:val="16"/>
                <w:szCs w:val="18"/>
              </w:rPr>
              <w:t>跨文化与国际视野类</w:t>
            </w:r>
          </w:p>
        </w:tc>
        <w:tc>
          <w:tcPr>
            <w:tcW w:w="623" w:type="dxa"/>
            <w:vAlign w:val="center"/>
          </w:tcPr>
          <w:p>
            <w:pPr>
              <w:widowControl/>
              <w:spacing w:line="240" w:lineRule="exact"/>
              <w:jc w:val="center"/>
              <w:rPr>
                <w:rFonts w:ascii="Times New Roman" w:hAnsi="Times New Roman" w:cs="Times New Roman"/>
                <w:sz w:val="16"/>
                <w:szCs w:val="18"/>
              </w:rPr>
            </w:pPr>
            <w:r>
              <w:rPr>
                <w:rFonts w:ascii="Times New Roman" w:hAnsi="Times New Roman" w:cs="Times New Roman"/>
                <w:sz w:val="16"/>
                <w:szCs w:val="18"/>
              </w:rPr>
              <w:t>16</w:t>
            </w:r>
          </w:p>
        </w:tc>
        <w:tc>
          <w:tcPr>
            <w:tcW w:w="652" w:type="dxa"/>
            <w:vAlign w:val="center"/>
          </w:tcPr>
          <w:p>
            <w:pPr>
              <w:widowControl/>
              <w:spacing w:line="240" w:lineRule="exact"/>
              <w:jc w:val="center"/>
              <w:rPr>
                <w:rFonts w:ascii="Times New Roman" w:hAnsi="Times New Roman" w:cs="Times New Roman"/>
                <w:sz w:val="16"/>
                <w:szCs w:val="18"/>
              </w:rPr>
            </w:pPr>
          </w:p>
        </w:tc>
        <w:tc>
          <w:tcPr>
            <w:tcW w:w="995" w:type="dxa"/>
            <w:vAlign w:val="center"/>
          </w:tcPr>
          <w:p>
            <w:pPr>
              <w:widowControl/>
              <w:spacing w:line="240" w:lineRule="exact"/>
              <w:jc w:val="center"/>
              <w:rPr>
                <w:rFonts w:ascii="Times New Roman" w:hAnsi="Times New Roman" w:cs="Times New Roman"/>
                <w:sz w:val="16"/>
                <w:szCs w:val="18"/>
              </w:rPr>
            </w:pPr>
            <w:r>
              <w:rPr>
                <w:rFonts w:ascii="Times New Roman" w:hAnsi="Times New Roman" w:cs="Times New Roman"/>
                <w:sz w:val="16"/>
                <w:szCs w:val="18"/>
              </w:rPr>
              <w:t>1.0</w:t>
            </w:r>
          </w:p>
        </w:tc>
        <w:tc>
          <w:tcPr>
            <w:tcW w:w="570" w:type="dxa"/>
            <w:vAlign w:val="center"/>
          </w:tcPr>
          <w:p>
            <w:pPr>
              <w:widowControl/>
              <w:spacing w:line="240" w:lineRule="exact"/>
              <w:jc w:val="center"/>
              <w:rPr>
                <w:rFonts w:ascii="Times New Roman" w:hAnsi="Times New Roman" w:cs="Times New Roman"/>
                <w:sz w:val="16"/>
                <w:szCs w:val="18"/>
              </w:rPr>
            </w:pPr>
          </w:p>
        </w:tc>
        <w:tc>
          <w:tcPr>
            <w:tcW w:w="570" w:type="dxa"/>
            <w:vAlign w:val="center"/>
          </w:tcPr>
          <w:p>
            <w:pPr>
              <w:widowControl/>
              <w:spacing w:line="240" w:lineRule="exact"/>
              <w:jc w:val="center"/>
              <w:rPr>
                <w:rFonts w:ascii="Times New Roman" w:hAnsi="Times New Roman" w:cs="Times New Roman"/>
                <w:sz w:val="16"/>
                <w:szCs w:val="18"/>
              </w:rPr>
            </w:pPr>
          </w:p>
        </w:tc>
        <w:tc>
          <w:tcPr>
            <w:tcW w:w="570" w:type="dxa"/>
            <w:vAlign w:val="center"/>
          </w:tcPr>
          <w:p>
            <w:pPr>
              <w:widowControl/>
              <w:spacing w:line="240" w:lineRule="exact"/>
              <w:jc w:val="center"/>
              <w:rPr>
                <w:rFonts w:ascii="Times New Roman" w:hAnsi="Times New Roman" w:cs="Times New Roman"/>
                <w:sz w:val="16"/>
                <w:szCs w:val="18"/>
              </w:rPr>
            </w:pPr>
          </w:p>
        </w:tc>
        <w:tc>
          <w:tcPr>
            <w:tcW w:w="570" w:type="dxa"/>
            <w:vAlign w:val="center"/>
          </w:tcPr>
          <w:p>
            <w:pPr>
              <w:widowControl/>
              <w:spacing w:line="240" w:lineRule="exact"/>
              <w:jc w:val="center"/>
              <w:rPr>
                <w:rFonts w:ascii="Times New Roman" w:hAnsi="Times New Roman" w:cs="Times New Roman"/>
                <w:sz w:val="16"/>
                <w:szCs w:val="18"/>
              </w:rPr>
            </w:pPr>
          </w:p>
        </w:tc>
        <w:tc>
          <w:tcPr>
            <w:tcW w:w="570" w:type="dxa"/>
            <w:vAlign w:val="center"/>
          </w:tcPr>
          <w:p>
            <w:pPr>
              <w:widowControl/>
              <w:spacing w:line="240" w:lineRule="exact"/>
              <w:jc w:val="center"/>
              <w:rPr>
                <w:rFonts w:ascii="Times New Roman" w:hAnsi="Times New Roman" w:cs="Times New Roman"/>
                <w:sz w:val="16"/>
                <w:szCs w:val="18"/>
              </w:rPr>
            </w:pPr>
          </w:p>
        </w:tc>
        <w:tc>
          <w:tcPr>
            <w:tcW w:w="570" w:type="dxa"/>
            <w:vAlign w:val="center"/>
          </w:tcPr>
          <w:p>
            <w:pPr>
              <w:widowControl/>
              <w:spacing w:line="240" w:lineRule="exact"/>
              <w:jc w:val="center"/>
              <w:rPr>
                <w:rFonts w:ascii="Times New Roman" w:hAnsi="Times New Roman" w:cs="Times New Roman"/>
                <w:sz w:val="16"/>
                <w:szCs w:val="18"/>
              </w:rPr>
            </w:pPr>
          </w:p>
        </w:tc>
        <w:tc>
          <w:tcPr>
            <w:tcW w:w="624" w:type="dxa"/>
            <w:vAlign w:val="center"/>
          </w:tcPr>
          <w:p>
            <w:pPr>
              <w:widowControl/>
              <w:spacing w:line="240" w:lineRule="exact"/>
              <w:jc w:val="center"/>
              <w:rPr>
                <w:rFonts w:ascii="Times New Roman" w:hAnsi="Times New Roman" w:cs="Times New Roman"/>
                <w:sz w:val="16"/>
                <w:szCs w:val="18"/>
              </w:rPr>
            </w:pPr>
          </w:p>
        </w:tc>
        <w:tc>
          <w:tcPr>
            <w:tcW w:w="624" w:type="dxa"/>
          </w:tcPr>
          <w:p>
            <w:pPr>
              <w:widowControl/>
              <w:spacing w:line="240" w:lineRule="exact"/>
              <w:jc w:val="center"/>
              <w:rPr>
                <w:rFonts w:ascii="Times New Roman" w:hAnsi="Times New Roman" w:cs="Times New Roman"/>
                <w:sz w:val="16"/>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2271" w:type="dxa"/>
            <w:vAlign w:val="center"/>
          </w:tcPr>
          <w:p>
            <w:pPr>
              <w:widowControl/>
              <w:spacing w:line="240" w:lineRule="exact"/>
              <w:jc w:val="center"/>
              <w:rPr>
                <w:rFonts w:ascii="Times New Roman" w:hAnsi="Times New Roman" w:cs="Times New Roman"/>
                <w:b/>
                <w:sz w:val="20"/>
                <w:szCs w:val="18"/>
              </w:rPr>
            </w:pPr>
            <w:r>
              <w:rPr>
                <w:rFonts w:ascii="Times New Roman" w:hAnsi="Times New Roman" w:cs="Times New Roman"/>
                <w:b/>
                <w:sz w:val="20"/>
                <w:szCs w:val="18"/>
              </w:rPr>
              <w:t>A2</w:t>
            </w:r>
            <w:r>
              <w:rPr>
                <w:rFonts w:hint="eastAsia" w:ascii="Times New Roman" w:hAnsi="Times New Roman" w:cs="Times New Roman"/>
                <w:b/>
                <w:sz w:val="20"/>
                <w:szCs w:val="18"/>
              </w:rPr>
              <w:t>类课程</w:t>
            </w:r>
            <w:r>
              <w:rPr>
                <w:rFonts w:ascii="Times New Roman" w:hAnsi="Times New Roman" w:cs="Times New Roman"/>
                <w:b/>
                <w:sz w:val="20"/>
                <w:szCs w:val="18"/>
              </w:rPr>
              <w:t>应修小计</w:t>
            </w:r>
          </w:p>
        </w:tc>
        <w:tc>
          <w:tcPr>
            <w:tcW w:w="623" w:type="dxa"/>
            <w:vAlign w:val="center"/>
          </w:tcPr>
          <w:p>
            <w:pPr>
              <w:widowControl/>
              <w:spacing w:line="240" w:lineRule="exact"/>
              <w:jc w:val="center"/>
              <w:rPr>
                <w:rFonts w:ascii="Times New Roman" w:hAnsi="Times New Roman" w:cs="Times New Roman"/>
                <w:sz w:val="16"/>
                <w:szCs w:val="18"/>
              </w:rPr>
            </w:pPr>
            <w:r>
              <w:rPr>
                <w:rFonts w:ascii="Times New Roman" w:hAnsi="Times New Roman" w:cs="Times New Roman"/>
                <w:sz w:val="16"/>
                <w:szCs w:val="18"/>
              </w:rPr>
              <w:t>96</w:t>
            </w:r>
          </w:p>
        </w:tc>
        <w:tc>
          <w:tcPr>
            <w:tcW w:w="652" w:type="dxa"/>
            <w:vAlign w:val="center"/>
          </w:tcPr>
          <w:p>
            <w:pPr>
              <w:widowControl/>
              <w:spacing w:line="240" w:lineRule="exact"/>
              <w:jc w:val="center"/>
              <w:rPr>
                <w:rFonts w:ascii="Times New Roman" w:hAnsi="Times New Roman" w:cs="Times New Roman"/>
                <w:sz w:val="16"/>
                <w:szCs w:val="18"/>
              </w:rPr>
            </w:pPr>
          </w:p>
        </w:tc>
        <w:tc>
          <w:tcPr>
            <w:tcW w:w="995" w:type="dxa"/>
            <w:vAlign w:val="center"/>
          </w:tcPr>
          <w:p>
            <w:pPr>
              <w:widowControl/>
              <w:spacing w:line="240" w:lineRule="exact"/>
              <w:jc w:val="center"/>
              <w:rPr>
                <w:rFonts w:ascii="Times New Roman" w:hAnsi="Times New Roman" w:cs="Times New Roman"/>
                <w:sz w:val="16"/>
                <w:szCs w:val="18"/>
              </w:rPr>
            </w:pPr>
            <w:r>
              <w:rPr>
                <w:rFonts w:ascii="Times New Roman" w:hAnsi="Times New Roman" w:cs="Times New Roman"/>
                <w:sz w:val="16"/>
                <w:szCs w:val="18"/>
              </w:rPr>
              <w:t>6.0</w:t>
            </w:r>
          </w:p>
        </w:tc>
        <w:tc>
          <w:tcPr>
            <w:tcW w:w="570" w:type="dxa"/>
            <w:vAlign w:val="center"/>
          </w:tcPr>
          <w:p>
            <w:pPr>
              <w:widowControl/>
              <w:spacing w:line="240" w:lineRule="exact"/>
              <w:jc w:val="center"/>
              <w:rPr>
                <w:rFonts w:ascii="Times New Roman" w:hAnsi="Times New Roman" w:cs="Times New Roman"/>
                <w:sz w:val="16"/>
                <w:szCs w:val="18"/>
              </w:rPr>
            </w:pPr>
          </w:p>
        </w:tc>
        <w:tc>
          <w:tcPr>
            <w:tcW w:w="570" w:type="dxa"/>
            <w:vAlign w:val="center"/>
          </w:tcPr>
          <w:p>
            <w:pPr>
              <w:widowControl/>
              <w:spacing w:line="240" w:lineRule="exact"/>
              <w:jc w:val="center"/>
              <w:rPr>
                <w:rFonts w:ascii="Times New Roman" w:hAnsi="Times New Roman" w:cs="Times New Roman"/>
                <w:sz w:val="16"/>
                <w:szCs w:val="18"/>
              </w:rPr>
            </w:pPr>
          </w:p>
        </w:tc>
        <w:tc>
          <w:tcPr>
            <w:tcW w:w="570" w:type="dxa"/>
            <w:vAlign w:val="center"/>
          </w:tcPr>
          <w:p>
            <w:pPr>
              <w:widowControl/>
              <w:spacing w:line="240" w:lineRule="exact"/>
              <w:jc w:val="center"/>
              <w:rPr>
                <w:rFonts w:ascii="Times New Roman" w:hAnsi="Times New Roman" w:cs="Times New Roman"/>
                <w:sz w:val="16"/>
                <w:szCs w:val="18"/>
              </w:rPr>
            </w:pPr>
          </w:p>
        </w:tc>
        <w:tc>
          <w:tcPr>
            <w:tcW w:w="570" w:type="dxa"/>
            <w:vAlign w:val="center"/>
          </w:tcPr>
          <w:p>
            <w:pPr>
              <w:widowControl/>
              <w:spacing w:line="240" w:lineRule="exact"/>
              <w:jc w:val="center"/>
              <w:rPr>
                <w:rFonts w:ascii="Times New Roman" w:hAnsi="Times New Roman" w:cs="Times New Roman"/>
                <w:sz w:val="16"/>
                <w:szCs w:val="18"/>
              </w:rPr>
            </w:pPr>
          </w:p>
        </w:tc>
        <w:tc>
          <w:tcPr>
            <w:tcW w:w="570" w:type="dxa"/>
            <w:vAlign w:val="center"/>
          </w:tcPr>
          <w:p>
            <w:pPr>
              <w:widowControl/>
              <w:spacing w:line="240" w:lineRule="exact"/>
              <w:jc w:val="center"/>
              <w:rPr>
                <w:rFonts w:ascii="Times New Roman" w:hAnsi="Times New Roman" w:cs="Times New Roman"/>
                <w:sz w:val="16"/>
                <w:szCs w:val="18"/>
              </w:rPr>
            </w:pPr>
          </w:p>
        </w:tc>
        <w:tc>
          <w:tcPr>
            <w:tcW w:w="570" w:type="dxa"/>
            <w:vAlign w:val="center"/>
          </w:tcPr>
          <w:p>
            <w:pPr>
              <w:widowControl/>
              <w:spacing w:line="240" w:lineRule="exact"/>
              <w:jc w:val="center"/>
              <w:rPr>
                <w:rFonts w:ascii="Times New Roman" w:hAnsi="Times New Roman" w:cs="Times New Roman"/>
                <w:sz w:val="16"/>
                <w:szCs w:val="18"/>
              </w:rPr>
            </w:pPr>
          </w:p>
        </w:tc>
        <w:tc>
          <w:tcPr>
            <w:tcW w:w="624" w:type="dxa"/>
            <w:vAlign w:val="center"/>
          </w:tcPr>
          <w:p>
            <w:pPr>
              <w:widowControl/>
              <w:spacing w:line="240" w:lineRule="exact"/>
              <w:jc w:val="center"/>
              <w:rPr>
                <w:rFonts w:ascii="Times New Roman" w:hAnsi="Times New Roman" w:cs="Times New Roman"/>
                <w:sz w:val="16"/>
                <w:szCs w:val="18"/>
              </w:rPr>
            </w:pPr>
          </w:p>
        </w:tc>
        <w:tc>
          <w:tcPr>
            <w:tcW w:w="624" w:type="dxa"/>
          </w:tcPr>
          <w:p>
            <w:pPr>
              <w:widowControl/>
              <w:spacing w:line="240" w:lineRule="exact"/>
              <w:jc w:val="center"/>
              <w:rPr>
                <w:rFonts w:ascii="Times New Roman" w:hAnsi="Times New Roman" w:cs="Times New Roman"/>
                <w:sz w:val="16"/>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2271" w:type="dxa"/>
            <w:vAlign w:val="center"/>
          </w:tcPr>
          <w:p>
            <w:pPr>
              <w:widowControl/>
              <w:spacing w:line="240" w:lineRule="exact"/>
              <w:jc w:val="center"/>
              <w:rPr>
                <w:rFonts w:ascii="Times New Roman" w:hAnsi="Times New Roman" w:cs="Times New Roman"/>
                <w:b/>
                <w:sz w:val="20"/>
                <w:szCs w:val="18"/>
              </w:rPr>
            </w:pPr>
            <w:r>
              <w:rPr>
                <w:rFonts w:ascii="Times New Roman" w:hAnsi="Times New Roman" w:cs="Times New Roman"/>
                <w:b/>
                <w:sz w:val="20"/>
                <w:szCs w:val="18"/>
              </w:rPr>
              <w:t>A类课程（</w:t>
            </w:r>
            <w:r>
              <w:rPr>
                <w:rFonts w:hint="eastAsia" w:ascii="Times New Roman" w:hAnsi="Times New Roman" w:cs="Times New Roman"/>
                <w:b/>
                <w:sz w:val="20"/>
                <w:szCs w:val="18"/>
              </w:rPr>
              <w:t>A1+A2）</w:t>
            </w:r>
            <w:r>
              <w:rPr>
                <w:rFonts w:ascii="Times New Roman" w:hAnsi="Times New Roman" w:cs="Times New Roman"/>
                <w:b/>
                <w:sz w:val="20"/>
                <w:szCs w:val="18"/>
              </w:rPr>
              <w:t>应修合计</w:t>
            </w:r>
          </w:p>
        </w:tc>
        <w:tc>
          <w:tcPr>
            <w:tcW w:w="623" w:type="dxa"/>
            <w:vAlign w:val="center"/>
          </w:tcPr>
          <w:p>
            <w:pPr>
              <w:widowControl/>
              <w:spacing w:line="240" w:lineRule="exact"/>
              <w:jc w:val="center"/>
              <w:rPr>
                <w:rFonts w:hint="default" w:ascii="Times New Roman" w:hAnsi="Times New Roman" w:cs="Times New Roman" w:eastAsiaTheme="minorEastAsia"/>
                <w:sz w:val="16"/>
                <w:szCs w:val="18"/>
                <w:lang w:val="en-US" w:eastAsia="zh-CN"/>
              </w:rPr>
            </w:pPr>
            <w:ins w:id="43" w:author="嘎嘎" w:date="2023-09-03T14:26:29Z">
              <w:r>
                <w:rPr>
                  <w:rFonts w:hint="eastAsia" w:ascii="Times New Roman" w:hAnsi="Times New Roman" w:cs="Times New Roman"/>
                  <w:sz w:val="16"/>
                  <w:szCs w:val="18"/>
                  <w:lang w:val="en-US" w:eastAsia="zh-CN"/>
                </w:rPr>
                <w:t>844</w:t>
              </w:r>
            </w:ins>
          </w:p>
        </w:tc>
        <w:tc>
          <w:tcPr>
            <w:tcW w:w="652" w:type="dxa"/>
            <w:vAlign w:val="center"/>
          </w:tcPr>
          <w:p>
            <w:pPr>
              <w:widowControl/>
              <w:spacing w:line="240" w:lineRule="exact"/>
              <w:jc w:val="center"/>
              <w:rPr>
                <w:rFonts w:ascii="Times New Roman" w:hAnsi="Times New Roman" w:cs="Times New Roman"/>
                <w:sz w:val="16"/>
                <w:szCs w:val="18"/>
              </w:rPr>
            </w:pPr>
          </w:p>
        </w:tc>
        <w:tc>
          <w:tcPr>
            <w:tcW w:w="995" w:type="dxa"/>
            <w:vAlign w:val="center"/>
          </w:tcPr>
          <w:p>
            <w:pPr>
              <w:widowControl/>
              <w:spacing w:line="240" w:lineRule="exact"/>
              <w:jc w:val="center"/>
              <w:rPr>
                <w:rFonts w:ascii="Times New Roman" w:hAnsi="Times New Roman" w:cs="Times New Roman"/>
                <w:sz w:val="16"/>
                <w:szCs w:val="18"/>
              </w:rPr>
            </w:pPr>
            <w:r>
              <w:rPr>
                <w:rFonts w:ascii="Times New Roman" w:hAnsi="Times New Roman" w:cs="Times New Roman"/>
                <w:sz w:val="16"/>
                <w:szCs w:val="18"/>
              </w:rPr>
              <w:t>4</w:t>
            </w:r>
            <w:r>
              <w:rPr>
                <w:rFonts w:hint="eastAsia" w:ascii="Times New Roman" w:hAnsi="Times New Roman" w:cs="Times New Roman"/>
                <w:sz w:val="16"/>
                <w:szCs w:val="18"/>
              </w:rPr>
              <w:t>3</w:t>
            </w:r>
            <w:r>
              <w:rPr>
                <w:rFonts w:ascii="Times New Roman" w:hAnsi="Times New Roman" w:cs="Times New Roman"/>
                <w:sz w:val="16"/>
                <w:szCs w:val="18"/>
              </w:rPr>
              <w:t>.5</w:t>
            </w:r>
          </w:p>
        </w:tc>
        <w:tc>
          <w:tcPr>
            <w:tcW w:w="570" w:type="dxa"/>
            <w:vAlign w:val="center"/>
          </w:tcPr>
          <w:p>
            <w:pPr>
              <w:widowControl/>
              <w:spacing w:line="240" w:lineRule="exact"/>
              <w:jc w:val="center"/>
              <w:rPr>
                <w:rFonts w:ascii="Times New Roman" w:hAnsi="Times New Roman" w:cs="Times New Roman"/>
                <w:sz w:val="16"/>
                <w:szCs w:val="18"/>
              </w:rPr>
            </w:pPr>
          </w:p>
        </w:tc>
        <w:tc>
          <w:tcPr>
            <w:tcW w:w="570" w:type="dxa"/>
            <w:vAlign w:val="center"/>
          </w:tcPr>
          <w:p>
            <w:pPr>
              <w:widowControl/>
              <w:spacing w:line="240" w:lineRule="exact"/>
              <w:jc w:val="center"/>
              <w:rPr>
                <w:rFonts w:ascii="Times New Roman" w:hAnsi="Times New Roman" w:cs="Times New Roman"/>
                <w:sz w:val="16"/>
                <w:szCs w:val="18"/>
              </w:rPr>
            </w:pPr>
          </w:p>
        </w:tc>
        <w:tc>
          <w:tcPr>
            <w:tcW w:w="570" w:type="dxa"/>
            <w:vAlign w:val="center"/>
          </w:tcPr>
          <w:p>
            <w:pPr>
              <w:widowControl/>
              <w:spacing w:line="240" w:lineRule="exact"/>
              <w:jc w:val="center"/>
              <w:rPr>
                <w:rFonts w:ascii="Times New Roman" w:hAnsi="Times New Roman" w:cs="Times New Roman"/>
                <w:sz w:val="16"/>
                <w:szCs w:val="18"/>
              </w:rPr>
            </w:pPr>
          </w:p>
        </w:tc>
        <w:tc>
          <w:tcPr>
            <w:tcW w:w="570" w:type="dxa"/>
            <w:vAlign w:val="center"/>
          </w:tcPr>
          <w:p>
            <w:pPr>
              <w:widowControl/>
              <w:spacing w:line="240" w:lineRule="exact"/>
              <w:jc w:val="center"/>
              <w:rPr>
                <w:rFonts w:ascii="Times New Roman" w:hAnsi="Times New Roman" w:cs="Times New Roman"/>
                <w:sz w:val="16"/>
                <w:szCs w:val="18"/>
              </w:rPr>
            </w:pPr>
          </w:p>
        </w:tc>
        <w:tc>
          <w:tcPr>
            <w:tcW w:w="570" w:type="dxa"/>
            <w:vAlign w:val="center"/>
          </w:tcPr>
          <w:p>
            <w:pPr>
              <w:widowControl/>
              <w:spacing w:line="240" w:lineRule="exact"/>
              <w:jc w:val="center"/>
              <w:rPr>
                <w:rFonts w:ascii="Times New Roman" w:hAnsi="Times New Roman" w:cs="Times New Roman"/>
                <w:sz w:val="16"/>
                <w:szCs w:val="18"/>
              </w:rPr>
            </w:pPr>
          </w:p>
        </w:tc>
        <w:tc>
          <w:tcPr>
            <w:tcW w:w="570" w:type="dxa"/>
            <w:vAlign w:val="center"/>
          </w:tcPr>
          <w:p>
            <w:pPr>
              <w:widowControl/>
              <w:spacing w:line="240" w:lineRule="exact"/>
              <w:jc w:val="center"/>
              <w:rPr>
                <w:rFonts w:ascii="Times New Roman" w:hAnsi="Times New Roman" w:cs="Times New Roman"/>
                <w:sz w:val="16"/>
                <w:szCs w:val="18"/>
              </w:rPr>
            </w:pPr>
          </w:p>
        </w:tc>
        <w:tc>
          <w:tcPr>
            <w:tcW w:w="624" w:type="dxa"/>
            <w:vAlign w:val="center"/>
          </w:tcPr>
          <w:p>
            <w:pPr>
              <w:widowControl/>
              <w:spacing w:line="240" w:lineRule="exact"/>
              <w:jc w:val="center"/>
              <w:rPr>
                <w:rFonts w:ascii="Times New Roman" w:hAnsi="Times New Roman" w:cs="Times New Roman"/>
                <w:sz w:val="16"/>
                <w:szCs w:val="18"/>
              </w:rPr>
            </w:pPr>
          </w:p>
        </w:tc>
        <w:tc>
          <w:tcPr>
            <w:tcW w:w="624" w:type="dxa"/>
          </w:tcPr>
          <w:p>
            <w:pPr>
              <w:widowControl/>
              <w:spacing w:line="240" w:lineRule="exact"/>
              <w:jc w:val="center"/>
              <w:rPr>
                <w:rFonts w:ascii="Times New Roman" w:hAnsi="Times New Roman" w:cs="Times New Roman"/>
                <w:sz w:val="16"/>
                <w:szCs w:val="18"/>
              </w:rPr>
            </w:pPr>
          </w:p>
        </w:tc>
      </w:tr>
    </w:tbl>
    <w:p>
      <w:pPr>
        <w:widowControl/>
        <w:spacing w:line="240" w:lineRule="exact"/>
        <w:rPr>
          <w:rFonts w:ascii="Times New Roman" w:hAnsi="Times New Roman" w:cs="Times New Roman"/>
          <w:sz w:val="16"/>
          <w:szCs w:val="18"/>
        </w:rPr>
      </w:pPr>
      <w:r>
        <w:rPr>
          <w:rFonts w:ascii="Times New Roman" w:hAnsi="Times New Roman" w:cs="Times New Roman"/>
          <w:sz w:val="16"/>
          <w:szCs w:val="18"/>
        </w:rPr>
        <w:t>说明：周学时后有“*”的课程为考试课程；中国共产党党史、艺术素养类（非艺术类专业）、红色文化为限定选修课程，其他任选。</w:t>
      </w:r>
    </w:p>
    <w:p>
      <w:pPr>
        <w:widowControl/>
        <w:snapToGrid w:val="0"/>
        <w:spacing w:before="156" w:beforeLines="50"/>
        <w:ind w:firstLine="357"/>
        <w:jc w:val="left"/>
        <w:rPr>
          <w:rFonts w:ascii="Times New Roman" w:hAnsi="Times New Roman" w:cs="Times New Roman"/>
          <w:kern w:val="0"/>
          <w:sz w:val="18"/>
          <w:szCs w:val="18"/>
        </w:rPr>
      </w:pPr>
    </w:p>
    <w:p>
      <w:pPr>
        <w:pStyle w:val="86"/>
        <w:spacing w:before="156" w:beforeLines="50" w:after="156" w:afterLines="50" w:line="240" w:lineRule="exact"/>
        <w:ind w:left="-420" w:leftChars="-200" w:firstLine="0" w:firstLineChars="0"/>
        <w:rPr>
          <w:rFonts w:eastAsiaTheme="minorEastAsia"/>
          <w:b/>
          <w:sz w:val="21"/>
          <w:szCs w:val="21"/>
        </w:rPr>
      </w:pPr>
      <w:r>
        <w:rPr>
          <w:rFonts w:eastAsiaTheme="minorEastAsia"/>
          <w:b/>
          <w:sz w:val="21"/>
          <w:szCs w:val="21"/>
        </w:rPr>
        <w:t>（二）专业基础课程</w:t>
      </w:r>
    </w:p>
    <w:p>
      <w:pPr>
        <w:pStyle w:val="86"/>
        <w:spacing w:before="156" w:beforeLines="50" w:after="156" w:afterLines="50" w:line="240" w:lineRule="exact"/>
        <w:ind w:left="-420" w:leftChars="-200" w:firstLine="0" w:firstLineChars="0"/>
        <w:rPr>
          <w:rFonts w:eastAsiaTheme="minorEastAsia"/>
          <w:b/>
          <w:sz w:val="21"/>
          <w:szCs w:val="21"/>
        </w:rPr>
      </w:pPr>
      <w:r>
        <w:rPr>
          <w:rFonts w:eastAsiaTheme="minorEastAsia"/>
          <w:b/>
          <w:sz w:val="21"/>
          <w:szCs w:val="21"/>
        </w:rPr>
        <w:t>1．专业基础必修课程（B1类课程）</w:t>
      </w:r>
    </w:p>
    <w:tbl>
      <w:tblPr>
        <w:tblStyle w:val="32"/>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0"/>
        <w:gridCol w:w="1418"/>
        <w:gridCol w:w="425"/>
        <w:gridCol w:w="709"/>
        <w:gridCol w:w="548"/>
        <w:gridCol w:w="656"/>
        <w:gridCol w:w="656"/>
        <w:gridCol w:w="658"/>
        <w:gridCol w:w="656"/>
        <w:gridCol w:w="622"/>
        <w:gridCol w:w="618"/>
        <w:gridCol w:w="600"/>
        <w:gridCol w:w="5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3" w:hRule="atLeast"/>
          <w:jc w:val="center"/>
        </w:trPr>
        <w:tc>
          <w:tcPr>
            <w:tcW w:w="950" w:type="dxa"/>
            <w:vMerge w:val="restart"/>
            <w:vAlign w:val="center"/>
          </w:tcPr>
          <w:p>
            <w:pPr>
              <w:jc w:val="center"/>
              <w:rPr>
                <w:rFonts w:ascii="Times New Roman" w:hAnsi="Times New Roman" w:cs="Times New Roman"/>
                <w:b/>
                <w:sz w:val="18"/>
                <w:szCs w:val="21"/>
              </w:rPr>
            </w:pPr>
            <w:r>
              <w:rPr>
                <w:rFonts w:ascii="Times New Roman" w:hAnsi="Times New Roman" w:cs="Times New Roman"/>
                <w:b/>
                <w:sz w:val="18"/>
                <w:szCs w:val="21"/>
              </w:rPr>
              <w:t>课程</w:t>
            </w:r>
          </w:p>
          <w:p>
            <w:pPr>
              <w:jc w:val="center"/>
              <w:rPr>
                <w:rFonts w:ascii="Times New Roman" w:hAnsi="Times New Roman" w:cs="Times New Roman"/>
                <w:b/>
                <w:sz w:val="18"/>
                <w:szCs w:val="21"/>
              </w:rPr>
            </w:pPr>
            <w:r>
              <w:rPr>
                <w:rFonts w:ascii="Times New Roman" w:hAnsi="Times New Roman" w:cs="Times New Roman"/>
                <w:b/>
                <w:sz w:val="18"/>
                <w:szCs w:val="21"/>
              </w:rPr>
              <w:t>代码</w:t>
            </w:r>
          </w:p>
        </w:tc>
        <w:tc>
          <w:tcPr>
            <w:tcW w:w="1418" w:type="dxa"/>
            <w:vMerge w:val="restart"/>
            <w:vAlign w:val="center"/>
          </w:tcPr>
          <w:p>
            <w:pPr>
              <w:jc w:val="center"/>
              <w:rPr>
                <w:rFonts w:ascii="Times New Roman" w:hAnsi="Times New Roman" w:cs="Times New Roman"/>
                <w:b/>
                <w:sz w:val="18"/>
                <w:szCs w:val="21"/>
              </w:rPr>
            </w:pPr>
            <w:r>
              <w:rPr>
                <w:rFonts w:ascii="Times New Roman" w:hAnsi="Times New Roman" w:cs="Times New Roman"/>
                <w:b/>
                <w:sz w:val="18"/>
                <w:szCs w:val="21"/>
              </w:rPr>
              <w:t>课程名称</w:t>
            </w:r>
          </w:p>
        </w:tc>
        <w:tc>
          <w:tcPr>
            <w:tcW w:w="425" w:type="dxa"/>
            <w:vMerge w:val="restart"/>
            <w:vAlign w:val="center"/>
          </w:tcPr>
          <w:p>
            <w:pPr>
              <w:spacing w:line="240" w:lineRule="exact"/>
              <w:jc w:val="center"/>
              <w:rPr>
                <w:rFonts w:ascii="Times New Roman" w:hAnsi="Times New Roman" w:cs="Times New Roman"/>
                <w:b/>
                <w:sz w:val="18"/>
                <w:szCs w:val="21"/>
              </w:rPr>
            </w:pPr>
            <w:r>
              <w:rPr>
                <w:rFonts w:ascii="Times New Roman" w:hAnsi="Times New Roman" w:cs="Times New Roman"/>
                <w:b/>
                <w:sz w:val="18"/>
                <w:szCs w:val="21"/>
              </w:rPr>
              <w:t>总学时数</w:t>
            </w:r>
          </w:p>
        </w:tc>
        <w:tc>
          <w:tcPr>
            <w:tcW w:w="709" w:type="dxa"/>
            <w:vMerge w:val="restart"/>
            <w:vAlign w:val="center"/>
          </w:tcPr>
          <w:p>
            <w:pPr>
              <w:widowControl/>
              <w:spacing w:line="240" w:lineRule="atLeast"/>
              <w:jc w:val="center"/>
              <w:rPr>
                <w:rFonts w:ascii="Times New Roman" w:hAnsi="Times New Roman" w:cs="Times New Roman"/>
                <w:b/>
                <w:sz w:val="18"/>
                <w:szCs w:val="21"/>
              </w:rPr>
            </w:pPr>
            <w:r>
              <w:rPr>
                <w:rFonts w:ascii="Times New Roman" w:hAnsi="Times New Roman" w:cs="Times New Roman"/>
                <w:b/>
                <w:sz w:val="18"/>
                <w:szCs w:val="21"/>
              </w:rPr>
              <w:t>实践与实验学时数</w:t>
            </w:r>
          </w:p>
        </w:tc>
        <w:tc>
          <w:tcPr>
            <w:tcW w:w="548" w:type="dxa"/>
            <w:vMerge w:val="restart"/>
            <w:vAlign w:val="center"/>
          </w:tcPr>
          <w:p>
            <w:pPr>
              <w:spacing w:line="240" w:lineRule="exact"/>
              <w:jc w:val="center"/>
              <w:rPr>
                <w:rFonts w:ascii="Times New Roman" w:hAnsi="Times New Roman" w:cs="Times New Roman"/>
                <w:b/>
                <w:sz w:val="18"/>
                <w:szCs w:val="21"/>
              </w:rPr>
            </w:pPr>
            <w:r>
              <w:rPr>
                <w:rFonts w:ascii="Times New Roman" w:hAnsi="Times New Roman" w:cs="Times New Roman"/>
                <w:b/>
                <w:sz w:val="18"/>
                <w:szCs w:val="21"/>
              </w:rPr>
              <w:t>学</w:t>
            </w:r>
          </w:p>
          <w:p>
            <w:pPr>
              <w:spacing w:line="240" w:lineRule="exact"/>
              <w:jc w:val="center"/>
              <w:rPr>
                <w:rFonts w:ascii="Times New Roman" w:hAnsi="Times New Roman" w:cs="Times New Roman"/>
                <w:b/>
                <w:sz w:val="18"/>
                <w:szCs w:val="21"/>
              </w:rPr>
            </w:pPr>
            <w:r>
              <w:rPr>
                <w:rFonts w:ascii="Times New Roman" w:hAnsi="Times New Roman" w:cs="Times New Roman"/>
                <w:b/>
                <w:sz w:val="18"/>
                <w:szCs w:val="21"/>
              </w:rPr>
              <w:t>分</w:t>
            </w:r>
          </w:p>
          <w:p>
            <w:pPr>
              <w:spacing w:line="240" w:lineRule="exact"/>
              <w:jc w:val="center"/>
              <w:rPr>
                <w:rFonts w:ascii="Times New Roman" w:hAnsi="Times New Roman" w:cs="Times New Roman"/>
                <w:b/>
                <w:sz w:val="18"/>
                <w:szCs w:val="21"/>
              </w:rPr>
            </w:pPr>
            <w:r>
              <w:rPr>
                <w:rFonts w:ascii="Times New Roman" w:hAnsi="Times New Roman" w:cs="Times New Roman"/>
                <w:b/>
                <w:sz w:val="18"/>
                <w:szCs w:val="21"/>
              </w:rPr>
              <w:t>数</w:t>
            </w:r>
          </w:p>
        </w:tc>
        <w:tc>
          <w:tcPr>
            <w:tcW w:w="5021" w:type="dxa"/>
            <w:gridSpan w:val="8"/>
            <w:vAlign w:val="center"/>
          </w:tcPr>
          <w:p>
            <w:pPr>
              <w:widowControl/>
              <w:jc w:val="center"/>
              <w:rPr>
                <w:rFonts w:ascii="Times New Roman" w:hAnsi="Times New Roman" w:cs="Times New Roman"/>
                <w:b/>
                <w:sz w:val="18"/>
                <w:szCs w:val="21"/>
              </w:rPr>
            </w:pPr>
            <w:r>
              <w:rPr>
                <w:rFonts w:ascii="Times New Roman" w:hAnsi="Times New Roman" w:cs="Times New Roman"/>
                <w:b/>
                <w:sz w:val="18"/>
                <w:szCs w:val="21"/>
              </w:rPr>
              <w:t>各学期周学时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2" w:hRule="atLeast"/>
          <w:jc w:val="center"/>
        </w:trPr>
        <w:tc>
          <w:tcPr>
            <w:tcW w:w="950" w:type="dxa"/>
            <w:vMerge w:val="continue"/>
            <w:vAlign w:val="center"/>
          </w:tcPr>
          <w:p>
            <w:pPr>
              <w:jc w:val="center"/>
              <w:rPr>
                <w:rFonts w:ascii="Times New Roman" w:hAnsi="Times New Roman" w:cs="Times New Roman"/>
                <w:b/>
                <w:sz w:val="18"/>
                <w:szCs w:val="21"/>
              </w:rPr>
            </w:pPr>
          </w:p>
        </w:tc>
        <w:tc>
          <w:tcPr>
            <w:tcW w:w="1418" w:type="dxa"/>
            <w:vMerge w:val="continue"/>
            <w:vAlign w:val="center"/>
          </w:tcPr>
          <w:p>
            <w:pPr>
              <w:jc w:val="center"/>
              <w:rPr>
                <w:rFonts w:ascii="Times New Roman" w:hAnsi="Times New Roman" w:cs="Times New Roman"/>
                <w:b/>
                <w:sz w:val="18"/>
                <w:szCs w:val="21"/>
              </w:rPr>
            </w:pPr>
          </w:p>
        </w:tc>
        <w:tc>
          <w:tcPr>
            <w:tcW w:w="425" w:type="dxa"/>
            <w:vMerge w:val="continue"/>
            <w:vAlign w:val="center"/>
          </w:tcPr>
          <w:p>
            <w:pPr>
              <w:jc w:val="center"/>
              <w:rPr>
                <w:rFonts w:ascii="Times New Roman" w:hAnsi="Times New Roman" w:cs="Times New Roman"/>
                <w:b/>
                <w:sz w:val="18"/>
                <w:szCs w:val="21"/>
              </w:rPr>
            </w:pPr>
          </w:p>
        </w:tc>
        <w:tc>
          <w:tcPr>
            <w:tcW w:w="709" w:type="dxa"/>
            <w:vMerge w:val="continue"/>
            <w:vAlign w:val="center"/>
          </w:tcPr>
          <w:p>
            <w:pPr>
              <w:jc w:val="center"/>
              <w:rPr>
                <w:rFonts w:ascii="Times New Roman" w:hAnsi="Times New Roman" w:cs="Times New Roman"/>
                <w:b/>
                <w:sz w:val="18"/>
                <w:szCs w:val="21"/>
              </w:rPr>
            </w:pPr>
          </w:p>
        </w:tc>
        <w:tc>
          <w:tcPr>
            <w:tcW w:w="548" w:type="dxa"/>
            <w:vMerge w:val="continue"/>
            <w:vAlign w:val="center"/>
          </w:tcPr>
          <w:p>
            <w:pPr>
              <w:jc w:val="center"/>
              <w:rPr>
                <w:rFonts w:ascii="Times New Roman" w:hAnsi="Times New Roman" w:cs="Times New Roman"/>
                <w:b/>
                <w:sz w:val="18"/>
                <w:szCs w:val="21"/>
              </w:rPr>
            </w:pPr>
          </w:p>
        </w:tc>
        <w:tc>
          <w:tcPr>
            <w:tcW w:w="656" w:type="dxa"/>
            <w:vAlign w:val="center"/>
          </w:tcPr>
          <w:p>
            <w:pPr>
              <w:jc w:val="center"/>
              <w:rPr>
                <w:rFonts w:ascii="Times New Roman" w:hAnsi="Times New Roman" w:cs="Times New Roman"/>
                <w:b/>
                <w:sz w:val="18"/>
                <w:szCs w:val="21"/>
              </w:rPr>
            </w:pPr>
            <w:r>
              <w:rPr>
                <w:rFonts w:ascii="Times New Roman" w:hAnsi="Times New Roman" w:cs="Times New Roman"/>
                <w:b/>
                <w:sz w:val="18"/>
                <w:szCs w:val="21"/>
              </w:rPr>
              <w:t>一</w:t>
            </w:r>
          </w:p>
        </w:tc>
        <w:tc>
          <w:tcPr>
            <w:tcW w:w="656" w:type="dxa"/>
            <w:vAlign w:val="center"/>
          </w:tcPr>
          <w:p>
            <w:pPr>
              <w:jc w:val="center"/>
              <w:rPr>
                <w:rFonts w:ascii="Times New Roman" w:hAnsi="Times New Roman" w:cs="Times New Roman"/>
                <w:b/>
                <w:sz w:val="18"/>
                <w:szCs w:val="21"/>
              </w:rPr>
            </w:pPr>
            <w:r>
              <w:rPr>
                <w:rFonts w:ascii="Times New Roman" w:hAnsi="Times New Roman" w:cs="Times New Roman"/>
                <w:b/>
                <w:sz w:val="18"/>
                <w:szCs w:val="21"/>
              </w:rPr>
              <w:t>二</w:t>
            </w:r>
          </w:p>
        </w:tc>
        <w:tc>
          <w:tcPr>
            <w:tcW w:w="658" w:type="dxa"/>
            <w:vAlign w:val="center"/>
          </w:tcPr>
          <w:p>
            <w:pPr>
              <w:jc w:val="center"/>
              <w:rPr>
                <w:rFonts w:ascii="Times New Roman" w:hAnsi="Times New Roman" w:cs="Times New Roman"/>
                <w:b/>
                <w:sz w:val="18"/>
                <w:szCs w:val="21"/>
              </w:rPr>
            </w:pPr>
            <w:r>
              <w:rPr>
                <w:rFonts w:ascii="Times New Roman" w:hAnsi="Times New Roman" w:cs="Times New Roman"/>
                <w:b/>
                <w:sz w:val="18"/>
                <w:szCs w:val="21"/>
              </w:rPr>
              <w:t>三</w:t>
            </w:r>
          </w:p>
        </w:tc>
        <w:tc>
          <w:tcPr>
            <w:tcW w:w="656" w:type="dxa"/>
            <w:vAlign w:val="center"/>
          </w:tcPr>
          <w:p>
            <w:pPr>
              <w:jc w:val="center"/>
              <w:rPr>
                <w:rFonts w:ascii="Times New Roman" w:hAnsi="Times New Roman" w:cs="Times New Roman"/>
                <w:b/>
                <w:sz w:val="18"/>
                <w:szCs w:val="21"/>
              </w:rPr>
            </w:pPr>
            <w:r>
              <w:rPr>
                <w:rFonts w:ascii="Times New Roman" w:hAnsi="Times New Roman" w:cs="Times New Roman"/>
                <w:b/>
                <w:sz w:val="18"/>
                <w:szCs w:val="21"/>
              </w:rPr>
              <w:t>四</w:t>
            </w:r>
          </w:p>
        </w:tc>
        <w:tc>
          <w:tcPr>
            <w:tcW w:w="622" w:type="dxa"/>
            <w:vAlign w:val="center"/>
          </w:tcPr>
          <w:p>
            <w:pPr>
              <w:jc w:val="center"/>
              <w:rPr>
                <w:rFonts w:ascii="Times New Roman" w:hAnsi="Times New Roman" w:cs="Times New Roman"/>
                <w:b/>
                <w:sz w:val="18"/>
                <w:szCs w:val="21"/>
              </w:rPr>
            </w:pPr>
            <w:r>
              <w:rPr>
                <w:rFonts w:ascii="Times New Roman" w:hAnsi="Times New Roman" w:cs="Times New Roman"/>
                <w:b/>
                <w:sz w:val="18"/>
                <w:szCs w:val="21"/>
              </w:rPr>
              <w:t>五</w:t>
            </w:r>
          </w:p>
        </w:tc>
        <w:tc>
          <w:tcPr>
            <w:tcW w:w="618" w:type="dxa"/>
            <w:vAlign w:val="center"/>
          </w:tcPr>
          <w:p>
            <w:pPr>
              <w:jc w:val="center"/>
              <w:rPr>
                <w:rFonts w:ascii="Times New Roman" w:hAnsi="Times New Roman" w:cs="Times New Roman"/>
                <w:b/>
                <w:sz w:val="18"/>
                <w:szCs w:val="21"/>
              </w:rPr>
            </w:pPr>
            <w:r>
              <w:rPr>
                <w:rFonts w:ascii="Times New Roman" w:hAnsi="Times New Roman" w:cs="Times New Roman"/>
                <w:b/>
                <w:sz w:val="18"/>
                <w:szCs w:val="21"/>
              </w:rPr>
              <w:t>六</w:t>
            </w:r>
          </w:p>
        </w:tc>
        <w:tc>
          <w:tcPr>
            <w:tcW w:w="600" w:type="dxa"/>
            <w:vAlign w:val="center"/>
          </w:tcPr>
          <w:p>
            <w:pPr>
              <w:jc w:val="center"/>
              <w:rPr>
                <w:rFonts w:ascii="Times New Roman" w:hAnsi="Times New Roman" w:cs="Times New Roman"/>
                <w:b/>
                <w:sz w:val="18"/>
                <w:szCs w:val="21"/>
              </w:rPr>
            </w:pPr>
            <w:r>
              <w:rPr>
                <w:rFonts w:ascii="Times New Roman" w:hAnsi="Times New Roman" w:cs="Times New Roman"/>
                <w:b/>
                <w:sz w:val="18"/>
                <w:szCs w:val="21"/>
              </w:rPr>
              <w:t>七</w:t>
            </w:r>
          </w:p>
        </w:tc>
        <w:tc>
          <w:tcPr>
            <w:tcW w:w="555" w:type="dxa"/>
            <w:vAlign w:val="center"/>
          </w:tcPr>
          <w:p>
            <w:pPr>
              <w:jc w:val="center"/>
              <w:rPr>
                <w:rFonts w:ascii="Times New Roman" w:hAnsi="Times New Roman" w:cs="Times New Roman"/>
                <w:b/>
                <w:sz w:val="18"/>
                <w:szCs w:val="21"/>
              </w:rPr>
            </w:pPr>
            <w:r>
              <w:rPr>
                <w:rFonts w:ascii="Times New Roman" w:hAnsi="Times New Roman" w:cs="Times New Roman"/>
                <w:b/>
                <w:sz w:val="18"/>
                <w:szCs w:val="21"/>
              </w:rPr>
              <w:t>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7" w:hRule="atLeast"/>
          <w:jc w:val="center"/>
        </w:trPr>
        <w:tc>
          <w:tcPr>
            <w:tcW w:w="950" w:type="dxa"/>
            <w:vAlign w:val="center"/>
          </w:tcPr>
          <w:p>
            <w:pPr>
              <w:widowControl/>
              <w:spacing w:line="240" w:lineRule="exact"/>
              <w:jc w:val="center"/>
              <w:rPr>
                <w:rFonts w:ascii="Times New Roman" w:hAnsi="Times New Roman" w:cs="Times New Roman"/>
                <w:sz w:val="16"/>
                <w:szCs w:val="18"/>
              </w:rPr>
            </w:pPr>
            <w:r>
              <w:rPr>
                <w:rFonts w:ascii="Times New Roman" w:hAnsi="Times New Roman" w:cs="Times New Roman"/>
                <w:sz w:val="16"/>
                <w:szCs w:val="18"/>
              </w:rPr>
              <w:t>7I121-4#</w:t>
            </w:r>
          </w:p>
        </w:tc>
        <w:tc>
          <w:tcPr>
            <w:tcW w:w="1418" w:type="dxa"/>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综合商务英语 Comprehensive Business English</w:t>
            </w:r>
          </w:p>
        </w:tc>
        <w:tc>
          <w:tcPr>
            <w:tcW w:w="425" w:type="dxa"/>
            <w:vAlign w:val="center"/>
          </w:tcPr>
          <w:p>
            <w:pPr>
              <w:widowControl/>
              <w:spacing w:line="240" w:lineRule="exact"/>
              <w:jc w:val="center"/>
              <w:rPr>
                <w:rFonts w:ascii="Times New Roman" w:hAnsi="Times New Roman" w:cs="Times New Roman"/>
                <w:sz w:val="16"/>
                <w:szCs w:val="18"/>
              </w:rPr>
            </w:pPr>
            <w:r>
              <w:rPr>
                <w:rFonts w:ascii="Times New Roman" w:hAnsi="Times New Roman" w:cs="Times New Roman"/>
                <w:sz w:val="13"/>
                <w:szCs w:val="18"/>
              </w:rPr>
              <w:t>320</w:t>
            </w:r>
          </w:p>
        </w:tc>
        <w:tc>
          <w:tcPr>
            <w:tcW w:w="709" w:type="dxa"/>
            <w:vAlign w:val="center"/>
          </w:tcPr>
          <w:p>
            <w:pPr>
              <w:widowControl/>
              <w:spacing w:line="240" w:lineRule="exact"/>
              <w:jc w:val="center"/>
              <w:rPr>
                <w:rFonts w:ascii="Times New Roman" w:hAnsi="Times New Roman" w:cs="Times New Roman"/>
                <w:sz w:val="16"/>
                <w:szCs w:val="18"/>
              </w:rPr>
            </w:pPr>
          </w:p>
        </w:tc>
        <w:tc>
          <w:tcPr>
            <w:tcW w:w="548" w:type="dxa"/>
            <w:vAlign w:val="center"/>
          </w:tcPr>
          <w:p>
            <w:pPr>
              <w:widowControl/>
              <w:spacing w:line="240" w:lineRule="exact"/>
              <w:jc w:val="center"/>
              <w:rPr>
                <w:rFonts w:ascii="Times New Roman" w:hAnsi="Times New Roman" w:cs="Times New Roman"/>
                <w:sz w:val="16"/>
                <w:szCs w:val="18"/>
              </w:rPr>
            </w:pPr>
            <w:r>
              <w:rPr>
                <w:rFonts w:ascii="Times New Roman" w:hAnsi="Times New Roman" w:cs="Times New Roman"/>
                <w:sz w:val="16"/>
                <w:szCs w:val="18"/>
              </w:rPr>
              <w:t>20.0</w:t>
            </w:r>
          </w:p>
        </w:tc>
        <w:tc>
          <w:tcPr>
            <w:tcW w:w="656" w:type="dxa"/>
            <w:vAlign w:val="center"/>
          </w:tcPr>
          <w:p>
            <w:pPr>
              <w:widowControl/>
              <w:spacing w:line="240" w:lineRule="exact"/>
              <w:jc w:val="center"/>
              <w:rPr>
                <w:rFonts w:ascii="Times New Roman" w:hAnsi="Times New Roman" w:cs="Times New Roman"/>
                <w:sz w:val="16"/>
                <w:szCs w:val="18"/>
              </w:rPr>
            </w:pPr>
            <w:r>
              <w:rPr>
                <w:rFonts w:ascii="Times New Roman" w:hAnsi="Times New Roman" w:cs="Times New Roman"/>
                <w:sz w:val="16"/>
                <w:szCs w:val="18"/>
              </w:rPr>
              <w:t>4*/64</w:t>
            </w:r>
          </w:p>
          <w:p>
            <w:pPr>
              <w:widowControl/>
              <w:spacing w:line="240" w:lineRule="exact"/>
              <w:jc w:val="center"/>
              <w:rPr>
                <w:rFonts w:ascii="Times New Roman" w:hAnsi="Times New Roman" w:cs="Times New Roman"/>
                <w:sz w:val="16"/>
                <w:szCs w:val="18"/>
              </w:rPr>
            </w:pPr>
            <w:r>
              <w:rPr>
                <w:rFonts w:ascii="Times New Roman" w:hAnsi="Times New Roman" w:cs="Times New Roman"/>
                <w:sz w:val="16"/>
                <w:szCs w:val="18"/>
              </w:rPr>
              <w:t>4.0</w:t>
            </w:r>
          </w:p>
        </w:tc>
        <w:tc>
          <w:tcPr>
            <w:tcW w:w="656" w:type="dxa"/>
            <w:vAlign w:val="center"/>
          </w:tcPr>
          <w:p>
            <w:pPr>
              <w:widowControl/>
              <w:spacing w:line="240" w:lineRule="exact"/>
              <w:jc w:val="center"/>
              <w:rPr>
                <w:rFonts w:ascii="Times New Roman" w:hAnsi="Times New Roman" w:cs="Times New Roman"/>
                <w:sz w:val="16"/>
                <w:szCs w:val="18"/>
              </w:rPr>
            </w:pPr>
            <w:r>
              <w:rPr>
                <w:rFonts w:ascii="Times New Roman" w:hAnsi="Times New Roman" w:cs="Times New Roman"/>
                <w:sz w:val="16"/>
                <w:szCs w:val="18"/>
              </w:rPr>
              <w:t>6*/96</w:t>
            </w:r>
          </w:p>
          <w:p>
            <w:pPr>
              <w:widowControl/>
              <w:spacing w:line="240" w:lineRule="exact"/>
              <w:jc w:val="center"/>
              <w:rPr>
                <w:rFonts w:ascii="Times New Roman" w:hAnsi="Times New Roman" w:cs="Times New Roman"/>
                <w:sz w:val="16"/>
                <w:szCs w:val="18"/>
              </w:rPr>
            </w:pPr>
            <w:r>
              <w:rPr>
                <w:rFonts w:ascii="Times New Roman" w:hAnsi="Times New Roman" w:cs="Times New Roman"/>
                <w:sz w:val="16"/>
                <w:szCs w:val="18"/>
              </w:rPr>
              <w:t>6.0</w:t>
            </w:r>
          </w:p>
        </w:tc>
        <w:tc>
          <w:tcPr>
            <w:tcW w:w="658" w:type="dxa"/>
            <w:vAlign w:val="center"/>
          </w:tcPr>
          <w:p>
            <w:pPr>
              <w:widowControl/>
              <w:spacing w:line="240" w:lineRule="exact"/>
              <w:jc w:val="center"/>
              <w:rPr>
                <w:rFonts w:ascii="Times New Roman" w:hAnsi="Times New Roman" w:cs="Times New Roman"/>
                <w:sz w:val="16"/>
                <w:szCs w:val="18"/>
              </w:rPr>
            </w:pPr>
            <w:r>
              <w:rPr>
                <w:rFonts w:ascii="Times New Roman" w:hAnsi="Times New Roman" w:cs="Times New Roman"/>
                <w:sz w:val="16"/>
                <w:szCs w:val="18"/>
              </w:rPr>
              <w:t>6*/96</w:t>
            </w:r>
          </w:p>
          <w:p>
            <w:pPr>
              <w:widowControl/>
              <w:spacing w:line="240" w:lineRule="exact"/>
              <w:jc w:val="center"/>
              <w:rPr>
                <w:rFonts w:ascii="Times New Roman" w:hAnsi="Times New Roman" w:cs="Times New Roman"/>
                <w:sz w:val="16"/>
                <w:szCs w:val="18"/>
              </w:rPr>
            </w:pPr>
            <w:r>
              <w:rPr>
                <w:rFonts w:ascii="Times New Roman" w:hAnsi="Times New Roman" w:cs="Times New Roman"/>
                <w:sz w:val="16"/>
                <w:szCs w:val="18"/>
              </w:rPr>
              <w:t>6.0</w:t>
            </w:r>
          </w:p>
        </w:tc>
        <w:tc>
          <w:tcPr>
            <w:tcW w:w="656" w:type="dxa"/>
            <w:vAlign w:val="center"/>
          </w:tcPr>
          <w:p>
            <w:pPr>
              <w:widowControl/>
              <w:spacing w:line="240" w:lineRule="exact"/>
              <w:jc w:val="center"/>
              <w:rPr>
                <w:rFonts w:ascii="Times New Roman" w:hAnsi="Times New Roman" w:cs="Times New Roman"/>
                <w:sz w:val="16"/>
                <w:szCs w:val="18"/>
              </w:rPr>
            </w:pPr>
            <w:r>
              <w:rPr>
                <w:rFonts w:ascii="Times New Roman" w:hAnsi="Times New Roman" w:cs="Times New Roman"/>
                <w:sz w:val="16"/>
                <w:szCs w:val="18"/>
              </w:rPr>
              <w:t>4*/64</w:t>
            </w:r>
          </w:p>
          <w:p>
            <w:pPr>
              <w:widowControl/>
              <w:spacing w:line="240" w:lineRule="exact"/>
              <w:jc w:val="center"/>
              <w:rPr>
                <w:rFonts w:ascii="Times New Roman" w:hAnsi="Times New Roman" w:cs="Times New Roman"/>
                <w:sz w:val="16"/>
                <w:szCs w:val="18"/>
              </w:rPr>
            </w:pPr>
            <w:r>
              <w:rPr>
                <w:rFonts w:ascii="Times New Roman" w:hAnsi="Times New Roman" w:cs="Times New Roman"/>
                <w:sz w:val="16"/>
                <w:szCs w:val="18"/>
              </w:rPr>
              <w:t>4.0</w:t>
            </w:r>
          </w:p>
        </w:tc>
        <w:tc>
          <w:tcPr>
            <w:tcW w:w="622" w:type="dxa"/>
            <w:vAlign w:val="center"/>
          </w:tcPr>
          <w:p>
            <w:pPr>
              <w:spacing w:line="240" w:lineRule="exact"/>
              <w:jc w:val="center"/>
              <w:rPr>
                <w:rFonts w:ascii="Times New Roman" w:hAnsi="Times New Roman" w:cs="Times New Roman"/>
                <w:sz w:val="16"/>
                <w:szCs w:val="18"/>
              </w:rPr>
            </w:pPr>
          </w:p>
        </w:tc>
        <w:tc>
          <w:tcPr>
            <w:tcW w:w="618" w:type="dxa"/>
            <w:vAlign w:val="center"/>
          </w:tcPr>
          <w:p>
            <w:pPr>
              <w:widowControl/>
              <w:spacing w:line="240" w:lineRule="exact"/>
              <w:jc w:val="center"/>
              <w:rPr>
                <w:rFonts w:ascii="Times New Roman" w:hAnsi="Times New Roman" w:cs="Times New Roman"/>
                <w:sz w:val="16"/>
                <w:szCs w:val="18"/>
              </w:rPr>
            </w:pPr>
          </w:p>
        </w:tc>
        <w:tc>
          <w:tcPr>
            <w:tcW w:w="600" w:type="dxa"/>
            <w:vAlign w:val="center"/>
          </w:tcPr>
          <w:p>
            <w:pPr>
              <w:widowControl/>
              <w:spacing w:line="240" w:lineRule="exact"/>
              <w:jc w:val="center"/>
              <w:rPr>
                <w:rFonts w:ascii="Times New Roman" w:hAnsi="Times New Roman" w:cs="Times New Roman"/>
                <w:sz w:val="16"/>
                <w:szCs w:val="18"/>
              </w:rPr>
            </w:pPr>
          </w:p>
        </w:tc>
        <w:tc>
          <w:tcPr>
            <w:tcW w:w="555" w:type="dxa"/>
          </w:tcPr>
          <w:p>
            <w:pPr>
              <w:widowControl/>
              <w:spacing w:line="240" w:lineRule="exact"/>
              <w:jc w:val="center"/>
              <w:rPr>
                <w:rFonts w:ascii="Times New Roman" w:hAnsi="Times New Roman" w:cs="Times New Roman"/>
                <w:sz w:val="16"/>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7" w:hRule="atLeast"/>
          <w:jc w:val="center"/>
        </w:trPr>
        <w:tc>
          <w:tcPr>
            <w:tcW w:w="950" w:type="dxa"/>
            <w:vAlign w:val="center"/>
          </w:tcPr>
          <w:p>
            <w:pPr>
              <w:widowControl/>
              <w:spacing w:line="240" w:lineRule="exact"/>
              <w:jc w:val="center"/>
              <w:rPr>
                <w:rFonts w:ascii="Times New Roman" w:hAnsi="Times New Roman" w:cs="Times New Roman"/>
                <w:sz w:val="16"/>
                <w:szCs w:val="18"/>
              </w:rPr>
            </w:pPr>
            <w:r>
              <w:rPr>
                <w:rFonts w:ascii="Times New Roman" w:hAnsi="Times New Roman" w:cs="Times New Roman"/>
                <w:sz w:val="16"/>
                <w:szCs w:val="18"/>
              </w:rPr>
              <w:t>76310041</w:t>
            </w:r>
          </w:p>
        </w:tc>
        <w:tc>
          <w:tcPr>
            <w:tcW w:w="1418" w:type="dxa"/>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英语语法 English Grammar</w:t>
            </w:r>
          </w:p>
        </w:tc>
        <w:tc>
          <w:tcPr>
            <w:tcW w:w="425" w:type="dxa"/>
            <w:vAlign w:val="center"/>
          </w:tcPr>
          <w:p>
            <w:pPr>
              <w:widowControl/>
              <w:spacing w:line="240" w:lineRule="exact"/>
              <w:jc w:val="center"/>
              <w:rPr>
                <w:rFonts w:ascii="Times New Roman" w:hAnsi="Times New Roman" w:cs="Times New Roman"/>
                <w:sz w:val="16"/>
                <w:szCs w:val="18"/>
              </w:rPr>
            </w:pPr>
            <w:r>
              <w:rPr>
                <w:rFonts w:ascii="Times New Roman" w:hAnsi="Times New Roman" w:cs="Times New Roman"/>
                <w:sz w:val="16"/>
                <w:szCs w:val="18"/>
              </w:rPr>
              <w:t>32</w:t>
            </w:r>
          </w:p>
        </w:tc>
        <w:tc>
          <w:tcPr>
            <w:tcW w:w="709" w:type="dxa"/>
            <w:vAlign w:val="center"/>
          </w:tcPr>
          <w:p>
            <w:pPr>
              <w:widowControl/>
              <w:spacing w:line="240" w:lineRule="exact"/>
              <w:jc w:val="center"/>
              <w:rPr>
                <w:rFonts w:ascii="Times New Roman" w:hAnsi="Times New Roman" w:cs="Times New Roman"/>
                <w:sz w:val="16"/>
                <w:szCs w:val="18"/>
              </w:rPr>
            </w:pPr>
          </w:p>
        </w:tc>
        <w:tc>
          <w:tcPr>
            <w:tcW w:w="548" w:type="dxa"/>
            <w:vAlign w:val="center"/>
          </w:tcPr>
          <w:p>
            <w:pPr>
              <w:widowControl/>
              <w:spacing w:line="240" w:lineRule="exact"/>
              <w:jc w:val="center"/>
              <w:rPr>
                <w:rFonts w:ascii="Times New Roman" w:hAnsi="Times New Roman" w:cs="Times New Roman"/>
                <w:sz w:val="16"/>
                <w:szCs w:val="18"/>
              </w:rPr>
            </w:pPr>
            <w:r>
              <w:rPr>
                <w:rFonts w:ascii="Times New Roman" w:hAnsi="Times New Roman" w:cs="Times New Roman"/>
                <w:sz w:val="16"/>
                <w:szCs w:val="18"/>
              </w:rPr>
              <w:t>2.0</w:t>
            </w:r>
          </w:p>
        </w:tc>
        <w:tc>
          <w:tcPr>
            <w:tcW w:w="656" w:type="dxa"/>
            <w:vAlign w:val="center"/>
          </w:tcPr>
          <w:p>
            <w:pPr>
              <w:widowControl/>
              <w:spacing w:line="240" w:lineRule="exact"/>
              <w:jc w:val="center"/>
              <w:rPr>
                <w:rFonts w:ascii="Times New Roman" w:hAnsi="Times New Roman" w:cs="Times New Roman"/>
                <w:sz w:val="16"/>
                <w:szCs w:val="18"/>
              </w:rPr>
            </w:pPr>
            <w:r>
              <w:rPr>
                <w:rFonts w:ascii="Times New Roman" w:hAnsi="Times New Roman" w:cs="Times New Roman"/>
                <w:sz w:val="16"/>
                <w:szCs w:val="18"/>
              </w:rPr>
              <w:t>2</w:t>
            </w:r>
          </w:p>
        </w:tc>
        <w:tc>
          <w:tcPr>
            <w:tcW w:w="656" w:type="dxa"/>
            <w:vAlign w:val="center"/>
          </w:tcPr>
          <w:p>
            <w:pPr>
              <w:widowControl/>
              <w:spacing w:line="240" w:lineRule="exact"/>
              <w:jc w:val="center"/>
              <w:rPr>
                <w:rFonts w:ascii="Times New Roman" w:hAnsi="Times New Roman" w:cs="Times New Roman"/>
                <w:sz w:val="16"/>
                <w:szCs w:val="18"/>
              </w:rPr>
            </w:pPr>
          </w:p>
        </w:tc>
        <w:tc>
          <w:tcPr>
            <w:tcW w:w="658" w:type="dxa"/>
            <w:vAlign w:val="center"/>
          </w:tcPr>
          <w:p>
            <w:pPr>
              <w:widowControl/>
              <w:spacing w:line="240" w:lineRule="exact"/>
              <w:jc w:val="center"/>
              <w:rPr>
                <w:rFonts w:ascii="Times New Roman" w:hAnsi="Times New Roman" w:cs="Times New Roman"/>
                <w:sz w:val="16"/>
                <w:szCs w:val="18"/>
              </w:rPr>
            </w:pPr>
          </w:p>
        </w:tc>
        <w:tc>
          <w:tcPr>
            <w:tcW w:w="656" w:type="dxa"/>
            <w:vAlign w:val="center"/>
          </w:tcPr>
          <w:p>
            <w:pPr>
              <w:widowControl/>
              <w:spacing w:line="240" w:lineRule="exact"/>
              <w:jc w:val="center"/>
              <w:rPr>
                <w:rFonts w:ascii="Times New Roman" w:hAnsi="Times New Roman" w:cs="Times New Roman"/>
                <w:sz w:val="16"/>
                <w:szCs w:val="18"/>
              </w:rPr>
            </w:pPr>
          </w:p>
        </w:tc>
        <w:tc>
          <w:tcPr>
            <w:tcW w:w="622" w:type="dxa"/>
            <w:vAlign w:val="center"/>
          </w:tcPr>
          <w:p>
            <w:pPr>
              <w:widowControl/>
              <w:spacing w:line="240" w:lineRule="exact"/>
              <w:jc w:val="center"/>
              <w:rPr>
                <w:rFonts w:ascii="Times New Roman" w:hAnsi="Times New Roman" w:cs="Times New Roman"/>
                <w:sz w:val="16"/>
                <w:szCs w:val="18"/>
              </w:rPr>
            </w:pPr>
          </w:p>
        </w:tc>
        <w:tc>
          <w:tcPr>
            <w:tcW w:w="618" w:type="dxa"/>
            <w:vAlign w:val="center"/>
          </w:tcPr>
          <w:p>
            <w:pPr>
              <w:widowControl/>
              <w:spacing w:line="240" w:lineRule="exact"/>
              <w:jc w:val="center"/>
              <w:rPr>
                <w:rFonts w:ascii="Times New Roman" w:hAnsi="Times New Roman" w:cs="Times New Roman"/>
                <w:sz w:val="16"/>
                <w:szCs w:val="18"/>
              </w:rPr>
            </w:pPr>
          </w:p>
        </w:tc>
        <w:tc>
          <w:tcPr>
            <w:tcW w:w="600" w:type="dxa"/>
            <w:vAlign w:val="center"/>
          </w:tcPr>
          <w:p>
            <w:pPr>
              <w:widowControl/>
              <w:spacing w:line="240" w:lineRule="exact"/>
              <w:jc w:val="center"/>
              <w:rPr>
                <w:rFonts w:ascii="Times New Roman" w:hAnsi="Times New Roman" w:cs="Times New Roman"/>
                <w:sz w:val="16"/>
                <w:szCs w:val="18"/>
              </w:rPr>
            </w:pPr>
          </w:p>
        </w:tc>
        <w:tc>
          <w:tcPr>
            <w:tcW w:w="555" w:type="dxa"/>
          </w:tcPr>
          <w:p>
            <w:pPr>
              <w:widowControl/>
              <w:spacing w:line="240" w:lineRule="exact"/>
              <w:jc w:val="center"/>
              <w:rPr>
                <w:rFonts w:ascii="Times New Roman" w:hAnsi="Times New Roman" w:cs="Times New Roman"/>
                <w:sz w:val="16"/>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7" w:hRule="atLeast"/>
          <w:jc w:val="center"/>
        </w:trPr>
        <w:tc>
          <w:tcPr>
            <w:tcW w:w="950" w:type="dxa"/>
            <w:vAlign w:val="center"/>
          </w:tcPr>
          <w:p>
            <w:pPr>
              <w:widowControl/>
              <w:spacing w:line="240" w:lineRule="exact"/>
              <w:jc w:val="center"/>
              <w:rPr>
                <w:rFonts w:ascii="Times New Roman" w:hAnsi="Times New Roman" w:cs="Times New Roman"/>
                <w:sz w:val="16"/>
                <w:szCs w:val="18"/>
              </w:rPr>
            </w:pPr>
            <w:r>
              <w:rPr>
                <w:rFonts w:ascii="Times New Roman" w:hAnsi="Times New Roman" w:cs="Times New Roman"/>
                <w:sz w:val="16"/>
                <w:szCs w:val="18"/>
              </w:rPr>
              <w:t>7I111-4#</w:t>
            </w:r>
          </w:p>
        </w:tc>
        <w:tc>
          <w:tcPr>
            <w:tcW w:w="1418" w:type="dxa"/>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商务英语读写 Business English Reading &amp; Writing</w:t>
            </w:r>
          </w:p>
        </w:tc>
        <w:tc>
          <w:tcPr>
            <w:tcW w:w="425" w:type="dxa"/>
            <w:vAlign w:val="center"/>
          </w:tcPr>
          <w:p>
            <w:pPr>
              <w:widowControl/>
              <w:spacing w:line="240" w:lineRule="exact"/>
              <w:jc w:val="center"/>
              <w:rPr>
                <w:rFonts w:ascii="Times New Roman" w:hAnsi="Times New Roman" w:cs="Times New Roman"/>
                <w:sz w:val="16"/>
                <w:szCs w:val="18"/>
              </w:rPr>
            </w:pPr>
            <w:r>
              <w:rPr>
                <w:rFonts w:ascii="Times New Roman" w:hAnsi="Times New Roman" w:cs="Times New Roman"/>
                <w:sz w:val="13"/>
                <w:szCs w:val="18"/>
              </w:rPr>
              <w:t>128</w:t>
            </w:r>
          </w:p>
        </w:tc>
        <w:tc>
          <w:tcPr>
            <w:tcW w:w="709" w:type="dxa"/>
            <w:vAlign w:val="center"/>
          </w:tcPr>
          <w:p>
            <w:pPr>
              <w:widowControl/>
              <w:spacing w:line="240" w:lineRule="exact"/>
              <w:jc w:val="center"/>
              <w:rPr>
                <w:rFonts w:ascii="Times New Roman" w:hAnsi="Times New Roman" w:cs="Times New Roman"/>
                <w:sz w:val="16"/>
                <w:szCs w:val="18"/>
              </w:rPr>
            </w:pPr>
            <w:r>
              <w:rPr>
                <w:rFonts w:ascii="Times New Roman" w:hAnsi="Times New Roman" w:cs="Times New Roman"/>
                <w:sz w:val="16"/>
                <w:szCs w:val="18"/>
              </w:rPr>
              <w:t>32</w:t>
            </w:r>
          </w:p>
        </w:tc>
        <w:tc>
          <w:tcPr>
            <w:tcW w:w="548" w:type="dxa"/>
            <w:vAlign w:val="center"/>
          </w:tcPr>
          <w:p>
            <w:pPr>
              <w:widowControl/>
              <w:spacing w:line="240" w:lineRule="exact"/>
              <w:jc w:val="center"/>
              <w:rPr>
                <w:rFonts w:ascii="Times New Roman" w:hAnsi="Times New Roman" w:cs="Times New Roman"/>
                <w:sz w:val="16"/>
                <w:szCs w:val="18"/>
              </w:rPr>
            </w:pPr>
            <w:r>
              <w:rPr>
                <w:rFonts w:ascii="Times New Roman" w:hAnsi="Times New Roman" w:cs="Times New Roman"/>
                <w:sz w:val="16"/>
                <w:szCs w:val="18"/>
              </w:rPr>
              <w:t>8.0</w:t>
            </w:r>
          </w:p>
        </w:tc>
        <w:tc>
          <w:tcPr>
            <w:tcW w:w="656" w:type="dxa"/>
            <w:vAlign w:val="center"/>
          </w:tcPr>
          <w:p>
            <w:pPr>
              <w:widowControl/>
              <w:spacing w:line="240" w:lineRule="exact"/>
              <w:jc w:val="center"/>
              <w:rPr>
                <w:rFonts w:ascii="Times New Roman" w:hAnsi="Times New Roman" w:cs="Times New Roman"/>
                <w:sz w:val="16"/>
                <w:szCs w:val="18"/>
              </w:rPr>
            </w:pPr>
            <w:r>
              <w:rPr>
                <w:rFonts w:ascii="Times New Roman" w:hAnsi="Times New Roman" w:cs="Times New Roman"/>
                <w:sz w:val="16"/>
                <w:szCs w:val="18"/>
              </w:rPr>
              <w:t>2*/32</w:t>
            </w:r>
          </w:p>
          <w:p>
            <w:pPr>
              <w:widowControl/>
              <w:spacing w:line="240" w:lineRule="exact"/>
              <w:jc w:val="center"/>
              <w:rPr>
                <w:rFonts w:ascii="Times New Roman" w:hAnsi="Times New Roman" w:cs="Times New Roman"/>
                <w:sz w:val="16"/>
                <w:szCs w:val="18"/>
              </w:rPr>
            </w:pPr>
            <w:r>
              <w:rPr>
                <w:rFonts w:ascii="Times New Roman" w:hAnsi="Times New Roman" w:cs="Times New Roman"/>
                <w:sz w:val="16"/>
                <w:szCs w:val="18"/>
              </w:rPr>
              <w:t>2.0</w:t>
            </w:r>
          </w:p>
        </w:tc>
        <w:tc>
          <w:tcPr>
            <w:tcW w:w="656" w:type="dxa"/>
            <w:vAlign w:val="center"/>
          </w:tcPr>
          <w:p>
            <w:pPr>
              <w:widowControl/>
              <w:spacing w:line="240" w:lineRule="exact"/>
              <w:jc w:val="center"/>
              <w:rPr>
                <w:rFonts w:ascii="Times New Roman" w:hAnsi="Times New Roman" w:cs="Times New Roman"/>
                <w:sz w:val="16"/>
                <w:szCs w:val="18"/>
              </w:rPr>
            </w:pPr>
            <w:r>
              <w:rPr>
                <w:rFonts w:ascii="Times New Roman" w:hAnsi="Times New Roman" w:cs="Times New Roman"/>
                <w:sz w:val="16"/>
                <w:szCs w:val="18"/>
              </w:rPr>
              <w:t>2*/32</w:t>
            </w:r>
          </w:p>
          <w:p>
            <w:pPr>
              <w:widowControl/>
              <w:spacing w:line="240" w:lineRule="exact"/>
              <w:jc w:val="center"/>
              <w:rPr>
                <w:rFonts w:ascii="Times New Roman" w:hAnsi="Times New Roman" w:cs="Times New Roman"/>
                <w:sz w:val="16"/>
                <w:szCs w:val="18"/>
              </w:rPr>
            </w:pPr>
            <w:r>
              <w:rPr>
                <w:rFonts w:ascii="Times New Roman" w:hAnsi="Times New Roman" w:cs="Times New Roman"/>
                <w:sz w:val="16"/>
                <w:szCs w:val="18"/>
              </w:rPr>
              <w:t>2.0</w:t>
            </w:r>
          </w:p>
        </w:tc>
        <w:tc>
          <w:tcPr>
            <w:tcW w:w="658" w:type="dxa"/>
            <w:vAlign w:val="center"/>
          </w:tcPr>
          <w:p>
            <w:pPr>
              <w:widowControl/>
              <w:spacing w:line="240" w:lineRule="exact"/>
              <w:jc w:val="center"/>
              <w:rPr>
                <w:rFonts w:ascii="Times New Roman" w:hAnsi="Times New Roman" w:cs="Times New Roman"/>
                <w:sz w:val="16"/>
                <w:szCs w:val="18"/>
              </w:rPr>
            </w:pPr>
            <w:r>
              <w:rPr>
                <w:rFonts w:ascii="Times New Roman" w:hAnsi="Times New Roman" w:cs="Times New Roman"/>
                <w:sz w:val="16"/>
                <w:szCs w:val="18"/>
              </w:rPr>
              <w:t>2*/32</w:t>
            </w:r>
          </w:p>
          <w:p>
            <w:pPr>
              <w:widowControl/>
              <w:spacing w:line="240" w:lineRule="exact"/>
              <w:jc w:val="center"/>
              <w:rPr>
                <w:rFonts w:ascii="Times New Roman" w:hAnsi="Times New Roman" w:cs="Times New Roman"/>
                <w:sz w:val="16"/>
                <w:szCs w:val="18"/>
              </w:rPr>
            </w:pPr>
            <w:r>
              <w:rPr>
                <w:rFonts w:ascii="Times New Roman" w:hAnsi="Times New Roman" w:cs="Times New Roman"/>
                <w:sz w:val="16"/>
                <w:szCs w:val="18"/>
              </w:rPr>
              <w:t>2.0</w:t>
            </w:r>
          </w:p>
        </w:tc>
        <w:tc>
          <w:tcPr>
            <w:tcW w:w="656" w:type="dxa"/>
            <w:vAlign w:val="center"/>
          </w:tcPr>
          <w:p>
            <w:pPr>
              <w:widowControl/>
              <w:spacing w:line="240" w:lineRule="exact"/>
              <w:jc w:val="center"/>
              <w:rPr>
                <w:rFonts w:ascii="Times New Roman" w:hAnsi="Times New Roman" w:cs="Times New Roman"/>
                <w:sz w:val="16"/>
                <w:szCs w:val="18"/>
              </w:rPr>
            </w:pPr>
            <w:r>
              <w:rPr>
                <w:rFonts w:ascii="Times New Roman" w:hAnsi="Times New Roman" w:cs="Times New Roman"/>
                <w:sz w:val="16"/>
                <w:szCs w:val="18"/>
              </w:rPr>
              <w:t>2*/32</w:t>
            </w:r>
          </w:p>
          <w:p>
            <w:pPr>
              <w:widowControl/>
              <w:spacing w:line="240" w:lineRule="exact"/>
              <w:jc w:val="center"/>
              <w:rPr>
                <w:rFonts w:ascii="Times New Roman" w:hAnsi="Times New Roman" w:cs="Times New Roman"/>
                <w:sz w:val="16"/>
                <w:szCs w:val="18"/>
              </w:rPr>
            </w:pPr>
            <w:r>
              <w:rPr>
                <w:rFonts w:ascii="Times New Roman" w:hAnsi="Times New Roman" w:cs="Times New Roman"/>
                <w:sz w:val="16"/>
                <w:szCs w:val="18"/>
              </w:rPr>
              <w:t>2.0</w:t>
            </w:r>
          </w:p>
        </w:tc>
        <w:tc>
          <w:tcPr>
            <w:tcW w:w="622" w:type="dxa"/>
            <w:vAlign w:val="center"/>
          </w:tcPr>
          <w:p>
            <w:pPr>
              <w:widowControl/>
              <w:spacing w:line="240" w:lineRule="exact"/>
              <w:jc w:val="center"/>
              <w:rPr>
                <w:rFonts w:ascii="Times New Roman" w:hAnsi="Times New Roman" w:cs="Times New Roman"/>
                <w:sz w:val="16"/>
                <w:szCs w:val="18"/>
              </w:rPr>
            </w:pPr>
          </w:p>
        </w:tc>
        <w:tc>
          <w:tcPr>
            <w:tcW w:w="618" w:type="dxa"/>
            <w:vAlign w:val="center"/>
          </w:tcPr>
          <w:p>
            <w:pPr>
              <w:widowControl/>
              <w:spacing w:line="240" w:lineRule="exact"/>
              <w:jc w:val="center"/>
              <w:rPr>
                <w:rFonts w:ascii="Times New Roman" w:hAnsi="Times New Roman" w:cs="Times New Roman"/>
                <w:sz w:val="16"/>
                <w:szCs w:val="18"/>
              </w:rPr>
            </w:pPr>
          </w:p>
        </w:tc>
        <w:tc>
          <w:tcPr>
            <w:tcW w:w="600" w:type="dxa"/>
            <w:vAlign w:val="center"/>
          </w:tcPr>
          <w:p>
            <w:pPr>
              <w:widowControl/>
              <w:spacing w:line="240" w:lineRule="exact"/>
              <w:jc w:val="center"/>
              <w:rPr>
                <w:rFonts w:ascii="Times New Roman" w:hAnsi="Times New Roman" w:cs="Times New Roman"/>
                <w:sz w:val="16"/>
                <w:szCs w:val="18"/>
              </w:rPr>
            </w:pPr>
          </w:p>
        </w:tc>
        <w:tc>
          <w:tcPr>
            <w:tcW w:w="555" w:type="dxa"/>
          </w:tcPr>
          <w:p>
            <w:pPr>
              <w:widowControl/>
              <w:spacing w:line="240" w:lineRule="exact"/>
              <w:jc w:val="center"/>
              <w:rPr>
                <w:rFonts w:ascii="Times New Roman" w:hAnsi="Times New Roman" w:cs="Times New Roman"/>
                <w:sz w:val="16"/>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7" w:hRule="atLeast"/>
          <w:jc w:val="center"/>
        </w:trPr>
        <w:tc>
          <w:tcPr>
            <w:tcW w:w="950" w:type="dxa"/>
            <w:vAlign w:val="center"/>
          </w:tcPr>
          <w:p>
            <w:pPr>
              <w:widowControl/>
              <w:spacing w:line="240" w:lineRule="exact"/>
              <w:jc w:val="center"/>
              <w:rPr>
                <w:rFonts w:ascii="Times New Roman" w:hAnsi="Times New Roman" w:cs="Times New Roman"/>
                <w:sz w:val="16"/>
                <w:szCs w:val="18"/>
              </w:rPr>
            </w:pPr>
            <w:r>
              <w:rPr>
                <w:rFonts w:ascii="Times New Roman" w:hAnsi="Times New Roman" w:cs="Times New Roman"/>
                <w:sz w:val="16"/>
                <w:szCs w:val="18"/>
              </w:rPr>
              <w:t>7I101-4#</w:t>
            </w:r>
          </w:p>
        </w:tc>
        <w:tc>
          <w:tcPr>
            <w:tcW w:w="1418" w:type="dxa"/>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商务英语听说 Business English Listening &amp; Speaking</w:t>
            </w:r>
          </w:p>
        </w:tc>
        <w:tc>
          <w:tcPr>
            <w:tcW w:w="425" w:type="dxa"/>
            <w:vAlign w:val="center"/>
          </w:tcPr>
          <w:p>
            <w:pPr>
              <w:widowControl/>
              <w:spacing w:line="240" w:lineRule="exact"/>
              <w:jc w:val="center"/>
              <w:rPr>
                <w:rFonts w:ascii="Times New Roman" w:hAnsi="Times New Roman" w:cs="Times New Roman"/>
                <w:sz w:val="16"/>
                <w:szCs w:val="18"/>
              </w:rPr>
            </w:pPr>
            <w:r>
              <w:rPr>
                <w:rFonts w:ascii="Times New Roman" w:hAnsi="Times New Roman" w:cs="Times New Roman"/>
                <w:sz w:val="16"/>
                <w:szCs w:val="18"/>
              </w:rPr>
              <w:t>96</w:t>
            </w:r>
          </w:p>
        </w:tc>
        <w:tc>
          <w:tcPr>
            <w:tcW w:w="709" w:type="dxa"/>
            <w:vAlign w:val="center"/>
          </w:tcPr>
          <w:p>
            <w:pPr>
              <w:widowControl/>
              <w:spacing w:line="240" w:lineRule="exact"/>
              <w:jc w:val="center"/>
              <w:rPr>
                <w:rFonts w:ascii="Times New Roman" w:hAnsi="Times New Roman" w:cs="Times New Roman"/>
                <w:sz w:val="16"/>
                <w:szCs w:val="18"/>
              </w:rPr>
            </w:pPr>
            <w:r>
              <w:rPr>
                <w:rFonts w:ascii="Times New Roman" w:hAnsi="Times New Roman" w:cs="Times New Roman"/>
                <w:sz w:val="16"/>
                <w:szCs w:val="18"/>
              </w:rPr>
              <w:t>24</w:t>
            </w:r>
          </w:p>
        </w:tc>
        <w:tc>
          <w:tcPr>
            <w:tcW w:w="548" w:type="dxa"/>
            <w:vAlign w:val="center"/>
          </w:tcPr>
          <w:p>
            <w:pPr>
              <w:widowControl/>
              <w:spacing w:line="240" w:lineRule="exact"/>
              <w:jc w:val="center"/>
              <w:rPr>
                <w:rFonts w:ascii="Times New Roman" w:hAnsi="Times New Roman" w:cs="Times New Roman"/>
                <w:sz w:val="16"/>
                <w:szCs w:val="18"/>
              </w:rPr>
            </w:pPr>
            <w:r>
              <w:rPr>
                <w:rFonts w:ascii="Times New Roman" w:hAnsi="Times New Roman" w:cs="Times New Roman"/>
                <w:sz w:val="16"/>
                <w:szCs w:val="18"/>
              </w:rPr>
              <w:t>6.0</w:t>
            </w:r>
          </w:p>
        </w:tc>
        <w:tc>
          <w:tcPr>
            <w:tcW w:w="656" w:type="dxa"/>
            <w:vAlign w:val="center"/>
          </w:tcPr>
          <w:p>
            <w:pPr>
              <w:widowControl/>
              <w:spacing w:line="240" w:lineRule="exact"/>
              <w:jc w:val="center"/>
              <w:rPr>
                <w:rFonts w:ascii="Times New Roman" w:hAnsi="Times New Roman" w:cs="Times New Roman"/>
                <w:sz w:val="16"/>
                <w:szCs w:val="18"/>
              </w:rPr>
            </w:pPr>
            <w:r>
              <w:rPr>
                <w:rFonts w:ascii="Times New Roman" w:hAnsi="Times New Roman" w:cs="Times New Roman"/>
                <w:sz w:val="16"/>
                <w:szCs w:val="18"/>
              </w:rPr>
              <w:t>2*/32</w:t>
            </w:r>
          </w:p>
          <w:p>
            <w:pPr>
              <w:widowControl/>
              <w:spacing w:line="240" w:lineRule="exact"/>
              <w:jc w:val="center"/>
              <w:rPr>
                <w:rFonts w:ascii="Times New Roman" w:hAnsi="Times New Roman" w:cs="Times New Roman"/>
                <w:sz w:val="16"/>
                <w:szCs w:val="18"/>
              </w:rPr>
            </w:pPr>
            <w:r>
              <w:rPr>
                <w:rFonts w:ascii="Times New Roman" w:hAnsi="Times New Roman" w:cs="Times New Roman"/>
                <w:sz w:val="16"/>
                <w:szCs w:val="18"/>
              </w:rPr>
              <w:t>2.0</w:t>
            </w:r>
          </w:p>
        </w:tc>
        <w:tc>
          <w:tcPr>
            <w:tcW w:w="656" w:type="dxa"/>
            <w:vAlign w:val="center"/>
          </w:tcPr>
          <w:p>
            <w:pPr>
              <w:widowControl/>
              <w:spacing w:line="240" w:lineRule="exact"/>
              <w:jc w:val="center"/>
              <w:rPr>
                <w:rFonts w:ascii="Times New Roman" w:hAnsi="Times New Roman" w:cs="Times New Roman"/>
                <w:sz w:val="16"/>
                <w:szCs w:val="18"/>
              </w:rPr>
            </w:pPr>
            <w:r>
              <w:rPr>
                <w:rFonts w:ascii="Times New Roman" w:hAnsi="Times New Roman" w:cs="Times New Roman"/>
                <w:sz w:val="16"/>
                <w:szCs w:val="18"/>
              </w:rPr>
              <w:t>2*/32</w:t>
            </w:r>
          </w:p>
          <w:p>
            <w:pPr>
              <w:widowControl/>
              <w:spacing w:line="240" w:lineRule="exact"/>
              <w:jc w:val="center"/>
              <w:rPr>
                <w:rFonts w:ascii="Times New Roman" w:hAnsi="Times New Roman" w:cs="Times New Roman"/>
                <w:sz w:val="16"/>
                <w:szCs w:val="18"/>
              </w:rPr>
            </w:pPr>
            <w:r>
              <w:rPr>
                <w:rFonts w:ascii="Times New Roman" w:hAnsi="Times New Roman" w:cs="Times New Roman"/>
                <w:sz w:val="16"/>
                <w:szCs w:val="18"/>
              </w:rPr>
              <w:t>2.0</w:t>
            </w:r>
          </w:p>
        </w:tc>
        <w:tc>
          <w:tcPr>
            <w:tcW w:w="658" w:type="dxa"/>
            <w:vAlign w:val="center"/>
          </w:tcPr>
          <w:p>
            <w:pPr>
              <w:widowControl/>
              <w:spacing w:line="240" w:lineRule="exact"/>
              <w:jc w:val="center"/>
              <w:rPr>
                <w:rFonts w:ascii="Times New Roman" w:hAnsi="Times New Roman" w:cs="Times New Roman"/>
                <w:sz w:val="16"/>
                <w:szCs w:val="18"/>
              </w:rPr>
            </w:pPr>
            <w:r>
              <w:rPr>
                <w:rFonts w:ascii="Times New Roman" w:hAnsi="Times New Roman" w:cs="Times New Roman"/>
                <w:sz w:val="16"/>
                <w:szCs w:val="18"/>
              </w:rPr>
              <w:t>2*/32</w:t>
            </w:r>
          </w:p>
          <w:p>
            <w:pPr>
              <w:widowControl/>
              <w:spacing w:line="240" w:lineRule="exact"/>
              <w:jc w:val="center"/>
              <w:rPr>
                <w:rFonts w:ascii="Times New Roman" w:hAnsi="Times New Roman" w:cs="Times New Roman"/>
                <w:sz w:val="16"/>
                <w:szCs w:val="18"/>
              </w:rPr>
            </w:pPr>
            <w:r>
              <w:rPr>
                <w:rFonts w:ascii="Times New Roman" w:hAnsi="Times New Roman" w:cs="Times New Roman"/>
                <w:sz w:val="16"/>
                <w:szCs w:val="18"/>
              </w:rPr>
              <w:t>2.0</w:t>
            </w:r>
          </w:p>
        </w:tc>
        <w:tc>
          <w:tcPr>
            <w:tcW w:w="656" w:type="dxa"/>
            <w:vAlign w:val="center"/>
          </w:tcPr>
          <w:p>
            <w:pPr>
              <w:widowControl/>
              <w:spacing w:line="240" w:lineRule="exact"/>
              <w:jc w:val="center"/>
              <w:rPr>
                <w:rFonts w:ascii="Times New Roman" w:hAnsi="Times New Roman" w:cs="Times New Roman"/>
                <w:sz w:val="16"/>
                <w:szCs w:val="18"/>
              </w:rPr>
            </w:pPr>
          </w:p>
        </w:tc>
        <w:tc>
          <w:tcPr>
            <w:tcW w:w="622" w:type="dxa"/>
            <w:vAlign w:val="center"/>
          </w:tcPr>
          <w:p>
            <w:pPr>
              <w:widowControl/>
              <w:spacing w:after="120" w:line="240" w:lineRule="exact"/>
              <w:rPr>
                <w:rFonts w:ascii="Times New Roman" w:hAnsi="Times New Roman" w:cs="Times New Roman"/>
                <w:sz w:val="16"/>
                <w:szCs w:val="18"/>
              </w:rPr>
            </w:pPr>
          </w:p>
        </w:tc>
        <w:tc>
          <w:tcPr>
            <w:tcW w:w="618" w:type="dxa"/>
            <w:vAlign w:val="center"/>
          </w:tcPr>
          <w:p>
            <w:pPr>
              <w:widowControl/>
              <w:spacing w:after="120" w:line="240" w:lineRule="exact"/>
              <w:rPr>
                <w:rFonts w:ascii="Times New Roman" w:hAnsi="Times New Roman" w:cs="Times New Roman"/>
                <w:sz w:val="16"/>
                <w:szCs w:val="18"/>
              </w:rPr>
            </w:pPr>
          </w:p>
        </w:tc>
        <w:tc>
          <w:tcPr>
            <w:tcW w:w="600" w:type="dxa"/>
            <w:vAlign w:val="center"/>
          </w:tcPr>
          <w:p>
            <w:pPr>
              <w:widowControl/>
              <w:spacing w:line="240" w:lineRule="exact"/>
              <w:jc w:val="center"/>
              <w:rPr>
                <w:rFonts w:ascii="Times New Roman" w:hAnsi="Times New Roman" w:cs="Times New Roman"/>
                <w:sz w:val="16"/>
                <w:szCs w:val="18"/>
              </w:rPr>
            </w:pPr>
          </w:p>
        </w:tc>
        <w:tc>
          <w:tcPr>
            <w:tcW w:w="555" w:type="dxa"/>
          </w:tcPr>
          <w:p>
            <w:pPr>
              <w:widowControl/>
              <w:spacing w:line="240" w:lineRule="exact"/>
              <w:jc w:val="center"/>
              <w:rPr>
                <w:rFonts w:ascii="Times New Roman" w:hAnsi="Times New Roman" w:cs="Times New Roman"/>
                <w:sz w:val="16"/>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7" w:hRule="atLeast"/>
          <w:jc w:val="center"/>
        </w:trPr>
        <w:tc>
          <w:tcPr>
            <w:tcW w:w="950" w:type="dxa"/>
            <w:vAlign w:val="center"/>
          </w:tcPr>
          <w:p>
            <w:pPr>
              <w:widowControl/>
              <w:spacing w:line="240" w:lineRule="exact"/>
              <w:jc w:val="center"/>
              <w:rPr>
                <w:rFonts w:ascii="Times New Roman" w:hAnsi="Times New Roman" w:cs="Times New Roman"/>
                <w:sz w:val="16"/>
                <w:szCs w:val="18"/>
              </w:rPr>
            </w:pPr>
            <w:r>
              <w:rPr>
                <w:rFonts w:ascii="Times New Roman" w:hAnsi="Times New Roman" w:cs="Times New Roman"/>
                <w:sz w:val="16"/>
                <w:szCs w:val="18"/>
              </w:rPr>
              <w:t>7I180041</w:t>
            </w:r>
          </w:p>
        </w:tc>
        <w:tc>
          <w:tcPr>
            <w:tcW w:w="1418" w:type="dxa"/>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理解当代中国：英语演讲与辩论</w:t>
            </w:r>
          </w:p>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Understanding Contemporary China: English Public Speaking and Debate</w:t>
            </w:r>
          </w:p>
        </w:tc>
        <w:tc>
          <w:tcPr>
            <w:tcW w:w="425" w:type="dxa"/>
            <w:vAlign w:val="center"/>
          </w:tcPr>
          <w:p>
            <w:pPr>
              <w:widowControl/>
              <w:spacing w:line="240" w:lineRule="exact"/>
              <w:jc w:val="center"/>
              <w:rPr>
                <w:rFonts w:ascii="Times New Roman" w:hAnsi="Times New Roman" w:cs="Times New Roman"/>
                <w:sz w:val="16"/>
                <w:szCs w:val="18"/>
              </w:rPr>
            </w:pPr>
            <w:r>
              <w:rPr>
                <w:rFonts w:ascii="Times New Roman" w:hAnsi="Times New Roman" w:cs="Times New Roman"/>
                <w:sz w:val="16"/>
                <w:szCs w:val="18"/>
              </w:rPr>
              <w:t>32</w:t>
            </w:r>
          </w:p>
        </w:tc>
        <w:tc>
          <w:tcPr>
            <w:tcW w:w="709" w:type="dxa"/>
            <w:vAlign w:val="center"/>
          </w:tcPr>
          <w:p>
            <w:pPr>
              <w:widowControl/>
              <w:spacing w:line="240" w:lineRule="exact"/>
              <w:jc w:val="center"/>
              <w:rPr>
                <w:rFonts w:ascii="Times New Roman" w:hAnsi="Times New Roman" w:cs="Times New Roman"/>
                <w:sz w:val="16"/>
                <w:szCs w:val="18"/>
              </w:rPr>
            </w:pPr>
            <w:r>
              <w:rPr>
                <w:rFonts w:ascii="Times New Roman" w:hAnsi="Times New Roman" w:cs="Times New Roman"/>
                <w:sz w:val="16"/>
                <w:szCs w:val="18"/>
              </w:rPr>
              <w:t>8</w:t>
            </w:r>
          </w:p>
        </w:tc>
        <w:tc>
          <w:tcPr>
            <w:tcW w:w="548" w:type="dxa"/>
            <w:vAlign w:val="center"/>
          </w:tcPr>
          <w:p>
            <w:pPr>
              <w:widowControl/>
              <w:spacing w:line="240" w:lineRule="exact"/>
              <w:jc w:val="center"/>
              <w:rPr>
                <w:rFonts w:ascii="Times New Roman" w:hAnsi="Times New Roman" w:cs="Times New Roman"/>
                <w:sz w:val="16"/>
                <w:szCs w:val="18"/>
              </w:rPr>
            </w:pPr>
            <w:r>
              <w:rPr>
                <w:rFonts w:ascii="Times New Roman" w:hAnsi="Times New Roman" w:cs="Times New Roman"/>
                <w:sz w:val="16"/>
                <w:szCs w:val="18"/>
              </w:rPr>
              <w:t>2.0</w:t>
            </w:r>
          </w:p>
        </w:tc>
        <w:tc>
          <w:tcPr>
            <w:tcW w:w="656" w:type="dxa"/>
            <w:vAlign w:val="center"/>
          </w:tcPr>
          <w:p>
            <w:pPr>
              <w:widowControl/>
              <w:spacing w:line="240" w:lineRule="exact"/>
              <w:jc w:val="center"/>
              <w:rPr>
                <w:rFonts w:ascii="Times New Roman" w:hAnsi="Times New Roman" w:cs="Times New Roman"/>
                <w:sz w:val="16"/>
                <w:szCs w:val="18"/>
              </w:rPr>
            </w:pPr>
          </w:p>
        </w:tc>
        <w:tc>
          <w:tcPr>
            <w:tcW w:w="656" w:type="dxa"/>
            <w:vAlign w:val="center"/>
          </w:tcPr>
          <w:p>
            <w:pPr>
              <w:widowControl/>
              <w:spacing w:line="240" w:lineRule="exact"/>
              <w:jc w:val="center"/>
              <w:rPr>
                <w:rFonts w:ascii="Times New Roman" w:hAnsi="Times New Roman" w:cs="Times New Roman"/>
                <w:sz w:val="16"/>
                <w:szCs w:val="18"/>
              </w:rPr>
            </w:pPr>
          </w:p>
        </w:tc>
        <w:tc>
          <w:tcPr>
            <w:tcW w:w="658" w:type="dxa"/>
            <w:vAlign w:val="center"/>
          </w:tcPr>
          <w:p>
            <w:pPr>
              <w:widowControl/>
              <w:spacing w:line="240" w:lineRule="exact"/>
              <w:jc w:val="center"/>
              <w:rPr>
                <w:rFonts w:ascii="Times New Roman" w:hAnsi="Times New Roman" w:cs="Times New Roman"/>
                <w:sz w:val="16"/>
                <w:szCs w:val="18"/>
              </w:rPr>
            </w:pPr>
          </w:p>
        </w:tc>
        <w:tc>
          <w:tcPr>
            <w:tcW w:w="656" w:type="dxa"/>
            <w:vAlign w:val="center"/>
          </w:tcPr>
          <w:p>
            <w:pPr>
              <w:widowControl/>
              <w:spacing w:line="240" w:lineRule="exact"/>
              <w:jc w:val="center"/>
              <w:rPr>
                <w:rFonts w:ascii="Times New Roman" w:hAnsi="Times New Roman" w:cs="Times New Roman"/>
                <w:sz w:val="16"/>
                <w:szCs w:val="18"/>
              </w:rPr>
            </w:pPr>
            <w:r>
              <w:rPr>
                <w:rFonts w:ascii="Times New Roman" w:hAnsi="Times New Roman" w:cs="Times New Roman"/>
                <w:sz w:val="16"/>
                <w:szCs w:val="18"/>
              </w:rPr>
              <w:t>2</w:t>
            </w:r>
          </w:p>
        </w:tc>
        <w:tc>
          <w:tcPr>
            <w:tcW w:w="622" w:type="dxa"/>
            <w:vAlign w:val="center"/>
          </w:tcPr>
          <w:p>
            <w:pPr>
              <w:widowControl/>
              <w:spacing w:after="120" w:line="240" w:lineRule="exact"/>
              <w:rPr>
                <w:rFonts w:ascii="Times New Roman" w:hAnsi="Times New Roman" w:cs="Times New Roman"/>
                <w:sz w:val="16"/>
                <w:szCs w:val="18"/>
              </w:rPr>
            </w:pPr>
          </w:p>
        </w:tc>
        <w:tc>
          <w:tcPr>
            <w:tcW w:w="618" w:type="dxa"/>
            <w:vAlign w:val="center"/>
          </w:tcPr>
          <w:p>
            <w:pPr>
              <w:widowControl/>
              <w:spacing w:after="120" w:line="240" w:lineRule="exact"/>
              <w:rPr>
                <w:rFonts w:ascii="Times New Roman" w:hAnsi="Times New Roman" w:cs="Times New Roman"/>
                <w:sz w:val="16"/>
                <w:szCs w:val="18"/>
              </w:rPr>
            </w:pPr>
          </w:p>
        </w:tc>
        <w:tc>
          <w:tcPr>
            <w:tcW w:w="600" w:type="dxa"/>
            <w:vAlign w:val="center"/>
          </w:tcPr>
          <w:p>
            <w:pPr>
              <w:widowControl/>
              <w:spacing w:line="240" w:lineRule="exact"/>
              <w:jc w:val="center"/>
              <w:rPr>
                <w:rFonts w:ascii="Times New Roman" w:hAnsi="Times New Roman" w:cs="Times New Roman"/>
                <w:sz w:val="16"/>
                <w:szCs w:val="18"/>
              </w:rPr>
            </w:pPr>
          </w:p>
        </w:tc>
        <w:tc>
          <w:tcPr>
            <w:tcW w:w="555" w:type="dxa"/>
            <w:vAlign w:val="center"/>
          </w:tcPr>
          <w:p>
            <w:pPr>
              <w:widowControl/>
              <w:spacing w:line="240" w:lineRule="exact"/>
              <w:jc w:val="center"/>
              <w:rPr>
                <w:rFonts w:ascii="Times New Roman" w:hAnsi="Times New Roman" w:cs="Times New Roman"/>
                <w:sz w:val="16"/>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7" w:hRule="atLeast"/>
          <w:jc w:val="center"/>
        </w:trPr>
        <w:tc>
          <w:tcPr>
            <w:tcW w:w="950" w:type="dxa"/>
            <w:vAlign w:val="center"/>
          </w:tcPr>
          <w:p>
            <w:pPr>
              <w:widowControl/>
              <w:spacing w:line="240" w:lineRule="exact"/>
              <w:jc w:val="center"/>
              <w:rPr>
                <w:rFonts w:ascii="Times New Roman" w:hAnsi="Times New Roman" w:cs="Times New Roman"/>
                <w:sz w:val="16"/>
                <w:szCs w:val="18"/>
              </w:rPr>
            </w:pPr>
            <w:r>
              <w:rPr>
                <w:rFonts w:ascii="Times New Roman" w:hAnsi="Times New Roman" w:cs="Times New Roman"/>
                <w:sz w:val="16"/>
                <w:szCs w:val="18"/>
              </w:rPr>
              <w:t>7I170041</w:t>
            </w:r>
          </w:p>
        </w:tc>
        <w:tc>
          <w:tcPr>
            <w:tcW w:w="1418" w:type="dxa"/>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中西文化交流导论Communication between Chinese and Western Cultures</w:t>
            </w:r>
          </w:p>
        </w:tc>
        <w:tc>
          <w:tcPr>
            <w:tcW w:w="425" w:type="dxa"/>
            <w:vAlign w:val="center"/>
          </w:tcPr>
          <w:p>
            <w:pPr>
              <w:widowControl/>
              <w:spacing w:line="240" w:lineRule="exact"/>
              <w:jc w:val="center"/>
              <w:rPr>
                <w:rFonts w:ascii="Times New Roman" w:hAnsi="Times New Roman" w:cs="Times New Roman"/>
                <w:sz w:val="16"/>
                <w:szCs w:val="18"/>
              </w:rPr>
            </w:pPr>
            <w:r>
              <w:rPr>
                <w:rFonts w:ascii="Times New Roman" w:hAnsi="Times New Roman" w:cs="Times New Roman"/>
                <w:sz w:val="16"/>
                <w:szCs w:val="18"/>
              </w:rPr>
              <w:t>32</w:t>
            </w:r>
          </w:p>
        </w:tc>
        <w:tc>
          <w:tcPr>
            <w:tcW w:w="709" w:type="dxa"/>
            <w:vAlign w:val="center"/>
          </w:tcPr>
          <w:p>
            <w:pPr>
              <w:widowControl/>
              <w:spacing w:line="240" w:lineRule="exact"/>
              <w:jc w:val="center"/>
              <w:rPr>
                <w:rFonts w:ascii="Times New Roman" w:hAnsi="Times New Roman" w:cs="Times New Roman"/>
                <w:sz w:val="16"/>
                <w:szCs w:val="18"/>
              </w:rPr>
            </w:pPr>
          </w:p>
        </w:tc>
        <w:tc>
          <w:tcPr>
            <w:tcW w:w="548" w:type="dxa"/>
            <w:vAlign w:val="center"/>
          </w:tcPr>
          <w:p>
            <w:pPr>
              <w:widowControl/>
              <w:spacing w:line="240" w:lineRule="exact"/>
              <w:jc w:val="center"/>
              <w:rPr>
                <w:rFonts w:ascii="Times New Roman" w:hAnsi="Times New Roman" w:cs="Times New Roman"/>
                <w:sz w:val="16"/>
                <w:szCs w:val="18"/>
              </w:rPr>
            </w:pPr>
            <w:r>
              <w:rPr>
                <w:rFonts w:ascii="Times New Roman" w:hAnsi="Times New Roman" w:cs="Times New Roman"/>
                <w:sz w:val="16"/>
                <w:szCs w:val="18"/>
              </w:rPr>
              <w:t>2.0</w:t>
            </w:r>
          </w:p>
        </w:tc>
        <w:tc>
          <w:tcPr>
            <w:tcW w:w="656" w:type="dxa"/>
            <w:vAlign w:val="center"/>
          </w:tcPr>
          <w:p>
            <w:pPr>
              <w:widowControl/>
              <w:spacing w:line="240" w:lineRule="exact"/>
              <w:jc w:val="center"/>
              <w:rPr>
                <w:rFonts w:ascii="Times New Roman" w:hAnsi="Times New Roman" w:cs="Times New Roman"/>
                <w:sz w:val="16"/>
                <w:szCs w:val="18"/>
              </w:rPr>
            </w:pPr>
          </w:p>
        </w:tc>
        <w:tc>
          <w:tcPr>
            <w:tcW w:w="656" w:type="dxa"/>
            <w:vAlign w:val="center"/>
          </w:tcPr>
          <w:p>
            <w:pPr>
              <w:widowControl/>
              <w:spacing w:line="240" w:lineRule="exact"/>
              <w:jc w:val="center"/>
              <w:rPr>
                <w:rFonts w:ascii="Times New Roman" w:hAnsi="Times New Roman" w:cs="Times New Roman"/>
                <w:sz w:val="16"/>
                <w:szCs w:val="18"/>
              </w:rPr>
            </w:pPr>
          </w:p>
        </w:tc>
        <w:tc>
          <w:tcPr>
            <w:tcW w:w="658" w:type="dxa"/>
            <w:vAlign w:val="center"/>
          </w:tcPr>
          <w:p>
            <w:pPr>
              <w:widowControl/>
              <w:spacing w:line="240" w:lineRule="exact"/>
              <w:jc w:val="center"/>
              <w:rPr>
                <w:rFonts w:ascii="Times New Roman" w:hAnsi="Times New Roman" w:cs="Times New Roman"/>
                <w:sz w:val="16"/>
                <w:szCs w:val="18"/>
              </w:rPr>
            </w:pPr>
            <w:r>
              <w:rPr>
                <w:rFonts w:ascii="Times New Roman" w:hAnsi="Times New Roman" w:cs="Times New Roman"/>
                <w:sz w:val="16"/>
                <w:szCs w:val="18"/>
              </w:rPr>
              <w:t>2</w:t>
            </w:r>
          </w:p>
        </w:tc>
        <w:tc>
          <w:tcPr>
            <w:tcW w:w="656" w:type="dxa"/>
            <w:vAlign w:val="center"/>
          </w:tcPr>
          <w:p>
            <w:pPr>
              <w:widowControl/>
              <w:spacing w:line="240" w:lineRule="exact"/>
              <w:jc w:val="center"/>
              <w:rPr>
                <w:rFonts w:ascii="Times New Roman" w:hAnsi="Times New Roman" w:cs="Times New Roman"/>
                <w:sz w:val="16"/>
                <w:szCs w:val="18"/>
              </w:rPr>
            </w:pPr>
          </w:p>
        </w:tc>
        <w:tc>
          <w:tcPr>
            <w:tcW w:w="622" w:type="dxa"/>
            <w:vAlign w:val="center"/>
          </w:tcPr>
          <w:p>
            <w:pPr>
              <w:widowControl/>
              <w:spacing w:after="120" w:line="240" w:lineRule="exact"/>
              <w:rPr>
                <w:rFonts w:ascii="Times New Roman" w:hAnsi="Times New Roman" w:cs="Times New Roman"/>
                <w:sz w:val="16"/>
                <w:szCs w:val="18"/>
              </w:rPr>
            </w:pPr>
          </w:p>
        </w:tc>
        <w:tc>
          <w:tcPr>
            <w:tcW w:w="618" w:type="dxa"/>
            <w:vAlign w:val="center"/>
          </w:tcPr>
          <w:p>
            <w:pPr>
              <w:widowControl/>
              <w:spacing w:after="120" w:line="240" w:lineRule="exact"/>
              <w:rPr>
                <w:rFonts w:ascii="Times New Roman" w:hAnsi="Times New Roman" w:cs="Times New Roman"/>
                <w:sz w:val="16"/>
                <w:szCs w:val="18"/>
              </w:rPr>
            </w:pPr>
          </w:p>
        </w:tc>
        <w:tc>
          <w:tcPr>
            <w:tcW w:w="600" w:type="dxa"/>
            <w:vAlign w:val="center"/>
          </w:tcPr>
          <w:p>
            <w:pPr>
              <w:widowControl/>
              <w:spacing w:line="240" w:lineRule="exact"/>
              <w:jc w:val="center"/>
              <w:rPr>
                <w:rFonts w:ascii="Times New Roman" w:hAnsi="Times New Roman" w:cs="Times New Roman"/>
                <w:sz w:val="16"/>
                <w:szCs w:val="18"/>
              </w:rPr>
            </w:pPr>
          </w:p>
        </w:tc>
        <w:tc>
          <w:tcPr>
            <w:tcW w:w="555" w:type="dxa"/>
          </w:tcPr>
          <w:p>
            <w:pPr>
              <w:widowControl/>
              <w:spacing w:line="240" w:lineRule="exact"/>
              <w:jc w:val="center"/>
              <w:rPr>
                <w:rFonts w:ascii="Times New Roman" w:hAnsi="Times New Roman" w:cs="Times New Roman"/>
                <w:sz w:val="16"/>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7" w:hRule="atLeast"/>
          <w:jc w:val="center"/>
        </w:trPr>
        <w:tc>
          <w:tcPr>
            <w:tcW w:w="950" w:type="dxa"/>
            <w:vAlign w:val="center"/>
          </w:tcPr>
          <w:p>
            <w:pPr>
              <w:widowControl/>
              <w:spacing w:line="240" w:lineRule="exact"/>
              <w:jc w:val="center"/>
              <w:rPr>
                <w:rFonts w:ascii="Times New Roman" w:hAnsi="Times New Roman" w:cs="Times New Roman"/>
                <w:sz w:val="16"/>
                <w:szCs w:val="18"/>
              </w:rPr>
            </w:pPr>
            <w:r>
              <w:rPr>
                <w:rFonts w:ascii="Times New Roman" w:hAnsi="Times New Roman" w:cs="Times New Roman"/>
                <w:sz w:val="16"/>
                <w:szCs w:val="18"/>
              </w:rPr>
              <w:t>7I140041</w:t>
            </w:r>
          </w:p>
        </w:tc>
        <w:tc>
          <w:tcPr>
            <w:tcW w:w="1418" w:type="dxa"/>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商务翻译（英译汉）Business English Translation (English to Chinese)</w:t>
            </w:r>
          </w:p>
        </w:tc>
        <w:tc>
          <w:tcPr>
            <w:tcW w:w="425" w:type="dxa"/>
            <w:vAlign w:val="center"/>
          </w:tcPr>
          <w:p>
            <w:pPr>
              <w:widowControl/>
              <w:spacing w:line="240" w:lineRule="exact"/>
              <w:jc w:val="center"/>
              <w:rPr>
                <w:rFonts w:ascii="Times New Roman" w:hAnsi="Times New Roman" w:cs="Times New Roman"/>
                <w:sz w:val="16"/>
                <w:szCs w:val="18"/>
              </w:rPr>
            </w:pPr>
            <w:r>
              <w:rPr>
                <w:rFonts w:ascii="Times New Roman" w:hAnsi="Times New Roman" w:cs="Times New Roman"/>
                <w:sz w:val="16"/>
                <w:szCs w:val="18"/>
              </w:rPr>
              <w:t>32</w:t>
            </w:r>
          </w:p>
        </w:tc>
        <w:tc>
          <w:tcPr>
            <w:tcW w:w="709" w:type="dxa"/>
            <w:vAlign w:val="center"/>
          </w:tcPr>
          <w:p>
            <w:pPr>
              <w:widowControl/>
              <w:spacing w:line="240" w:lineRule="exact"/>
              <w:jc w:val="center"/>
              <w:rPr>
                <w:rFonts w:ascii="Times New Roman" w:hAnsi="Times New Roman" w:cs="Times New Roman"/>
                <w:sz w:val="16"/>
                <w:szCs w:val="18"/>
              </w:rPr>
            </w:pPr>
            <w:r>
              <w:rPr>
                <w:rFonts w:ascii="Times New Roman" w:hAnsi="Times New Roman" w:cs="Times New Roman"/>
                <w:sz w:val="16"/>
                <w:szCs w:val="18"/>
              </w:rPr>
              <w:t>8</w:t>
            </w:r>
          </w:p>
        </w:tc>
        <w:tc>
          <w:tcPr>
            <w:tcW w:w="548" w:type="dxa"/>
            <w:vAlign w:val="center"/>
          </w:tcPr>
          <w:p>
            <w:pPr>
              <w:widowControl/>
              <w:spacing w:line="240" w:lineRule="exact"/>
              <w:jc w:val="center"/>
              <w:rPr>
                <w:rFonts w:ascii="Times New Roman" w:hAnsi="Times New Roman" w:cs="Times New Roman"/>
                <w:sz w:val="16"/>
                <w:szCs w:val="18"/>
              </w:rPr>
            </w:pPr>
            <w:r>
              <w:rPr>
                <w:rFonts w:ascii="Times New Roman" w:hAnsi="Times New Roman" w:cs="Times New Roman"/>
                <w:sz w:val="16"/>
                <w:szCs w:val="18"/>
              </w:rPr>
              <w:t>2.0</w:t>
            </w:r>
          </w:p>
        </w:tc>
        <w:tc>
          <w:tcPr>
            <w:tcW w:w="656" w:type="dxa"/>
            <w:vAlign w:val="center"/>
          </w:tcPr>
          <w:p>
            <w:pPr>
              <w:widowControl/>
              <w:spacing w:line="240" w:lineRule="exact"/>
              <w:jc w:val="center"/>
              <w:rPr>
                <w:rFonts w:ascii="Times New Roman" w:hAnsi="Times New Roman" w:cs="Times New Roman"/>
                <w:sz w:val="16"/>
                <w:szCs w:val="18"/>
              </w:rPr>
            </w:pPr>
          </w:p>
        </w:tc>
        <w:tc>
          <w:tcPr>
            <w:tcW w:w="656" w:type="dxa"/>
            <w:vAlign w:val="center"/>
          </w:tcPr>
          <w:p>
            <w:pPr>
              <w:widowControl/>
              <w:spacing w:line="240" w:lineRule="exact"/>
              <w:jc w:val="center"/>
              <w:rPr>
                <w:rFonts w:ascii="Times New Roman" w:hAnsi="Times New Roman" w:cs="Times New Roman"/>
                <w:sz w:val="16"/>
                <w:szCs w:val="18"/>
              </w:rPr>
            </w:pPr>
          </w:p>
        </w:tc>
        <w:tc>
          <w:tcPr>
            <w:tcW w:w="658" w:type="dxa"/>
            <w:vAlign w:val="center"/>
          </w:tcPr>
          <w:p>
            <w:pPr>
              <w:widowControl/>
              <w:spacing w:line="240" w:lineRule="exact"/>
              <w:jc w:val="center"/>
              <w:rPr>
                <w:rFonts w:ascii="Times New Roman" w:hAnsi="Times New Roman" w:cs="Times New Roman"/>
                <w:sz w:val="16"/>
                <w:szCs w:val="18"/>
              </w:rPr>
            </w:pPr>
          </w:p>
        </w:tc>
        <w:tc>
          <w:tcPr>
            <w:tcW w:w="656" w:type="dxa"/>
            <w:vAlign w:val="center"/>
          </w:tcPr>
          <w:p>
            <w:pPr>
              <w:widowControl/>
              <w:spacing w:line="240" w:lineRule="exact"/>
              <w:jc w:val="center"/>
              <w:rPr>
                <w:rFonts w:ascii="Times New Roman" w:hAnsi="Times New Roman" w:cs="Times New Roman"/>
                <w:sz w:val="16"/>
                <w:szCs w:val="18"/>
              </w:rPr>
            </w:pPr>
            <w:r>
              <w:rPr>
                <w:rFonts w:ascii="Times New Roman" w:hAnsi="Times New Roman" w:cs="Times New Roman"/>
                <w:sz w:val="16"/>
                <w:szCs w:val="18"/>
              </w:rPr>
              <w:t>2</w:t>
            </w:r>
          </w:p>
        </w:tc>
        <w:tc>
          <w:tcPr>
            <w:tcW w:w="622" w:type="dxa"/>
            <w:vAlign w:val="center"/>
          </w:tcPr>
          <w:p>
            <w:pPr>
              <w:widowControl/>
              <w:spacing w:line="240" w:lineRule="exact"/>
              <w:jc w:val="center"/>
              <w:rPr>
                <w:rFonts w:ascii="Times New Roman" w:hAnsi="Times New Roman" w:cs="Times New Roman"/>
                <w:sz w:val="16"/>
                <w:szCs w:val="18"/>
              </w:rPr>
            </w:pPr>
          </w:p>
        </w:tc>
        <w:tc>
          <w:tcPr>
            <w:tcW w:w="618" w:type="dxa"/>
            <w:vAlign w:val="center"/>
          </w:tcPr>
          <w:p>
            <w:pPr>
              <w:widowControl/>
              <w:spacing w:line="240" w:lineRule="exact"/>
              <w:jc w:val="center"/>
              <w:rPr>
                <w:rFonts w:ascii="Times New Roman" w:hAnsi="Times New Roman" w:cs="Times New Roman"/>
                <w:sz w:val="16"/>
                <w:szCs w:val="18"/>
              </w:rPr>
            </w:pPr>
          </w:p>
        </w:tc>
        <w:tc>
          <w:tcPr>
            <w:tcW w:w="600" w:type="dxa"/>
            <w:vAlign w:val="center"/>
          </w:tcPr>
          <w:p>
            <w:pPr>
              <w:widowControl/>
              <w:spacing w:line="240" w:lineRule="exact"/>
              <w:jc w:val="center"/>
              <w:rPr>
                <w:rFonts w:ascii="Times New Roman" w:hAnsi="Times New Roman" w:cs="Times New Roman"/>
                <w:sz w:val="16"/>
                <w:szCs w:val="18"/>
              </w:rPr>
            </w:pPr>
          </w:p>
        </w:tc>
        <w:tc>
          <w:tcPr>
            <w:tcW w:w="555" w:type="dxa"/>
          </w:tcPr>
          <w:p>
            <w:pPr>
              <w:widowControl/>
              <w:spacing w:line="240" w:lineRule="exact"/>
              <w:jc w:val="center"/>
              <w:rPr>
                <w:rFonts w:ascii="Times New Roman" w:hAnsi="Times New Roman" w:cs="Times New Roman"/>
                <w:sz w:val="16"/>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7" w:hRule="atLeast"/>
          <w:jc w:val="center"/>
        </w:trPr>
        <w:tc>
          <w:tcPr>
            <w:tcW w:w="950" w:type="dxa"/>
            <w:vAlign w:val="center"/>
          </w:tcPr>
          <w:p>
            <w:pPr>
              <w:widowControl/>
              <w:spacing w:line="240" w:lineRule="exact"/>
              <w:jc w:val="center"/>
              <w:rPr>
                <w:rFonts w:ascii="Times New Roman" w:hAnsi="Times New Roman" w:cs="Times New Roman"/>
                <w:sz w:val="16"/>
                <w:szCs w:val="18"/>
              </w:rPr>
            </w:pPr>
            <w:r>
              <w:rPr>
                <w:rFonts w:ascii="Times New Roman" w:hAnsi="Times New Roman" w:cs="Times New Roman"/>
                <w:sz w:val="16"/>
                <w:szCs w:val="18"/>
              </w:rPr>
              <w:t>7I150041</w:t>
            </w:r>
          </w:p>
        </w:tc>
        <w:tc>
          <w:tcPr>
            <w:tcW w:w="1418" w:type="dxa"/>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理解当代中国：汉英翻译Understanding Contemporary China: Chinese-English Translation</w:t>
            </w:r>
          </w:p>
        </w:tc>
        <w:tc>
          <w:tcPr>
            <w:tcW w:w="425" w:type="dxa"/>
            <w:vAlign w:val="center"/>
          </w:tcPr>
          <w:p>
            <w:pPr>
              <w:widowControl/>
              <w:spacing w:line="240" w:lineRule="exact"/>
              <w:jc w:val="center"/>
              <w:rPr>
                <w:rFonts w:ascii="Times New Roman" w:hAnsi="Times New Roman" w:cs="Times New Roman"/>
                <w:sz w:val="16"/>
                <w:szCs w:val="18"/>
              </w:rPr>
            </w:pPr>
            <w:r>
              <w:rPr>
                <w:rFonts w:ascii="Times New Roman" w:hAnsi="Times New Roman" w:cs="Times New Roman"/>
                <w:sz w:val="16"/>
                <w:szCs w:val="18"/>
              </w:rPr>
              <w:t>32</w:t>
            </w:r>
          </w:p>
        </w:tc>
        <w:tc>
          <w:tcPr>
            <w:tcW w:w="709" w:type="dxa"/>
            <w:vAlign w:val="center"/>
          </w:tcPr>
          <w:p>
            <w:pPr>
              <w:widowControl/>
              <w:spacing w:line="240" w:lineRule="exact"/>
              <w:jc w:val="center"/>
              <w:rPr>
                <w:rFonts w:ascii="Times New Roman" w:hAnsi="Times New Roman" w:cs="Times New Roman"/>
                <w:sz w:val="16"/>
                <w:szCs w:val="18"/>
              </w:rPr>
            </w:pPr>
            <w:r>
              <w:rPr>
                <w:rFonts w:ascii="Times New Roman" w:hAnsi="Times New Roman" w:cs="Times New Roman"/>
                <w:sz w:val="16"/>
                <w:szCs w:val="18"/>
              </w:rPr>
              <w:t>8</w:t>
            </w:r>
          </w:p>
        </w:tc>
        <w:tc>
          <w:tcPr>
            <w:tcW w:w="548" w:type="dxa"/>
            <w:vAlign w:val="center"/>
          </w:tcPr>
          <w:p>
            <w:pPr>
              <w:widowControl/>
              <w:spacing w:line="240" w:lineRule="exact"/>
              <w:jc w:val="center"/>
              <w:rPr>
                <w:rFonts w:ascii="Times New Roman" w:hAnsi="Times New Roman" w:cs="Times New Roman"/>
                <w:sz w:val="16"/>
                <w:szCs w:val="18"/>
              </w:rPr>
            </w:pPr>
            <w:r>
              <w:rPr>
                <w:rFonts w:ascii="Times New Roman" w:hAnsi="Times New Roman" w:cs="Times New Roman"/>
                <w:sz w:val="16"/>
                <w:szCs w:val="18"/>
              </w:rPr>
              <w:t>2.0</w:t>
            </w:r>
          </w:p>
        </w:tc>
        <w:tc>
          <w:tcPr>
            <w:tcW w:w="656" w:type="dxa"/>
            <w:vAlign w:val="center"/>
          </w:tcPr>
          <w:p>
            <w:pPr>
              <w:widowControl/>
              <w:spacing w:line="240" w:lineRule="exact"/>
              <w:jc w:val="center"/>
              <w:rPr>
                <w:rFonts w:ascii="Times New Roman" w:hAnsi="Times New Roman" w:cs="Times New Roman"/>
                <w:sz w:val="16"/>
                <w:szCs w:val="18"/>
              </w:rPr>
            </w:pPr>
          </w:p>
        </w:tc>
        <w:tc>
          <w:tcPr>
            <w:tcW w:w="656" w:type="dxa"/>
            <w:vAlign w:val="center"/>
          </w:tcPr>
          <w:p>
            <w:pPr>
              <w:widowControl/>
              <w:spacing w:line="240" w:lineRule="exact"/>
              <w:jc w:val="center"/>
              <w:rPr>
                <w:rFonts w:ascii="Times New Roman" w:hAnsi="Times New Roman" w:cs="Times New Roman"/>
                <w:sz w:val="16"/>
                <w:szCs w:val="18"/>
              </w:rPr>
            </w:pPr>
          </w:p>
        </w:tc>
        <w:tc>
          <w:tcPr>
            <w:tcW w:w="658" w:type="dxa"/>
            <w:vAlign w:val="center"/>
          </w:tcPr>
          <w:p>
            <w:pPr>
              <w:widowControl/>
              <w:spacing w:line="240" w:lineRule="exact"/>
              <w:jc w:val="center"/>
              <w:rPr>
                <w:rFonts w:ascii="Times New Roman" w:hAnsi="Times New Roman" w:cs="Times New Roman"/>
                <w:sz w:val="16"/>
                <w:szCs w:val="18"/>
              </w:rPr>
            </w:pPr>
          </w:p>
        </w:tc>
        <w:tc>
          <w:tcPr>
            <w:tcW w:w="656" w:type="dxa"/>
            <w:vAlign w:val="center"/>
          </w:tcPr>
          <w:p>
            <w:pPr>
              <w:widowControl/>
              <w:spacing w:line="240" w:lineRule="exact"/>
              <w:jc w:val="center"/>
              <w:rPr>
                <w:rFonts w:ascii="Times New Roman" w:hAnsi="Times New Roman" w:cs="Times New Roman"/>
                <w:sz w:val="16"/>
                <w:szCs w:val="18"/>
              </w:rPr>
            </w:pPr>
          </w:p>
        </w:tc>
        <w:tc>
          <w:tcPr>
            <w:tcW w:w="622" w:type="dxa"/>
            <w:vAlign w:val="center"/>
          </w:tcPr>
          <w:p>
            <w:pPr>
              <w:widowControl/>
              <w:spacing w:line="240" w:lineRule="exact"/>
              <w:jc w:val="center"/>
              <w:rPr>
                <w:rFonts w:ascii="Times New Roman" w:hAnsi="Times New Roman" w:cs="Times New Roman"/>
                <w:sz w:val="16"/>
                <w:szCs w:val="18"/>
              </w:rPr>
            </w:pPr>
            <w:r>
              <w:rPr>
                <w:rFonts w:ascii="Times New Roman" w:hAnsi="Times New Roman" w:cs="Times New Roman"/>
                <w:sz w:val="16"/>
                <w:szCs w:val="18"/>
              </w:rPr>
              <w:t>2</w:t>
            </w:r>
          </w:p>
        </w:tc>
        <w:tc>
          <w:tcPr>
            <w:tcW w:w="618" w:type="dxa"/>
            <w:vAlign w:val="center"/>
          </w:tcPr>
          <w:p>
            <w:pPr>
              <w:widowControl/>
              <w:spacing w:line="240" w:lineRule="exact"/>
              <w:jc w:val="center"/>
              <w:rPr>
                <w:rFonts w:ascii="Times New Roman" w:hAnsi="Times New Roman" w:cs="Times New Roman"/>
                <w:sz w:val="16"/>
                <w:szCs w:val="18"/>
              </w:rPr>
            </w:pPr>
          </w:p>
        </w:tc>
        <w:tc>
          <w:tcPr>
            <w:tcW w:w="600" w:type="dxa"/>
            <w:vAlign w:val="center"/>
          </w:tcPr>
          <w:p>
            <w:pPr>
              <w:widowControl/>
              <w:spacing w:line="240" w:lineRule="exact"/>
              <w:jc w:val="center"/>
              <w:rPr>
                <w:rFonts w:ascii="Times New Roman" w:hAnsi="Times New Roman" w:cs="Times New Roman"/>
                <w:sz w:val="16"/>
                <w:szCs w:val="18"/>
              </w:rPr>
            </w:pPr>
          </w:p>
        </w:tc>
        <w:tc>
          <w:tcPr>
            <w:tcW w:w="555" w:type="dxa"/>
          </w:tcPr>
          <w:p>
            <w:pPr>
              <w:widowControl/>
              <w:spacing w:line="240" w:lineRule="exact"/>
              <w:jc w:val="center"/>
              <w:rPr>
                <w:rFonts w:ascii="Times New Roman" w:hAnsi="Times New Roman" w:cs="Times New Roman"/>
                <w:sz w:val="16"/>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7" w:hRule="atLeast"/>
          <w:jc w:val="center"/>
        </w:trPr>
        <w:tc>
          <w:tcPr>
            <w:tcW w:w="950" w:type="dxa"/>
            <w:vAlign w:val="center"/>
          </w:tcPr>
          <w:p>
            <w:pPr>
              <w:widowControl/>
              <w:spacing w:line="240" w:lineRule="exact"/>
              <w:jc w:val="center"/>
              <w:rPr>
                <w:rFonts w:ascii="Times New Roman" w:hAnsi="Times New Roman" w:cs="Times New Roman"/>
                <w:sz w:val="16"/>
                <w:szCs w:val="18"/>
              </w:rPr>
            </w:pPr>
          </w:p>
        </w:tc>
        <w:tc>
          <w:tcPr>
            <w:tcW w:w="1418" w:type="dxa"/>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商务导论</w:t>
            </w:r>
          </w:p>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Introduction to</w:t>
            </w:r>
            <w:r>
              <w:rPr>
                <w:rFonts w:hint="eastAsia" w:ascii="Times New Roman" w:hAnsi="Times New Roman" w:cs="Times New Roman"/>
                <w:sz w:val="16"/>
                <w:szCs w:val="18"/>
              </w:rPr>
              <w:t xml:space="preserve"> </w:t>
            </w:r>
            <w:r>
              <w:rPr>
                <w:rFonts w:ascii="Times New Roman" w:hAnsi="Times New Roman" w:cs="Times New Roman"/>
                <w:sz w:val="16"/>
                <w:szCs w:val="18"/>
              </w:rPr>
              <w:t>Business</w:t>
            </w:r>
          </w:p>
        </w:tc>
        <w:tc>
          <w:tcPr>
            <w:tcW w:w="425" w:type="dxa"/>
            <w:vAlign w:val="center"/>
          </w:tcPr>
          <w:p>
            <w:pPr>
              <w:widowControl/>
              <w:spacing w:line="240" w:lineRule="exact"/>
              <w:jc w:val="center"/>
              <w:rPr>
                <w:rFonts w:ascii="Times New Roman" w:hAnsi="Times New Roman" w:cs="Times New Roman"/>
                <w:sz w:val="16"/>
                <w:szCs w:val="18"/>
              </w:rPr>
            </w:pPr>
            <w:r>
              <w:rPr>
                <w:rFonts w:ascii="Times New Roman" w:hAnsi="Times New Roman" w:cs="Times New Roman"/>
                <w:sz w:val="16"/>
                <w:szCs w:val="18"/>
              </w:rPr>
              <w:t>32</w:t>
            </w:r>
          </w:p>
        </w:tc>
        <w:tc>
          <w:tcPr>
            <w:tcW w:w="709" w:type="dxa"/>
            <w:vAlign w:val="center"/>
          </w:tcPr>
          <w:p>
            <w:pPr>
              <w:widowControl/>
              <w:spacing w:line="240" w:lineRule="exact"/>
              <w:jc w:val="center"/>
              <w:rPr>
                <w:rFonts w:ascii="Times New Roman" w:hAnsi="Times New Roman" w:cs="Times New Roman"/>
                <w:sz w:val="16"/>
                <w:szCs w:val="18"/>
              </w:rPr>
            </w:pPr>
          </w:p>
        </w:tc>
        <w:tc>
          <w:tcPr>
            <w:tcW w:w="548" w:type="dxa"/>
            <w:vAlign w:val="center"/>
          </w:tcPr>
          <w:p>
            <w:pPr>
              <w:widowControl/>
              <w:spacing w:line="240" w:lineRule="exact"/>
              <w:jc w:val="center"/>
              <w:rPr>
                <w:rFonts w:ascii="Times New Roman" w:hAnsi="Times New Roman" w:cs="Times New Roman"/>
                <w:sz w:val="16"/>
                <w:szCs w:val="18"/>
              </w:rPr>
            </w:pPr>
            <w:r>
              <w:rPr>
                <w:rFonts w:ascii="Times New Roman" w:hAnsi="Times New Roman" w:cs="Times New Roman"/>
                <w:sz w:val="16"/>
                <w:szCs w:val="18"/>
              </w:rPr>
              <w:t>2.0</w:t>
            </w:r>
          </w:p>
        </w:tc>
        <w:tc>
          <w:tcPr>
            <w:tcW w:w="656" w:type="dxa"/>
            <w:vAlign w:val="center"/>
          </w:tcPr>
          <w:p>
            <w:pPr>
              <w:widowControl/>
              <w:spacing w:line="240" w:lineRule="exact"/>
              <w:jc w:val="center"/>
              <w:rPr>
                <w:rFonts w:ascii="Times New Roman" w:hAnsi="Times New Roman" w:cs="Times New Roman"/>
                <w:sz w:val="16"/>
                <w:szCs w:val="18"/>
              </w:rPr>
            </w:pPr>
          </w:p>
        </w:tc>
        <w:tc>
          <w:tcPr>
            <w:tcW w:w="656" w:type="dxa"/>
            <w:vAlign w:val="center"/>
          </w:tcPr>
          <w:p>
            <w:pPr>
              <w:widowControl/>
              <w:spacing w:line="240" w:lineRule="exact"/>
              <w:jc w:val="center"/>
              <w:rPr>
                <w:rFonts w:ascii="Times New Roman" w:hAnsi="Times New Roman" w:cs="Times New Roman"/>
                <w:sz w:val="16"/>
                <w:szCs w:val="18"/>
              </w:rPr>
            </w:pPr>
            <w:r>
              <w:rPr>
                <w:rFonts w:ascii="Times New Roman" w:hAnsi="Times New Roman" w:cs="Times New Roman"/>
                <w:sz w:val="16"/>
                <w:szCs w:val="18"/>
              </w:rPr>
              <w:t>2</w:t>
            </w:r>
          </w:p>
        </w:tc>
        <w:tc>
          <w:tcPr>
            <w:tcW w:w="658" w:type="dxa"/>
            <w:vAlign w:val="center"/>
          </w:tcPr>
          <w:p>
            <w:pPr>
              <w:widowControl/>
              <w:spacing w:line="240" w:lineRule="exact"/>
              <w:jc w:val="center"/>
              <w:rPr>
                <w:rFonts w:ascii="Times New Roman" w:hAnsi="Times New Roman" w:cs="Times New Roman"/>
                <w:sz w:val="16"/>
                <w:szCs w:val="18"/>
              </w:rPr>
            </w:pPr>
          </w:p>
        </w:tc>
        <w:tc>
          <w:tcPr>
            <w:tcW w:w="656" w:type="dxa"/>
            <w:vAlign w:val="center"/>
          </w:tcPr>
          <w:p>
            <w:pPr>
              <w:widowControl/>
              <w:spacing w:line="240" w:lineRule="exact"/>
              <w:jc w:val="center"/>
              <w:rPr>
                <w:rFonts w:ascii="Times New Roman" w:hAnsi="Times New Roman" w:cs="Times New Roman"/>
                <w:sz w:val="16"/>
                <w:szCs w:val="18"/>
              </w:rPr>
            </w:pPr>
          </w:p>
        </w:tc>
        <w:tc>
          <w:tcPr>
            <w:tcW w:w="622" w:type="dxa"/>
            <w:vAlign w:val="center"/>
          </w:tcPr>
          <w:p>
            <w:pPr>
              <w:widowControl/>
              <w:spacing w:line="240" w:lineRule="exact"/>
              <w:jc w:val="center"/>
              <w:rPr>
                <w:rFonts w:ascii="Times New Roman" w:hAnsi="Times New Roman" w:cs="Times New Roman"/>
                <w:sz w:val="16"/>
                <w:szCs w:val="18"/>
              </w:rPr>
            </w:pPr>
          </w:p>
        </w:tc>
        <w:tc>
          <w:tcPr>
            <w:tcW w:w="618" w:type="dxa"/>
            <w:vAlign w:val="center"/>
          </w:tcPr>
          <w:p>
            <w:pPr>
              <w:widowControl/>
              <w:spacing w:line="240" w:lineRule="exact"/>
              <w:jc w:val="center"/>
              <w:rPr>
                <w:rFonts w:ascii="Times New Roman" w:hAnsi="Times New Roman" w:cs="Times New Roman"/>
                <w:sz w:val="16"/>
                <w:szCs w:val="18"/>
              </w:rPr>
            </w:pPr>
          </w:p>
        </w:tc>
        <w:tc>
          <w:tcPr>
            <w:tcW w:w="600" w:type="dxa"/>
            <w:vAlign w:val="center"/>
          </w:tcPr>
          <w:p>
            <w:pPr>
              <w:widowControl/>
              <w:spacing w:line="240" w:lineRule="exact"/>
              <w:jc w:val="center"/>
              <w:rPr>
                <w:rFonts w:ascii="Times New Roman" w:hAnsi="Times New Roman" w:cs="Times New Roman"/>
                <w:sz w:val="16"/>
                <w:szCs w:val="18"/>
              </w:rPr>
            </w:pPr>
          </w:p>
        </w:tc>
        <w:tc>
          <w:tcPr>
            <w:tcW w:w="555" w:type="dxa"/>
          </w:tcPr>
          <w:p>
            <w:pPr>
              <w:widowControl/>
              <w:spacing w:line="240" w:lineRule="exact"/>
              <w:jc w:val="center"/>
              <w:rPr>
                <w:rFonts w:ascii="Times New Roman" w:hAnsi="Times New Roman" w:cs="Times New Roman"/>
                <w:sz w:val="16"/>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7" w:hRule="atLeast"/>
          <w:jc w:val="center"/>
        </w:trPr>
        <w:tc>
          <w:tcPr>
            <w:tcW w:w="950" w:type="dxa"/>
            <w:vAlign w:val="center"/>
          </w:tcPr>
          <w:p>
            <w:pPr>
              <w:widowControl/>
              <w:spacing w:line="240" w:lineRule="exact"/>
              <w:jc w:val="center"/>
              <w:rPr>
                <w:rFonts w:ascii="Times New Roman" w:hAnsi="Times New Roman" w:cs="Times New Roman"/>
                <w:sz w:val="16"/>
                <w:szCs w:val="18"/>
              </w:rPr>
            </w:pPr>
            <w:r>
              <w:rPr>
                <w:rFonts w:ascii="Times New Roman" w:hAnsi="Times New Roman" w:cs="Times New Roman"/>
                <w:sz w:val="16"/>
                <w:szCs w:val="18"/>
              </w:rPr>
              <w:t>6B160041</w:t>
            </w:r>
          </w:p>
        </w:tc>
        <w:tc>
          <w:tcPr>
            <w:tcW w:w="1418" w:type="dxa"/>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 xml:space="preserve">经济学基础 Fundamentals of Economics </w:t>
            </w:r>
          </w:p>
        </w:tc>
        <w:tc>
          <w:tcPr>
            <w:tcW w:w="425" w:type="dxa"/>
            <w:vAlign w:val="center"/>
          </w:tcPr>
          <w:p>
            <w:pPr>
              <w:widowControl/>
              <w:spacing w:line="240" w:lineRule="exact"/>
              <w:jc w:val="center"/>
              <w:rPr>
                <w:rFonts w:ascii="Times New Roman" w:hAnsi="Times New Roman" w:cs="Times New Roman"/>
                <w:sz w:val="16"/>
                <w:szCs w:val="18"/>
              </w:rPr>
            </w:pPr>
            <w:r>
              <w:rPr>
                <w:rFonts w:ascii="Times New Roman" w:hAnsi="Times New Roman" w:cs="Times New Roman"/>
                <w:sz w:val="16"/>
                <w:szCs w:val="18"/>
              </w:rPr>
              <w:t>32</w:t>
            </w:r>
          </w:p>
        </w:tc>
        <w:tc>
          <w:tcPr>
            <w:tcW w:w="709" w:type="dxa"/>
            <w:vAlign w:val="center"/>
          </w:tcPr>
          <w:p>
            <w:pPr>
              <w:widowControl/>
              <w:spacing w:line="240" w:lineRule="exact"/>
              <w:jc w:val="center"/>
              <w:rPr>
                <w:rFonts w:ascii="Times New Roman" w:hAnsi="Times New Roman" w:cs="Times New Roman"/>
                <w:sz w:val="16"/>
                <w:szCs w:val="18"/>
              </w:rPr>
            </w:pPr>
          </w:p>
        </w:tc>
        <w:tc>
          <w:tcPr>
            <w:tcW w:w="548" w:type="dxa"/>
            <w:vAlign w:val="center"/>
          </w:tcPr>
          <w:p>
            <w:pPr>
              <w:widowControl/>
              <w:spacing w:line="240" w:lineRule="exact"/>
              <w:jc w:val="center"/>
              <w:rPr>
                <w:rFonts w:ascii="Times New Roman" w:hAnsi="Times New Roman" w:cs="Times New Roman"/>
                <w:sz w:val="16"/>
                <w:szCs w:val="18"/>
              </w:rPr>
            </w:pPr>
            <w:r>
              <w:rPr>
                <w:rFonts w:ascii="Times New Roman" w:hAnsi="Times New Roman" w:cs="Times New Roman"/>
                <w:sz w:val="16"/>
                <w:szCs w:val="18"/>
              </w:rPr>
              <w:t>2.0</w:t>
            </w:r>
          </w:p>
        </w:tc>
        <w:tc>
          <w:tcPr>
            <w:tcW w:w="656" w:type="dxa"/>
            <w:vAlign w:val="center"/>
          </w:tcPr>
          <w:p>
            <w:pPr>
              <w:widowControl/>
              <w:spacing w:line="240" w:lineRule="exact"/>
              <w:jc w:val="center"/>
              <w:rPr>
                <w:rFonts w:ascii="Times New Roman" w:hAnsi="Times New Roman" w:cs="Times New Roman"/>
                <w:sz w:val="16"/>
                <w:szCs w:val="18"/>
              </w:rPr>
            </w:pPr>
          </w:p>
        </w:tc>
        <w:tc>
          <w:tcPr>
            <w:tcW w:w="656" w:type="dxa"/>
            <w:vAlign w:val="center"/>
          </w:tcPr>
          <w:p>
            <w:pPr>
              <w:widowControl/>
              <w:spacing w:line="240" w:lineRule="exact"/>
              <w:jc w:val="center"/>
              <w:rPr>
                <w:rFonts w:ascii="Times New Roman" w:hAnsi="Times New Roman" w:cs="Times New Roman"/>
                <w:sz w:val="16"/>
                <w:szCs w:val="18"/>
              </w:rPr>
            </w:pPr>
          </w:p>
        </w:tc>
        <w:tc>
          <w:tcPr>
            <w:tcW w:w="658" w:type="dxa"/>
            <w:vAlign w:val="center"/>
          </w:tcPr>
          <w:p>
            <w:pPr>
              <w:widowControl/>
              <w:spacing w:line="240" w:lineRule="exact"/>
              <w:jc w:val="center"/>
              <w:rPr>
                <w:rFonts w:ascii="Times New Roman" w:hAnsi="Times New Roman" w:cs="Times New Roman"/>
                <w:sz w:val="16"/>
                <w:szCs w:val="18"/>
              </w:rPr>
            </w:pPr>
          </w:p>
        </w:tc>
        <w:tc>
          <w:tcPr>
            <w:tcW w:w="656" w:type="dxa"/>
            <w:vAlign w:val="center"/>
          </w:tcPr>
          <w:p>
            <w:pPr>
              <w:widowControl/>
              <w:spacing w:line="240" w:lineRule="exact"/>
              <w:jc w:val="center"/>
              <w:rPr>
                <w:rFonts w:ascii="Times New Roman" w:hAnsi="Times New Roman" w:cs="Times New Roman"/>
                <w:sz w:val="16"/>
                <w:szCs w:val="18"/>
              </w:rPr>
            </w:pPr>
            <w:r>
              <w:rPr>
                <w:rFonts w:ascii="Times New Roman" w:hAnsi="Times New Roman" w:cs="Times New Roman"/>
                <w:sz w:val="16"/>
                <w:szCs w:val="18"/>
              </w:rPr>
              <w:t>2</w:t>
            </w:r>
          </w:p>
        </w:tc>
        <w:tc>
          <w:tcPr>
            <w:tcW w:w="622" w:type="dxa"/>
            <w:vAlign w:val="center"/>
          </w:tcPr>
          <w:p>
            <w:pPr>
              <w:widowControl/>
              <w:spacing w:line="240" w:lineRule="exact"/>
              <w:jc w:val="center"/>
              <w:rPr>
                <w:rFonts w:ascii="Times New Roman" w:hAnsi="Times New Roman" w:cs="Times New Roman"/>
                <w:sz w:val="16"/>
                <w:szCs w:val="18"/>
              </w:rPr>
            </w:pPr>
          </w:p>
        </w:tc>
        <w:tc>
          <w:tcPr>
            <w:tcW w:w="618" w:type="dxa"/>
            <w:vAlign w:val="center"/>
          </w:tcPr>
          <w:p>
            <w:pPr>
              <w:widowControl/>
              <w:spacing w:line="240" w:lineRule="exact"/>
              <w:jc w:val="center"/>
              <w:rPr>
                <w:rFonts w:ascii="Times New Roman" w:hAnsi="Times New Roman" w:cs="Times New Roman"/>
                <w:sz w:val="16"/>
                <w:szCs w:val="18"/>
              </w:rPr>
            </w:pPr>
          </w:p>
        </w:tc>
        <w:tc>
          <w:tcPr>
            <w:tcW w:w="600" w:type="dxa"/>
            <w:vAlign w:val="center"/>
          </w:tcPr>
          <w:p>
            <w:pPr>
              <w:widowControl/>
              <w:spacing w:line="240" w:lineRule="exact"/>
              <w:jc w:val="center"/>
              <w:rPr>
                <w:rFonts w:ascii="Times New Roman" w:hAnsi="Times New Roman" w:cs="Times New Roman"/>
                <w:sz w:val="16"/>
                <w:szCs w:val="18"/>
              </w:rPr>
            </w:pPr>
          </w:p>
        </w:tc>
        <w:tc>
          <w:tcPr>
            <w:tcW w:w="555" w:type="dxa"/>
          </w:tcPr>
          <w:p>
            <w:pPr>
              <w:widowControl/>
              <w:spacing w:line="240" w:lineRule="exact"/>
              <w:jc w:val="center"/>
              <w:rPr>
                <w:rFonts w:ascii="Times New Roman" w:hAnsi="Times New Roman" w:cs="Times New Roman"/>
                <w:sz w:val="16"/>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7" w:hRule="atLeast"/>
          <w:jc w:val="center"/>
        </w:trPr>
        <w:tc>
          <w:tcPr>
            <w:tcW w:w="950" w:type="dxa"/>
            <w:tcBorders>
              <w:bottom w:val="single" w:color="auto" w:sz="4" w:space="0"/>
            </w:tcBorders>
            <w:vAlign w:val="center"/>
          </w:tcPr>
          <w:p>
            <w:pPr>
              <w:widowControl/>
              <w:spacing w:line="240" w:lineRule="exact"/>
              <w:jc w:val="center"/>
              <w:rPr>
                <w:rFonts w:ascii="Times New Roman" w:hAnsi="Times New Roman" w:cs="Times New Roman"/>
                <w:sz w:val="16"/>
                <w:szCs w:val="18"/>
              </w:rPr>
            </w:pPr>
            <w:r>
              <w:rPr>
                <w:rFonts w:ascii="Times New Roman" w:hAnsi="Times New Roman" w:cs="Times New Roman"/>
                <w:sz w:val="16"/>
                <w:szCs w:val="18"/>
              </w:rPr>
              <w:t>60120041</w:t>
            </w:r>
          </w:p>
        </w:tc>
        <w:tc>
          <w:tcPr>
            <w:tcW w:w="1418" w:type="dxa"/>
            <w:tcBorders>
              <w:bottom w:val="single" w:color="auto" w:sz="4" w:space="0"/>
            </w:tcBorders>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 xml:space="preserve">管理学导论 Introduction to Management </w:t>
            </w:r>
          </w:p>
        </w:tc>
        <w:tc>
          <w:tcPr>
            <w:tcW w:w="425" w:type="dxa"/>
            <w:vAlign w:val="center"/>
          </w:tcPr>
          <w:p>
            <w:pPr>
              <w:widowControl/>
              <w:spacing w:line="240" w:lineRule="exact"/>
              <w:jc w:val="center"/>
              <w:rPr>
                <w:rFonts w:ascii="Times New Roman" w:hAnsi="Times New Roman" w:cs="Times New Roman"/>
                <w:sz w:val="16"/>
                <w:szCs w:val="18"/>
              </w:rPr>
            </w:pPr>
            <w:r>
              <w:rPr>
                <w:rFonts w:ascii="Times New Roman" w:hAnsi="Times New Roman" w:cs="Times New Roman"/>
                <w:sz w:val="16"/>
                <w:szCs w:val="18"/>
              </w:rPr>
              <w:t>32</w:t>
            </w:r>
          </w:p>
        </w:tc>
        <w:tc>
          <w:tcPr>
            <w:tcW w:w="709" w:type="dxa"/>
            <w:vAlign w:val="center"/>
          </w:tcPr>
          <w:p>
            <w:pPr>
              <w:widowControl/>
              <w:spacing w:line="240" w:lineRule="exact"/>
              <w:jc w:val="center"/>
              <w:rPr>
                <w:rFonts w:ascii="Times New Roman" w:hAnsi="Times New Roman" w:cs="Times New Roman"/>
                <w:sz w:val="16"/>
                <w:szCs w:val="18"/>
              </w:rPr>
            </w:pPr>
          </w:p>
        </w:tc>
        <w:tc>
          <w:tcPr>
            <w:tcW w:w="548" w:type="dxa"/>
            <w:vAlign w:val="center"/>
          </w:tcPr>
          <w:p>
            <w:pPr>
              <w:widowControl/>
              <w:spacing w:line="240" w:lineRule="exact"/>
              <w:jc w:val="center"/>
              <w:rPr>
                <w:rFonts w:ascii="Times New Roman" w:hAnsi="Times New Roman" w:cs="Times New Roman"/>
                <w:sz w:val="16"/>
                <w:szCs w:val="18"/>
              </w:rPr>
            </w:pPr>
            <w:r>
              <w:rPr>
                <w:rFonts w:ascii="Times New Roman" w:hAnsi="Times New Roman" w:cs="Times New Roman"/>
                <w:sz w:val="16"/>
                <w:szCs w:val="18"/>
              </w:rPr>
              <w:t>2.0</w:t>
            </w:r>
          </w:p>
        </w:tc>
        <w:tc>
          <w:tcPr>
            <w:tcW w:w="656" w:type="dxa"/>
            <w:vAlign w:val="center"/>
          </w:tcPr>
          <w:p>
            <w:pPr>
              <w:widowControl/>
              <w:spacing w:line="240" w:lineRule="exact"/>
              <w:jc w:val="center"/>
              <w:rPr>
                <w:rFonts w:ascii="Times New Roman" w:hAnsi="Times New Roman" w:cs="Times New Roman"/>
                <w:sz w:val="16"/>
                <w:szCs w:val="18"/>
              </w:rPr>
            </w:pPr>
          </w:p>
        </w:tc>
        <w:tc>
          <w:tcPr>
            <w:tcW w:w="656" w:type="dxa"/>
            <w:vAlign w:val="center"/>
          </w:tcPr>
          <w:p>
            <w:pPr>
              <w:widowControl/>
              <w:spacing w:line="240" w:lineRule="exact"/>
              <w:jc w:val="center"/>
              <w:rPr>
                <w:rFonts w:ascii="Times New Roman" w:hAnsi="Times New Roman" w:cs="Times New Roman"/>
                <w:sz w:val="16"/>
                <w:szCs w:val="18"/>
              </w:rPr>
            </w:pPr>
          </w:p>
        </w:tc>
        <w:tc>
          <w:tcPr>
            <w:tcW w:w="658" w:type="dxa"/>
            <w:vAlign w:val="center"/>
          </w:tcPr>
          <w:p>
            <w:pPr>
              <w:widowControl/>
              <w:spacing w:line="240" w:lineRule="exact"/>
              <w:jc w:val="center"/>
              <w:rPr>
                <w:rFonts w:ascii="Times New Roman" w:hAnsi="Times New Roman" w:cs="Times New Roman"/>
                <w:sz w:val="16"/>
                <w:szCs w:val="18"/>
              </w:rPr>
            </w:pPr>
          </w:p>
        </w:tc>
        <w:tc>
          <w:tcPr>
            <w:tcW w:w="656" w:type="dxa"/>
            <w:vAlign w:val="center"/>
          </w:tcPr>
          <w:p>
            <w:pPr>
              <w:widowControl/>
              <w:spacing w:line="240" w:lineRule="exact"/>
              <w:jc w:val="center"/>
              <w:rPr>
                <w:rFonts w:ascii="Times New Roman" w:hAnsi="Times New Roman" w:cs="Times New Roman"/>
                <w:sz w:val="16"/>
                <w:szCs w:val="18"/>
              </w:rPr>
            </w:pPr>
            <w:r>
              <w:rPr>
                <w:rFonts w:ascii="Times New Roman" w:hAnsi="Times New Roman" w:cs="Times New Roman"/>
                <w:sz w:val="16"/>
                <w:szCs w:val="18"/>
              </w:rPr>
              <w:t>2</w:t>
            </w:r>
          </w:p>
        </w:tc>
        <w:tc>
          <w:tcPr>
            <w:tcW w:w="622" w:type="dxa"/>
            <w:vAlign w:val="center"/>
          </w:tcPr>
          <w:p>
            <w:pPr>
              <w:widowControl/>
              <w:spacing w:line="240" w:lineRule="exact"/>
              <w:jc w:val="center"/>
              <w:rPr>
                <w:rFonts w:ascii="Times New Roman" w:hAnsi="Times New Roman" w:cs="Times New Roman"/>
                <w:sz w:val="16"/>
                <w:szCs w:val="18"/>
              </w:rPr>
            </w:pPr>
          </w:p>
        </w:tc>
        <w:tc>
          <w:tcPr>
            <w:tcW w:w="618" w:type="dxa"/>
            <w:vAlign w:val="center"/>
          </w:tcPr>
          <w:p>
            <w:pPr>
              <w:widowControl/>
              <w:spacing w:line="240" w:lineRule="exact"/>
              <w:jc w:val="center"/>
              <w:rPr>
                <w:rFonts w:ascii="Times New Roman" w:hAnsi="Times New Roman" w:cs="Times New Roman"/>
                <w:sz w:val="16"/>
                <w:szCs w:val="18"/>
              </w:rPr>
            </w:pPr>
          </w:p>
        </w:tc>
        <w:tc>
          <w:tcPr>
            <w:tcW w:w="600" w:type="dxa"/>
            <w:vAlign w:val="center"/>
          </w:tcPr>
          <w:p>
            <w:pPr>
              <w:widowControl/>
              <w:spacing w:line="240" w:lineRule="exact"/>
              <w:jc w:val="center"/>
              <w:rPr>
                <w:rFonts w:ascii="Times New Roman" w:hAnsi="Times New Roman" w:cs="Times New Roman"/>
                <w:sz w:val="16"/>
                <w:szCs w:val="18"/>
              </w:rPr>
            </w:pPr>
          </w:p>
        </w:tc>
        <w:tc>
          <w:tcPr>
            <w:tcW w:w="555" w:type="dxa"/>
            <w:vAlign w:val="center"/>
          </w:tcPr>
          <w:p>
            <w:pPr>
              <w:widowControl/>
              <w:spacing w:line="240" w:lineRule="exact"/>
              <w:jc w:val="center"/>
              <w:rPr>
                <w:rFonts w:ascii="Times New Roman" w:hAnsi="Times New Roman" w:cs="Times New Roman"/>
                <w:sz w:val="16"/>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7" w:hRule="atLeast"/>
          <w:jc w:val="center"/>
        </w:trPr>
        <w:tc>
          <w:tcPr>
            <w:tcW w:w="2368" w:type="dxa"/>
            <w:gridSpan w:val="2"/>
            <w:vAlign w:val="center"/>
          </w:tcPr>
          <w:p>
            <w:pPr>
              <w:widowControl/>
              <w:spacing w:line="240" w:lineRule="exact"/>
              <w:jc w:val="center"/>
              <w:rPr>
                <w:rFonts w:ascii="Times New Roman" w:hAnsi="Times New Roman" w:cs="Times New Roman"/>
                <w:b/>
                <w:sz w:val="20"/>
                <w:szCs w:val="18"/>
              </w:rPr>
            </w:pPr>
            <w:r>
              <w:rPr>
                <w:rFonts w:ascii="Times New Roman" w:hAnsi="Times New Roman" w:cs="Times New Roman"/>
                <w:b/>
                <w:sz w:val="20"/>
                <w:szCs w:val="18"/>
              </w:rPr>
              <w:t>B1</w:t>
            </w:r>
            <w:r>
              <w:rPr>
                <w:rFonts w:hint="eastAsia" w:ascii="Times New Roman" w:hAnsi="Times New Roman" w:cs="Times New Roman"/>
                <w:b/>
                <w:sz w:val="20"/>
                <w:szCs w:val="18"/>
              </w:rPr>
              <w:t>类课程</w:t>
            </w:r>
            <w:r>
              <w:rPr>
                <w:rFonts w:ascii="Times New Roman" w:hAnsi="Times New Roman" w:cs="Times New Roman"/>
                <w:b/>
                <w:sz w:val="20"/>
                <w:szCs w:val="18"/>
              </w:rPr>
              <w:t>应修小计</w:t>
            </w:r>
          </w:p>
        </w:tc>
        <w:tc>
          <w:tcPr>
            <w:tcW w:w="425" w:type="dxa"/>
            <w:vAlign w:val="center"/>
          </w:tcPr>
          <w:p>
            <w:pPr>
              <w:widowControl/>
              <w:spacing w:line="240" w:lineRule="exact"/>
              <w:ind w:right="-108"/>
              <w:rPr>
                <w:rFonts w:ascii="Times New Roman" w:hAnsi="Times New Roman" w:cs="Times New Roman"/>
                <w:sz w:val="16"/>
                <w:szCs w:val="18"/>
              </w:rPr>
            </w:pPr>
            <w:r>
              <w:rPr>
                <w:rFonts w:hint="eastAsia" w:ascii="Times New Roman" w:hAnsi="Times New Roman" w:cs="Times New Roman"/>
                <w:sz w:val="16"/>
                <w:szCs w:val="18"/>
              </w:rPr>
              <w:t>800</w:t>
            </w:r>
          </w:p>
        </w:tc>
        <w:tc>
          <w:tcPr>
            <w:tcW w:w="709" w:type="dxa"/>
            <w:vAlign w:val="center"/>
          </w:tcPr>
          <w:p>
            <w:pPr>
              <w:widowControl/>
              <w:spacing w:line="240" w:lineRule="exact"/>
              <w:jc w:val="center"/>
              <w:rPr>
                <w:rFonts w:ascii="Times New Roman" w:hAnsi="Times New Roman" w:cs="Times New Roman"/>
                <w:sz w:val="16"/>
                <w:szCs w:val="18"/>
              </w:rPr>
            </w:pPr>
            <w:r>
              <w:rPr>
                <w:rFonts w:hint="eastAsia" w:ascii="Times New Roman" w:hAnsi="Times New Roman" w:cs="Times New Roman"/>
                <w:sz w:val="16"/>
                <w:szCs w:val="18"/>
              </w:rPr>
              <w:t>80</w:t>
            </w:r>
          </w:p>
        </w:tc>
        <w:tc>
          <w:tcPr>
            <w:tcW w:w="548" w:type="dxa"/>
            <w:vAlign w:val="center"/>
          </w:tcPr>
          <w:p>
            <w:pPr>
              <w:widowControl/>
              <w:spacing w:line="240" w:lineRule="exact"/>
              <w:ind w:right="-108"/>
              <w:rPr>
                <w:rFonts w:ascii="Times New Roman" w:hAnsi="Times New Roman" w:cs="Times New Roman"/>
                <w:sz w:val="16"/>
                <w:szCs w:val="18"/>
              </w:rPr>
            </w:pPr>
            <w:r>
              <w:rPr>
                <w:rFonts w:hint="eastAsia" w:ascii="Times New Roman" w:hAnsi="Times New Roman" w:cs="Times New Roman"/>
                <w:sz w:val="16"/>
                <w:szCs w:val="18"/>
              </w:rPr>
              <w:t>50</w:t>
            </w:r>
            <w:r>
              <w:rPr>
                <w:rFonts w:ascii="Times New Roman" w:hAnsi="Times New Roman" w:cs="Times New Roman"/>
                <w:sz w:val="16"/>
                <w:szCs w:val="18"/>
              </w:rPr>
              <w:t>.0</w:t>
            </w:r>
          </w:p>
        </w:tc>
        <w:tc>
          <w:tcPr>
            <w:tcW w:w="656" w:type="dxa"/>
            <w:vAlign w:val="center"/>
          </w:tcPr>
          <w:p>
            <w:pPr>
              <w:widowControl/>
              <w:spacing w:line="240" w:lineRule="exact"/>
              <w:jc w:val="center"/>
              <w:rPr>
                <w:rFonts w:ascii="Times New Roman" w:hAnsi="Times New Roman" w:cs="Times New Roman"/>
                <w:sz w:val="16"/>
                <w:szCs w:val="18"/>
              </w:rPr>
            </w:pPr>
          </w:p>
        </w:tc>
        <w:tc>
          <w:tcPr>
            <w:tcW w:w="656" w:type="dxa"/>
            <w:vAlign w:val="center"/>
          </w:tcPr>
          <w:p>
            <w:pPr>
              <w:widowControl/>
              <w:spacing w:line="240" w:lineRule="exact"/>
              <w:jc w:val="center"/>
              <w:rPr>
                <w:rFonts w:ascii="Times New Roman" w:hAnsi="Times New Roman" w:cs="Times New Roman"/>
                <w:sz w:val="16"/>
                <w:szCs w:val="18"/>
              </w:rPr>
            </w:pPr>
          </w:p>
        </w:tc>
        <w:tc>
          <w:tcPr>
            <w:tcW w:w="658" w:type="dxa"/>
            <w:vAlign w:val="center"/>
          </w:tcPr>
          <w:p>
            <w:pPr>
              <w:widowControl/>
              <w:spacing w:line="240" w:lineRule="exact"/>
              <w:jc w:val="center"/>
              <w:rPr>
                <w:rFonts w:ascii="Times New Roman" w:hAnsi="Times New Roman" w:cs="Times New Roman"/>
                <w:sz w:val="16"/>
                <w:szCs w:val="18"/>
              </w:rPr>
            </w:pPr>
          </w:p>
        </w:tc>
        <w:tc>
          <w:tcPr>
            <w:tcW w:w="656" w:type="dxa"/>
            <w:vAlign w:val="center"/>
          </w:tcPr>
          <w:p>
            <w:pPr>
              <w:widowControl/>
              <w:spacing w:line="240" w:lineRule="exact"/>
              <w:jc w:val="center"/>
              <w:rPr>
                <w:rFonts w:ascii="Times New Roman" w:hAnsi="Times New Roman" w:cs="Times New Roman"/>
                <w:sz w:val="16"/>
                <w:szCs w:val="18"/>
              </w:rPr>
            </w:pPr>
          </w:p>
        </w:tc>
        <w:tc>
          <w:tcPr>
            <w:tcW w:w="622" w:type="dxa"/>
            <w:vAlign w:val="center"/>
          </w:tcPr>
          <w:p>
            <w:pPr>
              <w:widowControl/>
              <w:spacing w:line="240" w:lineRule="exact"/>
              <w:jc w:val="center"/>
              <w:rPr>
                <w:rFonts w:ascii="Times New Roman" w:hAnsi="Times New Roman" w:cs="Times New Roman"/>
                <w:sz w:val="16"/>
                <w:szCs w:val="18"/>
              </w:rPr>
            </w:pPr>
          </w:p>
        </w:tc>
        <w:tc>
          <w:tcPr>
            <w:tcW w:w="618" w:type="dxa"/>
            <w:vAlign w:val="center"/>
          </w:tcPr>
          <w:p>
            <w:pPr>
              <w:widowControl/>
              <w:spacing w:line="240" w:lineRule="exact"/>
              <w:jc w:val="center"/>
              <w:rPr>
                <w:rFonts w:ascii="Times New Roman" w:hAnsi="Times New Roman" w:cs="Times New Roman"/>
                <w:sz w:val="16"/>
                <w:szCs w:val="18"/>
              </w:rPr>
            </w:pPr>
          </w:p>
        </w:tc>
        <w:tc>
          <w:tcPr>
            <w:tcW w:w="600" w:type="dxa"/>
            <w:vAlign w:val="center"/>
          </w:tcPr>
          <w:p>
            <w:pPr>
              <w:widowControl/>
              <w:spacing w:line="240" w:lineRule="exact"/>
              <w:jc w:val="center"/>
              <w:rPr>
                <w:rFonts w:ascii="Times New Roman" w:hAnsi="Times New Roman" w:cs="Times New Roman"/>
                <w:sz w:val="16"/>
                <w:szCs w:val="18"/>
              </w:rPr>
            </w:pPr>
          </w:p>
        </w:tc>
        <w:tc>
          <w:tcPr>
            <w:tcW w:w="555" w:type="dxa"/>
          </w:tcPr>
          <w:p>
            <w:pPr>
              <w:widowControl/>
              <w:spacing w:line="240" w:lineRule="exact"/>
              <w:jc w:val="center"/>
              <w:rPr>
                <w:rFonts w:ascii="Times New Roman" w:hAnsi="Times New Roman" w:cs="Times New Roman"/>
                <w:sz w:val="16"/>
                <w:szCs w:val="18"/>
              </w:rPr>
            </w:pPr>
          </w:p>
        </w:tc>
      </w:tr>
    </w:tbl>
    <w:p>
      <w:pPr>
        <w:pStyle w:val="86"/>
        <w:spacing w:before="156" w:beforeLines="50" w:after="156" w:afterLines="50" w:line="240" w:lineRule="exact"/>
        <w:ind w:left="-420" w:leftChars="-200" w:firstLine="0" w:firstLineChars="0"/>
        <w:rPr>
          <w:rFonts w:eastAsiaTheme="minorEastAsia"/>
          <w:b/>
          <w:sz w:val="21"/>
          <w:szCs w:val="21"/>
        </w:rPr>
      </w:pPr>
      <w:r>
        <w:rPr>
          <w:rFonts w:eastAsiaTheme="minorEastAsia"/>
          <w:b/>
          <w:sz w:val="21"/>
          <w:szCs w:val="21"/>
        </w:rPr>
        <w:t>2．专业基础选修课程（B2类课程）</w:t>
      </w:r>
    </w:p>
    <w:tbl>
      <w:tblPr>
        <w:tblStyle w:val="32"/>
        <w:tblW w:w="89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1"/>
        <w:gridCol w:w="1900"/>
        <w:gridCol w:w="508"/>
        <w:gridCol w:w="708"/>
        <w:gridCol w:w="503"/>
        <w:gridCol w:w="517"/>
        <w:gridCol w:w="518"/>
        <w:gridCol w:w="518"/>
        <w:gridCol w:w="517"/>
        <w:gridCol w:w="518"/>
        <w:gridCol w:w="518"/>
        <w:gridCol w:w="518"/>
        <w:gridCol w:w="5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3" w:hRule="atLeast"/>
          <w:jc w:val="center"/>
        </w:trPr>
        <w:tc>
          <w:tcPr>
            <w:tcW w:w="1161" w:type="dxa"/>
            <w:vMerge w:val="restart"/>
            <w:vAlign w:val="center"/>
          </w:tcPr>
          <w:p>
            <w:pPr>
              <w:widowControl/>
              <w:spacing w:line="240" w:lineRule="atLeast"/>
              <w:jc w:val="center"/>
              <w:rPr>
                <w:rFonts w:ascii="Times New Roman" w:hAnsi="Times New Roman" w:cs="Times New Roman"/>
                <w:b/>
                <w:sz w:val="18"/>
                <w:szCs w:val="21"/>
              </w:rPr>
            </w:pPr>
            <w:r>
              <w:rPr>
                <w:rFonts w:ascii="Times New Roman" w:hAnsi="Times New Roman" w:cs="Times New Roman"/>
                <w:b/>
                <w:sz w:val="18"/>
                <w:szCs w:val="21"/>
              </w:rPr>
              <w:t>课程代码</w:t>
            </w:r>
          </w:p>
        </w:tc>
        <w:tc>
          <w:tcPr>
            <w:tcW w:w="1900" w:type="dxa"/>
            <w:vMerge w:val="restart"/>
            <w:vAlign w:val="center"/>
          </w:tcPr>
          <w:p>
            <w:pPr>
              <w:widowControl/>
              <w:spacing w:line="240" w:lineRule="atLeast"/>
              <w:jc w:val="center"/>
              <w:rPr>
                <w:rFonts w:ascii="Times New Roman" w:hAnsi="Times New Roman" w:cs="Times New Roman"/>
                <w:b/>
                <w:sz w:val="18"/>
                <w:szCs w:val="21"/>
              </w:rPr>
            </w:pPr>
            <w:r>
              <w:rPr>
                <w:rFonts w:ascii="Times New Roman" w:hAnsi="Times New Roman" w:cs="Times New Roman"/>
                <w:b/>
                <w:sz w:val="18"/>
                <w:szCs w:val="21"/>
              </w:rPr>
              <w:t>课程名称</w:t>
            </w:r>
          </w:p>
        </w:tc>
        <w:tc>
          <w:tcPr>
            <w:tcW w:w="508" w:type="dxa"/>
            <w:vMerge w:val="restart"/>
            <w:vAlign w:val="center"/>
          </w:tcPr>
          <w:p>
            <w:pPr>
              <w:widowControl/>
              <w:spacing w:line="240" w:lineRule="atLeast"/>
              <w:jc w:val="center"/>
              <w:rPr>
                <w:rFonts w:ascii="Times New Roman" w:hAnsi="Times New Roman" w:cs="Times New Roman"/>
                <w:b/>
                <w:sz w:val="18"/>
                <w:szCs w:val="21"/>
              </w:rPr>
            </w:pPr>
            <w:r>
              <w:rPr>
                <w:rFonts w:ascii="Times New Roman" w:hAnsi="Times New Roman" w:cs="Times New Roman"/>
                <w:b/>
                <w:sz w:val="18"/>
                <w:szCs w:val="21"/>
              </w:rPr>
              <w:t>总学时数</w:t>
            </w:r>
          </w:p>
        </w:tc>
        <w:tc>
          <w:tcPr>
            <w:tcW w:w="708" w:type="dxa"/>
            <w:vMerge w:val="restart"/>
            <w:vAlign w:val="center"/>
          </w:tcPr>
          <w:p>
            <w:pPr>
              <w:widowControl/>
              <w:spacing w:line="240" w:lineRule="atLeast"/>
              <w:jc w:val="center"/>
              <w:rPr>
                <w:rFonts w:ascii="Times New Roman" w:hAnsi="Times New Roman" w:cs="Times New Roman"/>
                <w:b/>
                <w:sz w:val="18"/>
                <w:szCs w:val="21"/>
              </w:rPr>
            </w:pPr>
            <w:r>
              <w:rPr>
                <w:rFonts w:ascii="Times New Roman" w:hAnsi="Times New Roman" w:cs="Times New Roman"/>
                <w:b/>
                <w:sz w:val="18"/>
                <w:szCs w:val="21"/>
              </w:rPr>
              <w:t>实践与实验学时数</w:t>
            </w:r>
          </w:p>
        </w:tc>
        <w:tc>
          <w:tcPr>
            <w:tcW w:w="503" w:type="dxa"/>
            <w:vMerge w:val="restart"/>
            <w:vAlign w:val="center"/>
          </w:tcPr>
          <w:p>
            <w:pPr>
              <w:widowControl/>
              <w:spacing w:line="240" w:lineRule="atLeast"/>
              <w:jc w:val="center"/>
              <w:rPr>
                <w:rFonts w:ascii="Times New Roman" w:hAnsi="Times New Roman" w:cs="Times New Roman"/>
                <w:b/>
                <w:sz w:val="18"/>
                <w:szCs w:val="21"/>
              </w:rPr>
            </w:pPr>
            <w:r>
              <w:rPr>
                <w:rFonts w:ascii="Times New Roman" w:hAnsi="Times New Roman" w:cs="Times New Roman"/>
                <w:b/>
                <w:sz w:val="18"/>
                <w:szCs w:val="21"/>
              </w:rPr>
              <w:t>学</w:t>
            </w:r>
          </w:p>
          <w:p>
            <w:pPr>
              <w:widowControl/>
              <w:spacing w:line="240" w:lineRule="atLeast"/>
              <w:jc w:val="center"/>
              <w:rPr>
                <w:rFonts w:ascii="Times New Roman" w:hAnsi="Times New Roman" w:cs="Times New Roman"/>
                <w:b/>
                <w:sz w:val="18"/>
                <w:szCs w:val="21"/>
              </w:rPr>
            </w:pPr>
            <w:r>
              <w:rPr>
                <w:rFonts w:ascii="Times New Roman" w:hAnsi="Times New Roman" w:cs="Times New Roman"/>
                <w:b/>
                <w:sz w:val="18"/>
                <w:szCs w:val="21"/>
              </w:rPr>
              <w:t>分</w:t>
            </w:r>
          </w:p>
          <w:p>
            <w:pPr>
              <w:widowControl/>
              <w:spacing w:line="240" w:lineRule="atLeast"/>
              <w:jc w:val="center"/>
              <w:rPr>
                <w:rFonts w:ascii="Times New Roman" w:hAnsi="Times New Roman" w:cs="Times New Roman"/>
                <w:b/>
                <w:sz w:val="18"/>
                <w:szCs w:val="21"/>
              </w:rPr>
            </w:pPr>
            <w:r>
              <w:rPr>
                <w:rFonts w:ascii="Times New Roman" w:hAnsi="Times New Roman" w:cs="Times New Roman"/>
                <w:b/>
                <w:sz w:val="18"/>
                <w:szCs w:val="21"/>
              </w:rPr>
              <w:t>数</w:t>
            </w:r>
          </w:p>
        </w:tc>
        <w:tc>
          <w:tcPr>
            <w:tcW w:w="4142" w:type="dxa"/>
            <w:gridSpan w:val="8"/>
            <w:vAlign w:val="center"/>
          </w:tcPr>
          <w:p>
            <w:pPr>
              <w:widowControl/>
              <w:spacing w:line="240" w:lineRule="atLeast"/>
              <w:jc w:val="center"/>
              <w:rPr>
                <w:rFonts w:ascii="Times New Roman" w:hAnsi="Times New Roman" w:cs="Times New Roman"/>
                <w:b/>
                <w:sz w:val="18"/>
                <w:szCs w:val="21"/>
              </w:rPr>
            </w:pPr>
            <w:r>
              <w:rPr>
                <w:rFonts w:ascii="Times New Roman" w:hAnsi="Times New Roman" w:cs="Times New Roman"/>
                <w:b/>
                <w:sz w:val="18"/>
                <w:szCs w:val="21"/>
              </w:rPr>
              <w:t>各学期周学时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2" w:hRule="atLeast"/>
          <w:jc w:val="center"/>
        </w:trPr>
        <w:tc>
          <w:tcPr>
            <w:tcW w:w="1161" w:type="dxa"/>
            <w:vMerge w:val="continue"/>
            <w:vAlign w:val="center"/>
          </w:tcPr>
          <w:p>
            <w:pPr>
              <w:widowControl/>
              <w:spacing w:line="240" w:lineRule="atLeast"/>
              <w:jc w:val="center"/>
              <w:rPr>
                <w:rFonts w:ascii="Times New Roman" w:hAnsi="Times New Roman" w:cs="Times New Roman"/>
                <w:b/>
                <w:sz w:val="18"/>
                <w:szCs w:val="21"/>
              </w:rPr>
            </w:pPr>
          </w:p>
        </w:tc>
        <w:tc>
          <w:tcPr>
            <w:tcW w:w="1900" w:type="dxa"/>
            <w:vMerge w:val="continue"/>
            <w:vAlign w:val="center"/>
          </w:tcPr>
          <w:p>
            <w:pPr>
              <w:widowControl/>
              <w:spacing w:line="240" w:lineRule="atLeast"/>
              <w:jc w:val="center"/>
              <w:rPr>
                <w:rFonts w:ascii="Times New Roman" w:hAnsi="Times New Roman" w:cs="Times New Roman"/>
                <w:b/>
                <w:sz w:val="18"/>
                <w:szCs w:val="21"/>
              </w:rPr>
            </w:pPr>
          </w:p>
        </w:tc>
        <w:tc>
          <w:tcPr>
            <w:tcW w:w="508" w:type="dxa"/>
            <w:vMerge w:val="continue"/>
            <w:vAlign w:val="center"/>
          </w:tcPr>
          <w:p>
            <w:pPr>
              <w:widowControl/>
              <w:spacing w:line="240" w:lineRule="atLeast"/>
              <w:jc w:val="center"/>
              <w:rPr>
                <w:rFonts w:ascii="Times New Roman" w:hAnsi="Times New Roman" w:cs="Times New Roman"/>
                <w:b/>
                <w:sz w:val="18"/>
                <w:szCs w:val="21"/>
              </w:rPr>
            </w:pPr>
          </w:p>
        </w:tc>
        <w:tc>
          <w:tcPr>
            <w:tcW w:w="708" w:type="dxa"/>
            <w:vMerge w:val="continue"/>
            <w:vAlign w:val="center"/>
          </w:tcPr>
          <w:p>
            <w:pPr>
              <w:widowControl/>
              <w:spacing w:line="240" w:lineRule="atLeast"/>
              <w:jc w:val="center"/>
              <w:rPr>
                <w:rFonts w:ascii="Times New Roman" w:hAnsi="Times New Roman" w:cs="Times New Roman"/>
                <w:b/>
                <w:sz w:val="18"/>
                <w:szCs w:val="21"/>
              </w:rPr>
            </w:pPr>
          </w:p>
        </w:tc>
        <w:tc>
          <w:tcPr>
            <w:tcW w:w="503" w:type="dxa"/>
            <w:vMerge w:val="continue"/>
            <w:vAlign w:val="center"/>
          </w:tcPr>
          <w:p>
            <w:pPr>
              <w:widowControl/>
              <w:spacing w:line="240" w:lineRule="atLeast"/>
              <w:jc w:val="center"/>
              <w:rPr>
                <w:rFonts w:ascii="Times New Roman" w:hAnsi="Times New Roman" w:cs="Times New Roman"/>
                <w:b/>
                <w:sz w:val="18"/>
                <w:szCs w:val="21"/>
              </w:rPr>
            </w:pPr>
          </w:p>
        </w:tc>
        <w:tc>
          <w:tcPr>
            <w:tcW w:w="517" w:type="dxa"/>
            <w:vAlign w:val="center"/>
          </w:tcPr>
          <w:p>
            <w:pPr>
              <w:widowControl/>
              <w:spacing w:line="240" w:lineRule="atLeast"/>
              <w:jc w:val="center"/>
              <w:rPr>
                <w:rFonts w:ascii="Times New Roman" w:hAnsi="Times New Roman" w:cs="Times New Roman"/>
                <w:b/>
                <w:sz w:val="18"/>
                <w:szCs w:val="21"/>
              </w:rPr>
            </w:pPr>
            <w:r>
              <w:rPr>
                <w:rFonts w:ascii="Times New Roman" w:hAnsi="Times New Roman" w:cs="Times New Roman"/>
                <w:b/>
                <w:sz w:val="18"/>
                <w:szCs w:val="21"/>
              </w:rPr>
              <w:t>一</w:t>
            </w:r>
          </w:p>
        </w:tc>
        <w:tc>
          <w:tcPr>
            <w:tcW w:w="518" w:type="dxa"/>
            <w:vAlign w:val="center"/>
          </w:tcPr>
          <w:p>
            <w:pPr>
              <w:widowControl/>
              <w:spacing w:line="240" w:lineRule="atLeast"/>
              <w:jc w:val="center"/>
              <w:rPr>
                <w:rFonts w:ascii="Times New Roman" w:hAnsi="Times New Roman" w:cs="Times New Roman"/>
                <w:b/>
                <w:sz w:val="18"/>
                <w:szCs w:val="21"/>
              </w:rPr>
            </w:pPr>
            <w:r>
              <w:rPr>
                <w:rFonts w:ascii="Times New Roman" w:hAnsi="Times New Roman" w:cs="Times New Roman"/>
                <w:b/>
                <w:sz w:val="18"/>
                <w:szCs w:val="21"/>
              </w:rPr>
              <w:t>二</w:t>
            </w:r>
          </w:p>
        </w:tc>
        <w:tc>
          <w:tcPr>
            <w:tcW w:w="518" w:type="dxa"/>
            <w:vAlign w:val="center"/>
          </w:tcPr>
          <w:p>
            <w:pPr>
              <w:widowControl/>
              <w:spacing w:line="240" w:lineRule="atLeast"/>
              <w:jc w:val="center"/>
              <w:rPr>
                <w:rFonts w:ascii="Times New Roman" w:hAnsi="Times New Roman" w:cs="Times New Roman"/>
                <w:b/>
                <w:sz w:val="18"/>
                <w:szCs w:val="21"/>
              </w:rPr>
            </w:pPr>
            <w:r>
              <w:rPr>
                <w:rFonts w:ascii="Times New Roman" w:hAnsi="Times New Roman" w:cs="Times New Roman"/>
                <w:b/>
                <w:sz w:val="18"/>
                <w:szCs w:val="21"/>
              </w:rPr>
              <w:t>三</w:t>
            </w:r>
          </w:p>
        </w:tc>
        <w:tc>
          <w:tcPr>
            <w:tcW w:w="517" w:type="dxa"/>
            <w:vAlign w:val="center"/>
          </w:tcPr>
          <w:p>
            <w:pPr>
              <w:widowControl/>
              <w:spacing w:line="240" w:lineRule="atLeast"/>
              <w:jc w:val="center"/>
              <w:rPr>
                <w:rFonts w:ascii="Times New Roman" w:hAnsi="Times New Roman" w:cs="Times New Roman"/>
                <w:b/>
                <w:sz w:val="18"/>
                <w:szCs w:val="21"/>
              </w:rPr>
            </w:pPr>
            <w:r>
              <w:rPr>
                <w:rFonts w:ascii="Times New Roman" w:hAnsi="Times New Roman" w:cs="Times New Roman"/>
                <w:b/>
                <w:sz w:val="18"/>
                <w:szCs w:val="21"/>
              </w:rPr>
              <w:t>四</w:t>
            </w:r>
          </w:p>
        </w:tc>
        <w:tc>
          <w:tcPr>
            <w:tcW w:w="518" w:type="dxa"/>
            <w:vAlign w:val="center"/>
          </w:tcPr>
          <w:p>
            <w:pPr>
              <w:widowControl/>
              <w:spacing w:line="240" w:lineRule="atLeast"/>
              <w:jc w:val="center"/>
              <w:rPr>
                <w:rFonts w:ascii="Times New Roman" w:hAnsi="Times New Roman" w:cs="Times New Roman"/>
                <w:b/>
                <w:sz w:val="18"/>
                <w:szCs w:val="21"/>
              </w:rPr>
            </w:pPr>
            <w:r>
              <w:rPr>
                <w:rFonts w:ascii="Times New Roman" w:hAnsi="Times New Roman" w:cs="Times New Roman"/>
                <w:b/>
                <w:sz w:val="18"/>
                <w:szCs w:val="21"/>
              </w:rPr>
              <w:t>五</w:t>
            </w:r>
          </w:p>
        </w:tc>
        <w:tc>
          <w:tcPr>
            <w:tcW w:w="518" w:type="dxa"/>
            <w:vAlign w:val="center"/>
          </w:tcPr>
          <w:p>
            <w:pPr>
              <w:widowControl/>
              <w:spacing w:line="240" w:lineRule="atLeast"/>
              <w:jc w:val="center"/>
              <w:rPr>
                <w:rFonts w:ascii="Times New Roman" w:hAnsi="Times New Roman" w:cs="Times New Roman"/>
                <w:b/>
                <w:sz w:val="18"/>
                <w:szCs w:val="21"/>
              </w:rPr>
            </w:pPr>
            <w:r>
              <w:rPr>
                <w:rFonts w:ascii="Times New Roman" w:hAnsi="Times New Roman" w:cs="Times New Roman"/>
                <w:b/>
                <w:sz w:val="18"/>
                <w:szCs w:val="21"/>
              </w:rPr>
              <w:t>六</w:t>
            </w:r>
          </w:p>
        </w:tc>
        <w:tc>
          <w:tcPr>
            <w:tcW w:w="518" w:type="dxa"/>
            <w:vAlign w:val="center"/>
          </w:tcPr>
          <w:p>
            <w:pPr>
              <w:widowControl/>
              <w:spacing w:line="240" w:lineRule="atLeast"/>
              <w:jc w:val="center"/>
              <w:rPr>
                <w:rFonts w:ascii="Times New Roman" w:hAnsi="Times New Roman" w:cs="Times New Roman"/>
                <w:b/>
                <w:sz w:val="18"/>
                <w:szCs w:val="21"/>
              </w:rPr>
            </w:pPr>
            <w:r>
              <w:rPr>
                <w:rFonts w:ascii="Times New Roman" w:hAnsi="Times New Roman" w:cs="Times New Roman"/>
                <w:b/>
                <w:sz w:val="18"/>
                <w:szCs w:val="21"/>
              </w:rPr>
              <w:t>七</w:t>
            </w:r>
          </w:p>
        </w:tc>
        <w:tc>
          <w:tcPr>
            <w:tcW w:w="518" w:type="dxa"/>
            <w:vAlign w:val="center"/>
          </w:tcPr>
          <w:p>
            <w:pPr>
              <w:widowControl/>
              <w:spacing w:line="240" w:lineRule="atLeast"/>
              <w:jc w:val="center"/>
              <w:rPr>
                <w:rFonts w:ascii="Times New Roman" w:hAnsi="Times New Roman" w:cs="Times New Roman"/>
                <w:b/>
                <w:sz w:val="18"/>
                <w:szCs w:val="21"/>
              </w:rPr>
            </w:pPr>
            <w:r>
              <w:rPr>
                <w:rFonts w:ascii="Times New Roman" w:hAnsi="Times New Roman" w:cs="Times New Roman"/>
                <w:b/>
                <w:sz w:val="18"/>
                <w:szCs w:val="21"/>
              </w:rPr>
              <w:t>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7" w:hRule="atLeast"/>
          <w:jc w:val="center"/>
        </w:trPr>
        <w:tc>
          <w:tcPr>
            <w:tcW w:w="1161" w:type="dxa"/>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7I350041</w:t>
            </w:r>
          </w:p>
        </w:tc>
        <w:tc>
          <w:tcPr>
            <w:tcW w:w="1900" w:type="dxa"/>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英语影视欣赏与评论 Appreciation of and Comments on English Films</w:t>
            </w:r>
          </w:p>
        </w:tc>
        <w:tc>
          <w:tcPr>
            <w:tcW w:w="508" w:type="dxa"/>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32</w:t>
            </w:r>
          </w:p>
        </w:tc>
        <w:tc>
          <w:tcPr>
            <w:tcW w:w="708" w:type="dxa"/>
            <w:vAlign w:val="center"/>
          </w:tcPr>
          <w:p>
            <w:pPr>
              <w:widowControl/>
              <w:spacing w:line="240" w:lineRule="exact"/>
              <w:jc w:val="center"/>
              <w:rPr>
                <w:rFonts w:ascii="Times New Roman" w:hAnsi="Times New Roman" w:cs="Times New Roman"/>
                <w:sz w:val="16"/>
                <w:szCs w:val="18"/>
              </w:rPr>
            </w:pPr>
          </w:p>
        </w:tc>
        <w:tc>
          <w:tcPr>
            <w:tcW w:w="503" w:type="dxa"/>
            <w:vAlign w:val="center"/>
          </w:tcPr>
          <w:p>
            <w:pPr>
              <w:widowControl/>
              <w:spacing w:line="240" w:lineRule="exact"/>
              <w:jc w:val="center"/>
              <w:rPr>
                <w:rFonts w:ascii="Times New Roman" w:hAnsi="Times New Roman" w:cs="Times New Roman"/>
                <w:sz w:val="16"/>
                <w:szCs w:val="18"/>
              </w:rPr>
            </w:pPr>
            <w:r>
              <w:rPr>
                <w:rFonts w:ascii="Times New Roman" w:hAnsi="Times New Roman" w:cs="Times New Roman"/>
                <w:sz w:val="16"/>
                <w:szCs w:val="18"/>
              </w:rPr>
              <w:t>2.0</w:t>
            </w:r>
          </w:p>
        </w:tc>
        <w:tc>
          <w:tcPr>
            <w:tcW w:w="517" w:type="dxa"/>
            <w:vAlign w:val="center"/>
          </w:tcPr>
          <w:p>
            <w:pPr>
              <w:widowControl/>
              <w:spacing w:line="240" w:lineRule="exact"/>
              <w:jc w:val="left"/>
              <w:rPr>
                <w:rFonts w:ascii="Times New Roman" w:hAnsi="Times New Roman" w:cs="Times New Roman"/>
                <w:sz w:val="16"/>
                <w:szCs w:val="18"/>
              </w:rPr>
            </w:pPr>
          </w:p>
        </w:tc>
        <w:tc>
          <w:tcPr>
            <w:tcW w:w="518" w:type="dxa"/>
            <w:vAlign w:val="center"/>
          </w:tcPr>
          <w:p>
            <w:pPr>
              <w:widowControl/>
              <w:spacing w:line="240" w:lineRule="exact"/>
              <w:jc w:val="left"/>
              <w:rPr>
                <w:rFonts w:ascii="Times New Roman" w:hAnsi="Times New Roman" w:cs="Times New Roman"/>
                <w:sz w:val="16"/>
                <w:szCs w:val="18"/>
              </w:rPr>
            </w:pPr>
          </w:p>
        </w:tc>
        <w:tc>
          <w:tcPr>
            <w:tcW w:w="518" w:type="dxa"/>
            <w:vAlign w:val="center"/>
          </w:tcPr>
          <w:p>
            <w:pPr>
              <w:widowControl/>
              <w:spacing w:line="240" w:lineRule="exact"/>
              <w:jc w:val="left"/>
              <w:rPr>
                <w:rFonts w:ascii="Times New Roman" w:hAnsi="Times New Roman" w:cs="Times New Roman"/>
                <w:sz w:val="16"/>
                <w:szCs w:val="18"/>
              </w:rPr>
            </w:pPr>
          </w:p>
        </w:tc>
        <w:tc>
          <w:tcPr>
            <w:tcW w:w="517" w:type="dxa"/>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2</w:t>
            </w:r>
          </w:p>
        </w:tc>
        <w:tc>
          <w:tcPr>
            <w:tcW w:w="518" w:type="dxa"/>
            <w:vAlign w:val="center"/>
          </w:tcPr>
          <w:p>
            <w:pPr>
              <w:widowControl/>
              <w:spacing w:line="240" w:lineRule="exact"/>
              <w:jc w:val="left"/>
              <w:rPr>
                <w:rFonts w:ascii="Times New Roman" w:hAnsi="Times New Roman" w:cs="Times New Roman"/>
                <w:sz w:val="16"/>
                <w:szCs w:val="18"/>
              </w:rPr>
            </w:pPr>
          </w:p>
        </w:tc>
        <w:tc>
          <w:tcPr>
            <w:tcW w:w="518" w:type="dxa"/>
            <w:vAlign w:val="center"/>
          </w:tcPr>
          <w:p>
            <w:pPr>
              <w:widowControl/>
              <w:spacing w:line="240" w:lineRule="exact"/>
              <w:jc w:val="left"/>
              <w:rPr>
                <w:rFonts w:ascii="Times New Roman" w:hAnsi="Times New Roman" w:cs="Times New Roman"/>
                <w:sz w:val="16"/>
                <w:szCs w:val="18"/>
              </w:rPr>
            </w:pPr>
          </w:p>
        </w:tc>
        <w:tc>
          <w:tcPr>
            <w:tcW w:w="518" w:type="dxa"/>
            <w:vAlign w:val="center"/>
          </w:tcPr>
          <w:p>
            <w:pPr>
              <w:widowControl/>
              <w:spacing w:line="240" w:lineRule="exact"/>
              <w:jc w:val="left"/>
              <w:rPr>
                <w:rFonts w:ascii="Times New Roman" w:hAnsi="Times New Roman" w:cs="Times New Roman"/>
                <w:sz w:val="16"/>
                <w:szCs w:val="18"/>
              </w:rPr>
            </w:pPr>
          </w:p>
        </w:tc>
        <w:tc>
          <w:tcPr>
            <w:tcW w:w="518" w:type="dxa"/>
          </w:tcPr>
          <w:p>
            <w:pPr>
              <w:widowControl/>
              <w:spacing w:line="240" w:lineRule="exact"/>
              <w:jc w:val="left"/>
              <w:rPr>
                <w:rFonts w:ascii="Times New Roman" w:hAnsi="Times New Roman" w:cs="Times New Roman"/>
                <w:sz w:val="16"/>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7" w:hRule="atLeast"/>
          <w:jc w:val="center"/>
        </w:trPr>
        <w:tc>
          <w:tcPr>
            <w:tcW w:w="1161" w:type="dxa"/>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7I360041</w:t>
            </w:r>
          </w:p>
        </w:tc>
        <w:tc>
          <w:tcPr>
            <w:tcW w:w="1900" w:type="dxa"/>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 xml:space="preserve">商务英语报刊选读 Selected Readings of Business English Journals </w:t>
            </w:r>
          </w:p>
        </w:tc>
        <w:tc>
          <w:tcPr>
            <w:tcW w:w="508" w:type="dxa"/>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32</w:t>
            </w:r>
          </w:p>
        </w:tc>
        <w:tc>
          <w:tcPr>
            <w:tcW w:w="708" w:type="dxa"/>
            <w:vAlign w:val="center"/>
          </w:tcPr>
          <w:p>
            <w:pPr>
              <w:widowControl/>
              <w:spacing w:line="240" w:lineRule="exact"/>
              <w:jc w:val="center"/>
              <w:rPr>
                <w:rFonts w:ascii="Times New Roman" w:hAnsi="Times New Roman" w:cs="Times New Roman"/>
                <w:sz w:val="16"/>
                <w:szCs w:val="18"/>
              </w:rPr>
            </w:pPr>
          </w:p>
        </w:tc>
        <w:tc>
          <w:tcPr>
            <w:tcW w:w="503" w:type="dxa"/>
            <w:vAlign w:val="center"/>
          </w:tcPr>
          <w:p>
            <w:pPr>
              <w:widowControl/>
              <w:spacing w:line="240" w:lineRule="exact"/>
              <w:jc w:val="center"/>
              <w:rPr>
                <w:rFonts w:ascii="Times New Roman" w:hAnsi="Times New Roman" w:cs="Times New Roman"/>
                <w:sz w:val="16"/>
                <w:szCs w:val="18"/>
              </w:rPr>
            </w:pPr>
            <w:r>
              <w:rPr>
                <w:rFonts w:ascii="Times New Roman" w:hAnsi="Times New Roman" w:cs="Times New Roman"/>
                <w:sz w:val="16"/>
                <w:szCs w:val="18"/>
              </w:rPr>
              <w:t>2.0</w:t>
            </w:r>
          </w:p>
        </w:tc>
        <w:tc>
          <w:tcPr>
            <w:tcW w:w="517" w:type="dxa"/>
            <w:vAlign w:val="center"/>
          </w:tcPr>
          <w:p>
            <w:pPr>
              <w:widowControl/>
              <w:spacing w:line="240" w:lineRule="exact"/>
              <w:jc w:val="left"/>
              <w:rPr>
                <w:rFonts w:ascii="Times New Roman" w:hAnsi="Times New Roman" w:cs="Times New Roman"/>
                <w:sz w:val="16"/>
                <w:szCs w:val="18"/>
              </w:rPr>
            </w:pPr>
          </w:p>
        </w:tc>
        <w:tc>
          <w:tcPr>
            <w:tcW w:w="518" w:type="dxa"/>
            <w:vAlign w:val="center"/>
          </w:tcPr>
          <w:p>
            <w:pPr>
              <w:widowControl/>
              <w:spacing w:line="240" w:lineRule="exact"/>
              <w:jc w:val="left"/>
              <w:rPr>
                <w:rFonts w:ascii="Times New Roman" w:hAnsi="Times New Roman" w:cs="Times New Roman"/>
                <w:sz w:val="16"/>
                <w:szCs w:val="18"/>
              </w:rPr>
            </w:pPr>
          </w:p>
        </w:tc>
        <w:tc>
          <w:tcPr>
            <w:tcW w:w="518" w:type="dxa"/>
            <w:vAlign w:val="center"/>
          </w:tcPr>
          <w:p>
            <w:pPr>
              <w:widowControl/>
              <w:spacing w:line="240" w:lineRule="exact"/>
              <w:jc w:val="left"/>
              <w:rPr>
                <w:rFonts w:ascii="Times New Roman" w:hAnsi="Times New Roman" w:cs="Times New Roman"/>
                <w:sz w:val="16"/>
                <w:szCs w:val="18"/>
              </w:rPr>
            </w:pPr>
          </w:p>
        </w:tc>
        <w:tc>
          <w:tcPr>
            <w:tcW w:w="517" w:type="dxa"/>
            <w:vAlign w:val="center"/>
          </w:tcPr>
          <w:p>
            <w:pPr>
              <w:widowControl/>
              <w:spacing w:line="240" w:lineRule="exact"/>
              <w:jc w:val="left"/>
              <w:rPr>
                <w:rFonts w:ascii="Times New Roman" w:hAnsi="Times New Roman" w:cs="Times New Roman"/>
                <w:sz w:val="16"/>
                <w:szCs w:val="18"/>
              </w:rPr>
            </w:pPr>
          </w:p>
        </w:tc>
        <w:tc>
          <w:tcPr>
            <w:tcW w:w="518" w:type="dxa"/>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2</w:t>
            </w:r>
          </w:p>
        </w:tc>
        <w:tc>
          <w:tcPr>
            <w:tcW w:w="518" w:type="dxa"/>
            <w:vAlign w:val="center"/>
          </w:tcPr>
          <w:p>
            <w:pPr>
              <w:widowControl/>
              <w:spacing w:line="240" w:lineRule="exact"/>
              <w:jc w:val="left"/>
              <w:rPr>
                <w:rFonts w:ascii="Times New Roman" w:hAnsi="Times New Roman" w:cs="Times New Roman"/>
                <w:sz w:val="16"/>
                <w:szCs w:val="18"/>
              </w:rPr>
            </w:pPr>
          </w:p>
        </w:tc>
        <w:tc>
          <w:tcPr>
            <w:tcW w:w="518" w:type="dxa"/>
            <w:vAlign w:val="center"/>
          </w:tcPr>
          <w:p>
            <w:pPr>
              <w:widowControl/>
              <w:spacing w:line="240" w:lineRule="exact"/>
              <w:jc w:val="left"/>
              <w:rPr>
                <w:rFonts w:ascii="Times New Roman" w:hAnsi="Times New Roman" w:cs="Times New Roman"/>
                <w:sz w:val="16"/>
                <w:szCs w:val="18"/>
              </w:rPr>
            </w:pPr>
          </w:p>
        </w:tc>
        <w:tc>
          <w:tcPr>
            <w:tcW w:w="518" w:type="dxa"/>
          </w:tcPr>
          <w:p>
            <w:pPr>
              <w:widowControl/>
              <w:spacing w:line="240" w:lineRule="exact"/>
              <w:jc w:val="left"/>
              <w:rPr>
                <w:rFonts w:ascii="Times New Roman" w:hAnsi="Times New Roman" w:cs="Times New Roman"/>
                <w:sz w:val="16"/>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7" w:hRule="atLeast"/>
          <w:jc w:val="center"/>
        </w:trPr>
        <w:tc>
          <w:tcPr>
            <w:tcW w:w="1161" w:type="dxa"/>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76070041</w:t>
            </w:r>
          </w:p>
        </w:tc>
        <w:tc>
          <w:tcPr>
            <w:tcW w:w="1900" w:type="dxa"/>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 xml:space="preserve">高级商务英语听说 Advanced Business English Listening &amp; Speaking </w:t>
            </w:r>
          </w:p>
        </w:tc>
        <w:tc>
          <w:tcPr>
            <w:tcW w:w="508" w:type="dxa"/>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32</w:t>
            </w:r>
          </w:p>
        </w:tc>
        <w:tc>
          <w:tcPr>
            <w:tcW w:w="708" w:type="dxa"/>
            <w:vAlign w:val="center"/>
          </w:tcPr>
          <w:p>
            <w:pPr>
              <w:widowControl/>
              <w:spacing w:line="240" w:lineRule="exact"/>
              <w:jc w:val="center"/>
              <w:rPr>
                <w:rFonts w:ascii="Times New Roman" w:hAnsi="Times New Roman" w:cs="Times New Roman"/>
                <w:sz w:val="16"/>
                <w:szCs w:val="18"/>
              </w:rPr>
            </w:pPr>
          </w:p>
        </w:tc>
        <w:tc>
          <w:tcPr>
            <w:tcW w:w="503" w:type="dxa"/>
            <w:vAlign w:val="center"/>
          </w:tcPr>
          <w:p>
            <w:pPr>
              <w:widowControl/>
              <w:spacing w:line="240" w:lineRule="exact"/>
              <w:jc w:val="center"/>
              <w:rPr>
                <w:rFonts w:ascii="Times New Roman" w:hAnsi="Times New Roman" w:cs="Times New Roman"/>
                <w:sz w:val="16"/>
                <w:szCs w:val="18"/>
              </w:rPr>
            </w:pPr>
            <w:r>
              <w:rPr>
                <w:rFonts w:ascii="Times New Roman" w:hAnsi="Times New Roman" w:cs="Times New Roman"/>
                <w:sz w:val="16"/>
                <w:szCs w:val="18"/>
              </w:rPr>
              <w:t>2.0</w:t>
            </w:r>
          </w:p>
        </w:tc>
        <w:tc>
          <w:tcPr>
            <w:tcW w:w="517" w:type="dxa"/>
            <w:vAlign w:val="center"/>
          </w:tcPr>
          <w:p>
            <w:pPr>
              <w:widowControl/>
              <w:spacing w:line="240" w:lineRule="exact"/>
              <w:jc w:val="left"/>
              <w:rPr>
                <w:rFonts w:ascii="Times New Roman" w:hAnsi="Times New Roman" w:cs="Times New Roman"/>
                <w:sz w:val="16"/>
                <w:szCs w:val="18"/>
              </w:rPr>
            </w:pPr>
          </w:p>
        </w:tc>
        <w:tc>
          <w:tcPr>
            <w:tcW w:w="518" w:type="dxa"/>
            <w:vAlign w:val="center"/>
          </w:tcPr>
          <w:p>
            <w:pPr>
              <w:widowControl/>
              <w:spacing w:line="240" w:lineRule="exact"/>
              <w:jc w:val="left"/>
              <w:rPr>
                <w:rFonts w:ascii="Times New Roman" w:hAnsi="Times New Roman" w:cs="Times New Roman"/>
                <w:sz w:val="16"/>
                <w:szCs w:val="18"/>
              </w:rPr>
            </w:pPr>
          </w:p>
        </w:tc>
        <w:tc>
          <w:tcPr>
            <w:tcW w:w="518" w:type="dxa"/>
            <w:vAlign w:val="center"/>
          </w:tcPr>
          <w:p>
            <w:pPr>
              <w:widowControl/>
              <w:spacing w:line="240" w:lineRule="exact"/>
              <w:jc w:val="left"/>
              <w:rPr>
                <w:rFonts w:ascii="Times New Roman" w:hAnsi="Times New Roman" w:cs="Times New Roman"/>
                <w:sz w:val="16"/>
                <w:szCs w:val="18"/>
              </w:rPr>
            </w:pPr>
          </w:p>
        </w:tc>
        <w:tc>
          <w:tcPr>
            <w:tcW w:w="517" w:type="dxa"/>
            <w:vAlign w:val="center"/>
          </w:tcPr>
          <w:p>
            <w:pPr>
              <w:widowControl/>
              <w:spacing w:line="240" w:lineRule="exact"/>
              <w:jc w:val="left"/>
              <w:rPr>
                <w:rFonts w:ascii="Times New Roman" w:hAnsi="Times New Roman" w:cs="Times New Roman"/>
                <w:sz w:val="16"/>
                <w:szCs w:val="18"/>
              </w:rPr>
            </w:pPr>
          </w:p>
        </w:tc>
        <w:tc>
          <w:tcPr>
            <w:tcW w:w="518" w:type="dxa"/>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2</w:t>
            </w:r>
          </w:p>
        </w:tc>
        <w:tc>
          <w:tcPr>
            <w:tcW w:w="518" w:type="dxa"/>
            <w:vAlign w:val="center"/>
          </w:tcPr>
          <w:p>
            <w:pPr>
              <w:widowControl/>
              <w:spacing w:line="240" w:lineRule="exact"/>
              <w:jc w:val="left"/>
              <w:rPr>
                <w:rFonts w:ascii="Times New Roman" w:hAnsi="Times New Roman" w:cs="Times New Roman"/>
                <w:sz w:val="16"/>
                <w:szCs w:val="18"/>
              </w:rPr>
            </w:pPr>
          </w:p>
        </w:tc>
        <w:tc>
          <w:tcPr>
            <w:tcW w:w="518" w:type="dxa"/>
            <w:vAlign w:val="center"/>
          </w:tcPr>
          <w:p>
            <w:pPr>
              <w:widowControl/>
              <w:spacing w:line="240" w:lineRule="exact"/>
              <w:jc w:val="left"/>
              <w:rPr>
                <w:rFonts w:ascii="Times New Roman" w:hAnsi="Times New Roman" w:cs="Times New Roman"/>
                <w:sz w:val="16"/>
                <w:szCs w:val="18"/>
              </w:rPr>
            </w:pPr>
          </w:p>
        </w:tc>
        <w:tc>
          <w:tcPr>
            <w:tcW w:w="518" w:type="dxa"/>
          </w:tcPr>
          <w:p>
            <w:pPr>
              <w:widowControl/>
              <w:spacing w:line="240" w:lineRule="exact"/>
              <w:jc w:val="left"/>
              <w:rPr>
                <w:rFonts w:ascii="Times New Roman" w:hAnsi="Times New Roman" w:cs="Times New Roman"/>
                <w:sz w:val="16"/>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7" w:hRule="atLeast"/>
          <w:jc w:val="center"/>
        </w:trPr>
        <w:tc>
          <w:tcPr>
            <w:tcW w:w="1161" w:type="dxa"/>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7I310041</w:t>
            </w:r>
          </w:p>
          <w:p>
            <w:pPr>
              <w:widowControl/>
              <w:spacing w:line="240" w:lineRule="exact"/>
              <w:jc w:val="left"/>
              <w:rPr>
                <w:rFonts w:ascii="Times New Roman" w:hAnsi="Times New Roman" w:cs="Times New Roman"/>
                <w:sz w:val="16"/>
                <w:szCs w:val="18"/>
              </w:rPr>
            </w:pPr>
          </w:p>
        </w:tc>
        <w:tc>
          <w:tcPr>
            <w:tcW w:w="1900" w:type="dxa"/>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国际商务与商务礼仪 International Business and Etiquettes</w:t>
            </w:r>
          </w:p>
        </w:tc>
        <w:tc>
          <w:tcPr>
            <w:tcW w:w="508" w:type="dxa"/>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32</w:t>
            </w:r>
          </w:p>
        </w:tc>
        <w:tc>
          <w:tcPr>
            <w:tcW w:w="708" w:type="dxa"/>
            <w:vAlign w:val="center"/>
          </w:tcPr>
          <w:p>
            <w:pPr>
              <w:widowControl/>
              <w:spacing w:line="240" w:lineRule="exact"/>
              <w:jc w:val="center"/>
              <w:rPr>
                <w:rFonts w:ascii="Times New Roman" w:hAnsi="Times New Roman" w:cs="Times New Roman"/>
                <w:sz w:val="16"/>
                <w:szCs w:val="18"/>
              </w:rPr>
            </w:pPr>
          </w:p>
        </w:tc>
        <w:tc>
          <w:tcPr>
            <w:tcW w:w="503" w:type="dxa"/>
            <w:vAlign w:val="center"/>
          </w:tcPr>
          <w:p>
            <w:pPr>
              <w:widowControl/>
              <w:spacing w:line="240" w:lineRule="exact"/>
              <w:jc w:val="center"/>
              <w:rPr>
                <w:rFonts w:ascii="Times New Roman" w:hAnsi="Times New Roman" w:cs="Times New Roman"/>
                <w:sz w:val="16"/>
                <w:szCs w:val="18"/>
              </w:rPr>
            </w:pPr>
            <w:r>
              <w:rPr>
                <w:rFonts w:ascii="Times New Roman" w:hAnsi="Times New Roman" w:cs="Times New Roman"/>
                <w:sz w:val="16"/>
                <w:szCs w:val="18"/>
              </w:rPr>
              <w:t>2.0</w:t>
            </w:r>
          </w:p>
        </w:tc>
        <w:tc>
          <w:tcPr>
            <w:tcW w:w="517" w:type="dxa"/>
            <w:vAlign w:val="center"/>
          </w:tcPr>
          <w:p>
            <w:pPr>
              <w:widowControl/>
              <w:spacing w:line="240" w:lineRule="exact"/>
              <w:jc w:val="left"/>
              <w:rPr>
                <w:rFonts w:ascii="Times New Roman" w:hAnsi="Times New Roman" w:cs="Times New Roman"/>
                <w:sz w:val="16"/>
                <w:szCs w:val="18"/>
              </w:rPr>
            </w:pPr>
          </w:p>
        </w:tc>
        <w:tc>
          <w:tcPr>
            <w:tcW w:w="518" w:type="dxa"/>
            <w:vAlign w:val="center"/>
          </w:tcPr>
          <w:p>
            <w:pPr>
              <w:widowControl/>
              <w:spacing w:line="240" w:lineRule="exact"/>
              <w:jc w:val="left"/>
              <w:rPr>
                <w:rFonts w:ascii="Times New Roman" w:hAnsi="Times New Roman" w:cs="Times New Roman"/>
                <w:sz w:val="16"/>
                <w:szCs w:val="18"/>
              </w:rPr>
            </w:pPr>
          </w:p>
        </w:tc>
        <w:tc>
          <w:tcPr>
            <w:tcW w:w="518" w:type="dxa"/>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2</w:t>
            </w:r>
          </w:p>
        </w:tc>
        <w:tc>
          <w:tcPr>
            <w:tcW w:w="517" w:type="dxa"/>
            <w:vAlign w:val="center"/>
          </w:tcPr>
          <w:p>
            <w:pPr>
              <w:widowControl/>
              <w:spacing w:line="240" w:lineRule="exact"/>
              <w:jc w:val="left"/>
              <w:rPr>
                <w:rFonts w:ascii="Times New Roman" w:hAnsi="Times New Roman" w:cs="Times New Roman"/>
                <w:sz w:val="16"/>
                <w:szCs w:val="18"/>
              </w:rPr>
            </w:pPr>
          </w:p>
        </w:tc>
        <w:tc>
          <w:tcPr>
            <w:tcW w:w="518" w:type="dxa"/>
            <w:vAlign w:val="center"/>
          </w:tcPr>
          <w:p>
            <w:pPr>
              <w:widowControl/>
              <w:spacing w:line="240" w:lineRule="exact"/>
              <w:jc w:val="left"/>
              <w:rPr>
                <w:rFonts w:ascii="Times New Roman" w:hAnsi="Times New Roman" w:cs="Times New Roman"/>
                <w:sz w:val="16"/>
                <w:szCs w:val="18"/>
              </w:rPr>
            </w:pPr>
          </w:p>
        </w:tc>
        <w:tc>
          <w:tcPr>
            <w:tcW w:w="518" w:type="dxa"/>
            <w:vAlign w:val="center"/>
          </w:tcPr>
          <w:p>
            <w:pPr>
              <w:widowControl/>
              <w:spacing w:line="240" w:lineRule="exact"/>
              <w:jc w:val="left"/>
              <w:rPr>
                <w:rFonts w:ascii="Times New Roman" w:hAnsi="Times New Roman" w:cs="Times New Roman"/>
                <w:sz w:val="16"/>
                <w:szCs w:val="18"/>
              </w:rPr>
            </w:pPr>
          </w:p>
        </w:tc>
        <w:tc>
          <w:tcPr>
            <w:tcW w:w="518" w:type="dxa"/>
            <w:vAlign w:val="center"/>
          </w:tcPr>
          <w:p>
            <w:pPr>
              <w:widowControl/>
              <w:spacing w:line="240" w:lineRule="exact"/>
              <w:jc w:val="left"/>
              <w:rPr>
                <w:rFonts w:ascii="Times New Roman" w:hAnsi="Times New Roman" w:cs="Times New Roman"/>
                <w:sz w:val="16"/>
                <w:szCs w:val="18"/>
              </w:rPr>
            </w:pPr>
          </w:p>
        </w:tc>
        <w:tc>
          <w:tcPr>
            <w:tcW w:w="518" w:type="dxa"/>
          </w:tcPr>
          <w:p>
            <w:pPr>
              <w:widowControl/>
              <w:spacing w:line="240" w:lineRule="exact"/>
              <w:jc w:val="left"/>
              <w:rPr>
                <w:rFonts w:ascii="Times New Roman" w:hAnsi="Times New Roman" w:cs="Times New Roman"/>
                <w:sz w:val="16"/>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7" w:hRule="atLeast"/>
          <w:jc w:val="center"/>
        </w:trPr>
        <w:tc>
          <w:tcPr>
            <w:tcW w:w="1161" w:type="dxa"/>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76400041</w:t>
            </w:r>
          </w:p>
        </w:tc>
        <w:tc>
          <w:tcPr>
            <w:tcW w:w="1900" w:type="dxa"/>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国际商务函电 International Business Correspondence</w:t>
            </w:r>
          </w:p>
        </w:tc>
        <w:tc>
          <w:tcPr>
            <w:tcW w:w="508" w:type="dxa"/>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32</w:t>
            </w:r>
          </w:p>
        </w:tc>
        <w:tc>
          <w:tcPr>
            <w:tcW w:w="708" w:type="dxa"/>
            <w:vAlign w:val="center"/>
          </w:tcPr>
          <w:p>
            <w:pPr>
              <w:widowControl/>
              <w:spacing w:line="240" w:lineRule="exact"/>
              <w:jc w:val="center"/>
              <w:rPr>
                <w:rFonts w:ascii="Times New Roman" w:hAnsi="Times New Roman" w:cs="Times New Roman"/>
                <w:sz w:val="16"/>
                <w:szCs w:val="18"/>
              </w:rPr>
            </w:pPr>
            <w:r>
              <w:rPr>
                <w:rFonts w:ascii="Times New Roman" w:hAnsi="Times New Roman" w:cs="Times New Roman"/>
                <w:sz w:val="16"/>
                <w:szCs w:val="18"/>
              </w:rPr>
              <w:t>8</w:t>
            </w:r>
          </w:p>
        </w:tc>
        <w:tc>
          <w:tcPr>
            <w:tcW w:w="503" w:type="dxa"/>
            <w:vAlign w:val="center"/>
          </w:tcPr>
          <w:p>
            <w:pPr>
              <w:widowControl/>
              <w:spacing w:line="240" w:lineRule="exact"/>
              <w:jc w:val="center"/>
              <w:rPr>
                <w:rFonts w:ascii="Times New Roman" w:hAnsi="Times New Roman" w:cs="Times New Roman"/>
                <w:sz w:val="16"/>
                <w:szCs w:val="18"/>
              </w:rPr>
            </w:pPr>
            <w:r>
              <w:rPr>
                <w:rFonts w:ascii="Times New Roman" w:hAnsi="Times New Roman" w:cs="Times New Roman"/>
                <w:sz w:val="16"/>
                <w:szCs w:val="18"/>
              </w:rPr>
              <w:t>2.0</w:t>
            </w:r>
          </w:p>
        </w:tc>
        <w:tc>
          <w:tcPr>
            <w:tcW w:w="517" w:type="dxa"/>
            <w:vAlign w:val="center"/>
          </w:tcPr>
          <w:p>
            <w:pPr>
              <w:widowControl/>
              <w:spacing w:line="240" w:lineRule="exact"/>
              <w:jc w:val="left"/>
              <w:rPr>
                <w:rFonts w:ascii="Times New Roman" w:hAnsi="Times New Roman" w:cs="Times New Roman"/>
                <w:sz w:val="16"/>
                <w:szCs w:val="18"/>
              </w:rPr>
            </w:pPr>
          </w:p>
        </w:tc>
        <w:tc>
          <w:tcPr>
            <w:tcW w:w="518" w:type="dxa"/>
            <w:vAlign w:val="center"/>
          </w:tcPr>
          <w:p>
            <w:pPr>
              <w:widowControl/>
              <w:spacing w:line="240" w:lineRule="exact"/>
              <w:jc w:val="left"/>
              <w:rPr>
                <w:rFonts w:ascii="Times New Roman" w:hAnsi="Times New Roman" w:cs="Times New Roman"/>
                <w:sz w:val="16"/>
                <w:szCs w:val="18"/>
              </w:rPr>
            </w:pPr>
          </w:p>
        </w:tc>
        <w:tc>
          <w:tcPr>
            <w:tcW w:w="518" w:type="dxa"/>
            <w:vAlign w:val="center"/>
          </w:tcPr>
          <w:p>
            <w:pPr>
              <w:widowControl/>
              <w:spacing w:line="240" w:lineRule="exact"/>
              <w:jc w:val="left"/>
              <w:rPr>
                <w:rFonts w:ascii="Times New Roman" w:hAnsi="Times New Roman" w:cs="Times New Roman"/>
                <w:sz w:val="16"/>
                <w:szCs w:val="18"/>
              </w:rPr>
            </w:pPr>
          </w:p>
        </w:tc>
        <w:tc>
          <w:tcPr>
            <w:tcW w:w="517" w:type="dxa"/>
            <w:vAlign w:val="center"/>
          </w:tcPr>
          <w:p>
            <w:pPr>
              <w:widowControl/>
              <w:spacing w:line="240" w:lineRule="exact"/>
              <w:jc w:val="left"/>
              <w:rPr>
                <w:rFonts w:ascii="Times New Roman" w:hAnsi="Times New Roman" w:cs="Times New Roman"/>
                <w:sz w:val="16"/>
                <w:szCs w:val="18"/>
              </w:rPr>
            </w:pPr>
          </w:p>
        </w:tc>
        <w:tc>
          <w:tcPr>
            <w:tcW w:w="518" w:type="dxa"/>
            <w:vAlign w:val="center"/>
          </w:tcPr>
          <w:p>
            <w:pPr>
              <w:widowControl/>
              <w:spacing w:line="240" w:lineRule="exact"/>
              <w:jc w:val="left"/>
              <w:rPr>
                <w:rFonts w:ascii="Times New Roman" w:hAnsi="Times New Roman" w:cs="Times New Roman"/>
                <w:sz w:val="16"/>
                <w:szCs w:val="18"/>
              </w:rPr>
            </w:pPr>
          </w:p>
        </w:tc>
        <w:tc>
          <w:tcPr>
            <w:tcW w:w="518" w:type="dxa"/>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2</w:t>
            </w:r>
          </w:p>
        </w:tc>
        <w:tc>
          <w:tcPr>
            <w:tcW w:w="518" w:type="dxa"/>
            <w:vAlign w:val="center"/>
          </w:tcPr>
          <w:p>
            <w:pPr>
              <w:widowControl/>
              <w:spacing w:line="240" w:lineRule="exact"/>
              <w:jc w:val="left"/>
              <w:rPr>
                <w:rFonts w:ascii="Times New Roman" w:hAnsi="Times New Roman" w:cs="Times New Roman"/>
                <w:sz w:val="16"/>
                <w:szCs w:val="18"/>
              </w:rPr>
            </w:pPr>
          </w:p>
        </w:tc>
        <w:tc>
          <w:tcPr>
            <w:tcW w:w="518" w:type="dxa"/>
          </w:tcPr>
          <w:p>
            <w:pPr>
              <w:widowControl/>
              <w:spacing w:line="240" w:lineRule="exact"/>
              <w:jc w:val="left"/>
              <w:rPr>
                <w:rFonts w:ascii="Times New Roman" w:hAnsi="Times New Roman" w:cs="Times New Roman"/>
                <w:sz w:val="16"/>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7" w:hRule="atLeast"/>
          <w:jc w:val="center"/>
        </w:trPr>
        <w:tc>
          <w:tcPr>
            <w:tcW w:w="1161" w:type="dxa"/>
            <w:tcBorders>
              <w:bottom w:val="single" w:color="auto" w:sz="4" w:space="0"/>
            </w:tcBorders>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51260061</w:t>
            </w:r>
          </w:p>
        </w:tc>
        <w:tc>
          <w:tcPr>
            <w:tcW w:w="1900" w:type="dxa"/>
            <w:tcBorders>
              <w:bottom w:val="single" w:color="auto" w:sz="4" w:space="0"/>
            </w:tcBorders>
            <w:vAlign w:val="center"/>
          </w:tcPr>
          <w:p>
            <w:pPr>
              <w:widowControl/>
              <w:spacing w:line="240" w:lineRule="exact"/>
              <w:jc w:val="left"/>
              <w:rPr>
                <w:rFonts w:ascii="Times New Roman" w:hAnsi="Times New Roman" w:cs="Times New Roman"/>
                <w:sz w:val="16"/>
                <w:szCs w:val="18"/>
              </w:rPr>
            </w:pPr>
            <w:r>
              <w:rPr>
                <w:rFonts w:hint="eastAsia" w:ascii="Times New Roman" w:hAnsi="Times New Roman" w:cs="Times New Roman"/>
                <w:sz w:val="16"/>
                <w:szCs w:val="18"/>
              </w:rPr>
              <w:t>概率论与数理统计</w:t>
            </w:r>
          </w:p>
          <w:p>
            <w:pPr>
              <w:widowControl/>
              <w:spacing w:line="240" w:lineRule="exact"/>
              <w:jc w:val="left"/>
              <w:rPr>
                <w:rFonts w:ascii="Times New Roman" w:hAnsi="Times New Roman" w:cs="Times New Roman"/>
                <w:sz w:val="16"/>
                <w:szCs w:val="18"/>
              </w:rPr>
            </w:pPr>
            <w:r>
              <w:rPr>
                <w:rFonts w:hint="eastAsia" w:ascii="Times New Roman" w:hAnsi="Times New Roman" w:cs="Times New Roman"/>
                <w:sz w:val="16"/>
                <w:szCs w:val="18"/>
              </w:rPr>
              <w:t xml:space="preserve">Probability Theory &amp; Mathematical Statistics </w:t>
            </w:r>
          </w:p>
        </w:tc>
        <w:tc>
          <w:tcPr>
            <w:tcW w:w="508" w:type="dxa"/>
            <w:vAlign w:val="center"/>
          </w:tcPr>
          <w:p>
            <w:pPr>
              <w:widowControl/>
              <w:spacing w:line="240" w:lineRule="exact"/>
              <w:jc w:val="left"/>
              <w:rPr>
                <w:rFonts w:ascii="Times New Roman" w:hAnsi="Times New Roman" w:cs="Times New Roman"/>
                <w:sz w:val="16"/>
                <w:szCs w:val="18"/>
              </w:rPr>
            </w:pPr>
            <w:r>
              <w:rPr>
                <w:rFonts w:hint="eastAsia" w:ascii="Times New Roman" w:hAnsi="Times New Roman" w:cs="Times New Roman"/>
                <w:sz w:val="16"/>
                <w:szCs w:val="18"/>
              </w:rPr>
              <w:t>48</w:t>
            </w:r>
          </w:p>
        </w:tc>
        <w:tc>
          <w:tcPr>
            <w:tcW w:w="708" w:type="dxa"/>
            <w:vAlign w:val="center"/>
          </w:tcPr>
          <w:p>
            <w:pPr>
              <w:widowControl/>
              <w:spacing w:line="240" w:lineRule="exact"/>
              <w:jc w:val="center"/>
              <w:rPr>
                <w:rFonts w:ascii="Times New Roman" w:hAnsi="Times New Roman" w:cs="Times New Roman"/>
                <w:sz w:val="16"/>
                <w:szCs w:val="18"/>
              </w:rPr>
            </w:pPr>
          </w:p>
        </w:tc>
        <w:tc>
          <w:tcPr>
            <w:tcW w:w="503" w:type="dxa"/>
            <w:vAlign w:val="center"/>
          </w:tcPr>
          <w:p>
            <w:pPr>
              <w:widowControl/>
              <w:spacing w:line="240" w:lineRule="exact"/>
              <w:jc w:val="center"/>
              <w:rPr>
                <w:rFonts w:ascii="Times New Roman" w:hAnsi="Times New Roman" w:cs="Times New Roman"/>
                <w:sz w:val="16"/>
                <w:szCs w:val="18"/>
              </w:rPr>
            </w:pPr>
            <w:r>
              <w:rPr>
                <w:rFonts w:hint="eastAsia" w:ascii="Times New Roman" w:hAnsi="Times New Roman" w:cs="Times New Roman"/>
                <w:sz w:val="16"/>
                <w:szCs w:val="18"/>
              </w:rPr>
              <w:t>3</w:t>
            </w:r>
            <w:r>
              <w:rPr>
                <w:rFonts w:ascii="Times New Roman" w:hAnsi="Times New Roman" w:cs="Times New Roman"/>
                <w:sz w:val="16"/>
                <w:szCs w:val="18"/>
              </w:rPr>
              <w:t>.0</w:t>
            </w:r>
          </w:p>
        </w:tc>
        <w:tc>
          <w:tcPr>
            <w:tcW w:w="517" w:type="dxa"/>
            <w:vAlign w:val="center"/>
          </w:tcPr>
          <w:p>
            <w:pPr>
              <w:widowControl/>
              <w:spacing w:line="240" w:lineRule="exact"/>
              <w:jc w:val="left"/>
              <w:rPr>
                <w:rFonts w:ascii="Times New Roman" w:hAnsi="Times New Roman" w:cs="Times New Roman"/>
                <w:sz w:val="16"/>
                <w:szCs w:val="18"/>
              </w:rPr>
            </w:pPr>
          </w:p>
        </w:tc>
        <w:tc>
          <w:tcPr>
            <w:tcW w:w="518" w:type="dxa"/>
            <w:vAlign w:val="center"/>
          </w:tcPr>
          <w:p>
            <w:pPr>
              <w:widowControl/>
              <w:spacing w:line="240" w:lineRule="exact"/>
              <w:jc w:val="left"/>
              <w:rPr>
                <w:rFonts w:ascii="Times New Roman" w:hAnsi="Times New Roman" w:cs="Times New Roman"/>
                <w:sz w:val="16"/>
                <w:szCs w:val="18"/>
              </w:rPr>
            </w:pPr>
          </w:p>
        </w:tc>
        <w:tc>
          <w:tcPr>
            <w:tcW w:w="518" w:type="dxa"/>
            <w:vAlign w:val="center"/>
          </w:tcPr>
          <w:p>
            <w:pPr>
              <w:widowControl/>
              <w:spacing w:line="240" w:lineRule="exact"/>
              <w:jc w:val="left"/>
              <w:rPr>
                <w:rFonts w:ascii="Times New Roman" w:hAnsi="Times New Roman" w:cs="Times New Roman"/>
                <w:sz w:val="16"/>
                <w:szCs w:val="18"/>
              </w:rPr>
            </w:pPr>
            <w:r>
              <w:rPr>
                <w:rFonts w:hint="eastAsia" w:ascii="Times New Roman" w:hAnsi="Times New Roman" w:cs="Times New Roman"/>
                <w:sz w:val="16"/>
                <w:szCs w:val="18"/>
              </w:rPr>
              <w:t>3</w:t>
            </w:r>
          </w:p>
        </w:tc>
        <w:tc>
          <w:tcPr>
            <w:tcW w:w="517" w:type="dxa"/>
            <w:vAlign w:val="center"/>
          </w:tcPr>
          <w:p>
            <w:pPr>
              <w:widowControl/>
              <w:spacing w:line="240" w:lineRule="exact"/>
              <w:jc w:val="left"/>
              <w:rPr>
                <w:rFonts w:ascii="Times New Roman" w:hAnsi="Times New Roman" w:cs="Times New Roman"/>
                <w:sz w:val="16"/>
                <w:szCs w:val="18"/>
              </w:rPr>
            </w:pPr>
          </w:p>
        </w:tc>
        <w:tc>
          <w:tcPr>
            <w:tcW w:w="518" w:type="dxa"/>
            <w:vAlign w:val="center"/>
          </w:tcPr>
          <w:p>
            <w:pPr>
              <w:widowControl/>
              <w:spacing w:line="240" w:lineRule="exact"/>
              <w:jc w:val="left"/>
              <w:rPr>
                <w:rFonts w:ascii="Times New Roman" w:hAnsi="Times New Roman" w:cs="Times New Roman"/>
                <w:sz w:val="16"/>
                <w:szCs w:val="18"/>
              </w:rPr>
            </w:pPr>
          </w:p>
        </w:tc>
        <w:tc>
          <w:tcPr>
            <w:tcW w:w="518" w:type="dxa"/>
            <w:vAlign w:val="center"/>
          </w:tcPr>
          <w:p>
            <w:pPr>
              <w:widowControl/>
              <w:spacing w:line="240" w:lineRule="exact"/>
              <w:jc w:val="left"/>
              <w:rPr>
                <w:rFonts w:ascii="Times New Roman" w:hAnsi="Times New Roman" w:cs="Times New Roman"/>
                <w:sz w:val="16"/>
                <w:szCs w:val="18"/>
              </w:rPr>
            </w:pPr>
          </w:p>
        </w:tc>
        <w:tc>
          <w:tcPr>
            <w:tcW w:w="518" w:type="dxa"/>
            <w:vAlign w:val="center"/>
          </w:tcPr>
          <w:p>
            <w:pPr>
              <w:widowControl/>
              <w:spacing w:line="240" w:lineRule="exact"/>
              <w:jc w:val="left"/>
              <w:rPr>
                <w:rFonts w:ascii="Times New Roman" w:hAnsi="Times New Roman" w:cs="Times New Roman"/>
                <w:sz w:val="16"/>
                <w:szCs w:val="18"/>
              </w:rPr>
            </w:pPr>
          </w:p>
        </w:tc>
        <w:tc>
          <w:tcPr>
            <w:tcW w:w="518" w:type="dxa"/>
          </w:tcPr>
          <w:p>
            <w:pPr>
              <w:widowControl/>
              <w:spacing w:line="240" w:lineRule="exact"/>
              <w:jc w:val="left"/>
              <w:rPr>
                <w:rFonts w:ascii="Times New Roman" w:hAnsi="Times New Roman" w:cs="Times New Roman"/>
                <w:sz w:val="16"/>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7" w:hRule="atLeast"/>
          <w:jc w:val="center"/>
        </w:trPr>
        <w:tc>
          <w:tcPr>
            <w:tcW w:w="3061" w:type="dxa"/>
            <w:gridSpan w:val="2"/>
            <w:vAlign w:val="center"/>
          </w:tcPr>
          <w:p>
            <w:pPr>
              <w:widowControl/>
              <w:spacing w:line="240" w:lineRule="exact"/>
              <w:jc w:val="center"/>
              <w:rPr>
                <w:rFonts w:ascii="Times New Roman" w:hAnsi="Times New Roman" w:cs="Times New Roman"/>
                <w:b/>
                <w:sz w:val="16"/>
                <w:szCs w:val="18"/>
              </w:rPr>
            </w:pPr>
            <w:r>
              <w:rPr>
                <w:rFonts w:ascii="Times New Roman" w:hAnsi="Times New Roman" w:cs="Times New Roman"/>
                <w:b/>
                <w:sz w:val="20"/>
                <w:szCs w:val="18"/>
              </w:rPr>
              <w:t xml:space="preserve">B2 </w:t>
            </w:r>
            <w:r>
              <w:rPr>
                <w:rFonts w:hint="eastAsia" w:ascii="Times New Roman" w:hAnsi="Times New Roman" w:cs="Times New Roman"/>
                <w:b/>
                <w:sz w:val="20"/>
                <w:szCs w:val="18"/>
              </w:rPr>
              <w:t>类课程</w:t>
            </w:r>
            <w:r>
              <w:rPr>
                <w:rFonts w:ascii="Times New Roman" w:hAnsi="Times New Roman" w:cs="Times New Roman"/>
                <w:b/>
                <w:sz w:val="20"/>
                <w:szCs w:val="18"/>
              </w:rPr>
              <w:t>应修小计</w:t>
            </w:r>
          </w:p>
        </w:tc>
        <w:tc>
          <w:tcPr>
            <w:tcW w:w="508" w:type="dxa"/>
            <w:vAlign w:val="center"/>
          </w:tcPr>
          <w:p>
            <w:pPr>
              <w:widowControl/>
              <w:spacing w:line="240" w:lineRule="exact"/>
              <w:jc w:val="center"/>
              <w:rPr>
                <w:rFonts w:ascii="Times New Roman" w:hAnsi="Times New Roman" w:cs="Times New Roman"/>
                <w:sz w:val="16"/>
                <w:szCs w:val="18"/>
              </w:rPr>
            </w:pPr>
            <w:r>
              <w:rPr>
                <w:rFonts w:hint="eastAsia" w:ascii="Times New Roman" w:hAnsi="Times New Roman" w:cs="Times New Roman"/>
                <w:sz w:val="16"/>
                <w:szCs w:val="18"/>
              </w:rPr>
              <w:t>208</w:t>
            </w:r>
            <w:r>
              <w:rPr>
                <w:rFonts w:ascii="Times New Roman" w:hAnsi="Times New Roman" w:cs="Times New Roman"/>
                <w:sz w:val="16"/>
                <w:szCs w:val="18"/>
              </w:rPr>
              <w:t>/</w:t>
            </w:r>
          </w:p>
          <w:p>
            <w:pPr>
              <w:widowControl/>
              <w:spacing w:line="240" w:lineRule="exact"/>
              <w:jc w:val="center"/>
              <w:rPr>
                <w:rFonts w:ascii="Times New Roman" w:hAnsi="Times New Roman" w:cs="Times New Roman"/>
                <w:sz w:val="16"/>
                <w:szCs w:val="18"/>
              </w:rPr>
            </w:pPr>
            <w:r>
              <w:rPr>
                <w:rFonts w:ascii="Times New Roman" w:hAnsi="Times New Roman" w:cs="Times New Roman"/>
                <w:sz w:val="16"/>
                <w:szCs w:val="18"/>
              </w:rPr>
              <w:t>96</w:t>
            </w:r>
          </w:p>
        </w:tc>
        <w:tc>
          <w:tcPr>
            <w:tcW w:w="708" w:type="dxa"/>
            <w:vAlign w:val="center"/>
          </w:tcPr>
          <w:p>
            <w:pPr>
              <w:widowControl/>
              <w:spacing w:line="240" w:lineRule="exact"/>
              <w:jc w:val="center"/>
              <w:rPr>
                <w:rFonts w:ascii="Times New Roman" w:hAnsi="Times New Roman" w:cs="Times New Roman"/>
                <w:sz w:val="16"/>
                <w:szCs w:val="18"/>
              </w:rPr>
            </w:pPr>
            <w:r>
              <w:rPr>
                <w:rFonts w:ascii="Times New Roman" w:hAnsi="Times New Roman" w:cs="Times New Roman"/>
                <w:sz w:val="16"/>
                <w:szCs w:val="18"/>
              </w:rPr>
              <w:t>8</w:t>
            </w:r>
          </w:p>
        </w:tc>
        <w:tc>
          <w:tcPr>
            <w:tcW w:w="503" w:type="dxa"/>
            <w:vAlign w:val="center"/>
          </w:tcPr>
          <w:p>
            <w:pPr>
              <w:widowControl/>
              <w:spacing w:line="240" w:lineRule="exact"/>
              <w:jc w:val="center"/>
              <w:rPr>
                <w:rFonts w:ascii="Times New Roman" w:hAnsi="Times New Roman" w:cs="Times New Roman"/>
                <w:sz w:val="16"/>
                <w:szCs w:val="18"/>
              </w:rPr>
            </w:pPr>
            <w:r>
              <w:rPr>
                <w:rFonts w:ascii="Times New Roman" w:hAnsi="Times New Roman" w:cs="Times New Roman"/>
                <w:sz w:val="16"/>
                <w:szCs w:val="18"/>
              </w:rPr>
              <w:t>1</w:t>
            </w:r>
            <w:r>
              <w:rPr>
                <w:rFonts w:hint="eastAsia" w:ascii="Times New Roman" w:hAnsi="Times New Roman" w:cs="Times New Roman"/>
                <w:sz w:val="16"/>
                <w:szCs w:val="18"/>
              </w:rPr>
              <w:t>3</w:t>
            </w:r>
            <w:r>
              <w:rPr>
                <w:rFonts w:ascii="Times New Roman" w:hAnsi="Times New Roman" w:cs="Times New Roman"/>
                <w:sz w:val="16"/>
                <w:szCs w:val="18"/>
              </w:rPr>
              <w:t>/6</w:t>
            </w:r>
          </w:p>
        </w:tc>
        <w:tc>
          <w:tcPr>
            <w:tcW w:w="517" w:type="dxa"/>
            <w:vAlign w:val="center"/>
          </w:tcPr>
          <w:p>
            <w:pPr>
              <w:widowControl/>
              <w:spacing w:line="240" w:lineRule="exact"/>
              <w:jc w:val="center"/>
              <w:rPr>
                <w:rFonts w:ascii="Times New Roman" w:hAnsi="Times New Roman" w:cs="Times New Roman"/>
                <w:sz w:val="16"/>
                <w:szCs w:val="18"/>
              </w:rPr>
            </w:pPr>
          </w:p>
        </w:tc>
        <w:tc>
          <w:tcPr>
            <w:tcW w:w="518" w:type="dxa"/>
            <w:vAlign w:val="center"/>
          </w:tcPr>
          <w:p>
            <w:pPr>
              <w:widowControl/>
              <w:spacing w:line="240" w:lineRule="exact"/>
              <w:jc w:val="center"/>
              <w:rPr>
                <w:rFonts w:ascii="Times New Roman" w:hAnsi="Times New Roman" w:cs="Times New Roman"/>
                <w:sz w:val="16"/>
                <w:szCs w:val="18"/>
              </w:rPr>
            </w:pPr>
          </w:p>
        </w:tc>
        <w:tc>
          <w:tcPr>
            <w:tcW w:w="518" w:type="dxa"/>
            <w:vAlign w:val="center"/>
          </w:tcPr>
          <w:p>
            <w:pPr>
              <w:widowControl/>
              <w:spacing w:line="240" w:lineRule="exact"/>
              <w:jc w:val="center"/>
              <w:rPr>
                <w:rFonts w:ascii="Times New Roman" w:hAnsi="Times New Roman" w:cs="Times New Roman"/>
                <w:sz w:val="16"/>
                <w:szCs w:val="18"/>
              </w:rPr>
            </w:pPr>
          </w:p>
        </w:tc>
        <w:tc>
          <w:tcPr>
            <w:tcW w:w="517" w:type="dxa"/>
            <w:vAlign w:val="center"/>
          </w:tcPr>
          <w:p>
            <w:pPr>
              <w:widowControl/>
              <w:spacing w:line="240" w:lineRule="exact"/>
              <w:jc w:val="center"/>
              <w:rPr>
                <w:rFonts w:ascii="Times New Roman" w:hAnsi="Times New Roman" w:cs="Times New Roman"/>
                <w:sz w:val="16"/>
                <w:szCs w:val="18"/>
              </w:rPr>
            </w:pPr>
          </w:p>
        </w:tc>
        <w:tc>
          <w:tcPr>
            <w:tcW w:w="518" w:type="dxa"/>
            <w:vAlign w:val="center"/>
          </w:tcPr>
          <w:p>
            <w:pPr>
              <w:widowControl/>
              <w:spacing w:line="240" w:lineRule="exact"/>
              <w:jc w:val="center"/>
              <w:rPr>
                <w:rFonts w:ascii="Times New Roman" w:hAnsi="Times New Roman" w:cs="Times New Roman"/>
                <w:sz w:val="16"/>
                <w:szCs w:val="18"/>
              </w:rPr>
            </w:pPr>
          </w:p>
        </w:tc>
        <w:tc>
          <w:tcPr>
            <w:tcW w:w="518" w:type="dxa"/>
            <w:vAlign w:val="center"/>
          </w:tcPr>
          <w:p>
            <w:pPr>
              <w:widowControl/>
              <w:spacing w:line="240" w:lineRule="exact"/>
              <w:jc w:val="center"/>
              <w:rPr>
                <w:rFonts w:ascii="Times New Roman" w:hAnsi="Times New Roman" w:cs="Times New Roman"/>
                <w:sz w:val="16"/>
                <w:szCs w:val="18"/>
              </w:rPr>
            </w:pPr>
          </w:p>
        </w:tc>
        <w:tc>
          <w:tcPr>
            <w:tcW w:w="518" w:type="dxa"/>
            <w:vAlign w:val="center"/>
          </w:tcPr>
          <w:p>
            <w:pPr>
              <w:widowControl/>
              <w:spacing w:line="240" w:lineRule="exact"/>
              <w:jc w:val="center"/>
              <w:rPr>
                <w:rFonts w:ascii="Times New Roman" w:hAnsi="Times New Roman" w:cs="Times New Roman"/>
                <w:sz w:val="16"/>
                <w:szCs w:val="18"/>
              </w:rPr>
            </w:pPr>
          </w:p>
        </w:tc>
        <w:tc>
          <w:tcPr>
            <w:tcW w:w="518" w:type="dxa"/>
          </w:tcPr>
          <w:p>
            <w:pPr>
              <w:widowControl/>
              <w:spacing w:line="240" w:lineRule="exact"/>
              <w:jc w:val="center"/>
              <w:rPr>
                <w:rFonts w:ascii="Times New Roman" w:hAnsi="Times New Roman" w:cs="Times New Roman"/>
                <w:sz w:val="16"/>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3061" w:type="dxa"/>
            <w:gridSpan w:val="2"/>
            <w:vAlign w:val="center"/>
          </w:tcPr>
          <w:p>
            <w:pPr>
              <w:widowControl/>
              <w:spacing w:line="240" w:lineRule="exact"/>
              <w:jc w:val="left"/>
              <w:rPr>
                <w:rFonts w:ascii="Times New Roman" w:hAnsi="Times New Roman" w:cs="Times New Roman"/>
                <w:b/>
                <w:sz w:val="16"/>
                <w:szCs w:val="18"/>
              </w:rPr>
            </w:pPr>
            <w:r>
              <w:rPr>
                <w:rFonts w:ascii="Times New Roman" w:hAnsi="Times New Roman" w:cs="Times New Roman"/>
                <w:b/>
                <w:sz w:val="20"/>
                <w:szCs w:val="18"/>
              </w:rPr>
              <w:t>B类课程（B1+B2）应修合计</w:t>
            </w:r>
          </w:p>
        </w:tc>
        <w:tc>
          <w:tcPr>
            <w:tcW w:w="508" w:type="dxa"/>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896</w:t>
            </w:r>
          </w:p>
        </w:tc>
        <w:tc>
          <w:tcPr>
            <w:tcW w:w="708" w:type="dxa"/>
            <w:vAlign w:val="center"/>
          </w:tcPr>
          <w:p>
            <w:pPr>
              <w:widowControl/>
              <w:spacing w:line="240" w:lineRule="exact"/>
              <w:jc w:val="center"/>
              <w:rPr>
                <w:rFonts w:ascii="Times New Roman" w:hAnsi="Times New Roman" w:cs="Times New Roman"/>
                <w:sz w:val="16"/>
                <w:szCs w:val="18"/>
              </w:rPr>
            </w:pPr>
          </w:p>
        </w:tc>
        <w:tc>
          <w:tcPr>
            <w:tcW w:w="503" w:type="dxa"/>
            <w:vAlign w:val="center"/>
          </w:tcPr>
          <w:p>
            <w:pPr>
              <w:widowControl/>
              <w:spacing w:line="240" w:lineRule="exact"/>
              <w:jc w:val="center"/>
              <w:rPr>
                <w:rFonts w:ascii="Times New Roman" w:hAnsi="Times New Roman" w:cs="Times New Roman"/>
                <w:sz w:val="16"/>
                <w:szCs w:val="18"/>
              </w:rPr>
            </w:pPr>
            <w:r>
              <w:rPr>
                <w:rFonts w:ascii="Times New Roman" w:hAnsi="Times New Roman" w:cs="Times New Roman"/>
                <w:sz w:val="16"/>
                <w:szCs w:val="18"/>
              </w:rPr>
              <w:t>5</w:t>
            </w:r>
            <w:r>
              <w:rPr>
                <w:rFonts w:hint="eastAsia" w:ascii="Times New Roman" w:hAnsi="Times New Roman" w:cs="Times New Roman"/>
                <w:sz w:val="16"/>
                <w:szCs w:val="18"/>
              </w:rPr>
              <w:t>6</w:t>
            </w:r>
          </w:p>
        </w:tc>
        <w:tc>
          <w:tcPr>
            <w:tcW w:w="517" w:type="dxa"/>
            <w:vAlign w:val="center"/>
          </w:tcPr>
          <w:p>
            <w:pPr>
              <w:widowControl/>
              <w:spacing w:line="240" w:lineRule="exact"/>
              <w:jc w:val="left"/>
              <w:rPr>
                <w:rFonts w:ascii="Times New Roman" w:hAnsi="Times New Roman" w:cs="Times New Roman"/>
                <w:sz w:val="16"/>
                <w:szCs w:val="18"/>
              </w:rPr>
            </w:pPr>
          </w:p>
        </w:tc>
        <w:tc>
          <w:tcPr>
            <w:tcW w:w="518" w:type="dxa"/>
            <w:vAlign w:val="center"/>
          </w:tcPr>
          <w:p>
            <w:pPr>
              <w:widowControl/>
              <w:spacing w:line="240" w:lineRule="exact"/>
              <w:jc w:val="left"/>
              <w:rPr>
                <w:rFonts w:ascii="Times New Roman" w:hAnsi="Times New Roman" w:cs="Times New Roman"/>
                <w:sz w:val="16"/>
                <w:szCs w:val="18"/>
              </w:rPr>
            </w:pPr>
          </w:p>
        </w:tc>
        <w:tc>
          <w:tcPr>
            <w:tcW w:w="518" w:type="dxa"/>
            <w:vAlign w:val="center"/>
          </w:tcPr>
          <w:p>
            <w:pPr>
              <w:widowControl/>
              <w:spacing w:line="240" w:lineRule="exact"/>
              <w:jc w:val="left"/>
              <w:rPr>
                <w:rFonts w:ascii="Times New Roman" w:hAnsi="Times New Roman" w:cs="Times New Roman"/>
                <w:sz w:val="16"/>
                <w:szCs w:val="18"/>
              </w:rPr>
            </w:pPr>
          </w:p>
        </w:tc>
        <w:tc>
          <w:tcPr>
            <w:tcW w:w="517" w:type="dxa"/>
            <w:vAlign w:val="center"/>
          </w:tcPr>
          <w:p>
            <w:pPr>
              <w:widowControl/>
              <w:spacing w:line="240" w:lineRule="exact"/>
              <w:jc w:val="left"/>
              <w:rPr>
                <w:rFonts w:ascii="Times New Roman" w:hAnsi="Times New Roman" w:cs="Times New Roman"/>
                <w:sz w:val="16"/>
                <w:szCs w:val="18"/>
              </w:rPr>
            </w:pPr>
          </w:p>
        </w:tc>
        <w:tc>
          <w:tcPr>
            <w:tcW w:w="518" w:type="dxa"/>
            <w:vAlign w:val="center"/>
          </w:tcPr>
          <w:p>
            <w:pPr>
              <w:widowControl/>
              <w:spacing w:line="240" w:lineRule="exact"/>
              <w:jc w:val="left"/>
              <w:rPr>
                <w:rFonts w:ascii="Times New Roman" w:hAnsi="Times New Roman" w:cs="Times New Roman"/>
                <w:sz w:val="16"/>
                <w:szCs w:val="18"/>
              </w:rPr>
            </w:pPr>
          </w:p>
        </w:tc>
        <w:tc>
          <w:tcPr>
            <w:tcW w:w="518" w:type="dxa"/>
            <w:vAlign w:val="center"/>
          </w:tcPr>
          <w:p>
            <w:pPr>
              <w:widowControl/>
              <w:spacing w:line="240" w:lineRule="exact"/>
              <w:jc w:val="left"/>
              <w:rPr>
                <w:rFonts w:ascii="Times New Roman" w:hAnsi="Times New Roman" w:cs="Times New Roman"/>
                <w:sz w:val="16"/>
                <w:szCs w:val="18"/>
              </w:rPr>
            </w:pPr>
          </w:p>
        </w:tc>
        <w:tc>
          <w:tcPr>
            <w:tcW w:w="518" w:type="dxa"/>
            <w:vAlign w:val="center"/>
          </w:tcPr>
          <w:p>
            <w:pPr>
              <w:widowControl/>
              <w:spacing w:line="240" w:lineRule="exact"/>
              <w:jc w:val="left"/>
              <w:rPr>
                <w:rFonts w:ascii="Times New Roman" w:hAnsi="Times New Roman" w:cs="Times New Roman"/>
                <w:sz w:val="16"/>
                <w:szCs w:val="18"/>
              </w:rPr>
            </w:pPr>
          </w:p>
        </w:tc>
        <w:tc>
          <w:tcPr>
            <w:tcW w:w="518" w:type="dxa"/>
          </w:tcPr>
          <w:p>
            <w:pPr>
              <w:widowControl/>
              <w:spacing w:line="240" w:lineRule="exact"/>
              <w:jc w:val="left"/>
              <w:rPr>
                <w:rFonts w:ascii="Times New Roman" w:hAnsi="Times New Roman" w:cs="Times New Roman"/>
                <w:sz w:val="16"/>
                <w:szCs w:val="18"/>
              </w:rPr>
            </w:pPr>
          </w:p>
        </w:tc>
      </w:tr>
    </w:tbl>
    <w:p>
      <w:pPr>
        <w:pStyle w:val="86"/>
        <w:spacing w:before="156" w:beforeLines="50" w:line="240" w:lineRule="exact"/>
        <w:ind w:left="-420" w:leftChars="-200" w:firstLine="0" w:firstLineChars="0"/>
        <w:rPr>
          <w:rFonts w:eastAsiaTheme="minorEastAsia"/>
          <w:b/>
          <w:sz w:val="21"/>
          <w:szCs w:val="21"/>
        </w:rPr>
      </w:pPr>
    </w:p>
    <w:p>
      <w:pPr>
        <w:pStyle w:val="86"/>
        <w:spacing w:before="156" w:beforeLines="50" w:after="156" w:afterLines="50" w:line="240" w:lineRule="exact"/>
        <w:ind w:left="-420" w:leftChars="-200" w:firstLine="0" w:firstLineChars="0"/>
        <w:rPr>
          <w:rFonts w:eastAsiaTheme="minorEastAsia"/>
          <w:b/>
          <w:sz w:val="21"/>
          <w:szCs w:val="21"/>
        </w:rPr>
      </w:pPr>
      <w:r>
        <w:rPr>
          <w:rFonts w:eastAsiaTheme="minorEastAsia"/>
          <w:b/>
          <w:sz w:val="21"/>
          <w:szCs w:val="21"/>
        </w:rPr>
        <w:t>（三）专业</w:t>
      </w:r>
      <w:r>
        <w:rPr>
          <w:rFonts w:hint="eastAsia" w:eastAsiaTheme="minorEastAsia"/>
          <w:b/>
          <w:sz w:val="21"/>
          <w:szCs w:val="21"/>
        </w:rPr>
        <w:t>方向</w:t>
      </w:r>
      <w:r>
        <w:rPr>
          <w:rFonts w:eastAsiaTheme="minorEastAsia"/>
          <w:b/>
          <w:sz w:val="21"/>
          <w:szCs w:val="21"/>
        </w:rPr>
        <w:t>课程</w:t>
      </w:r>
    </w:p>
    <w:p>
      <w:pPr>
        <w:pStyle w:val="86"/>
        <w:spacing w:before="156" w:beforeLines="50" w:after="156" w:afterLines="50" w:line="240" w:lineRule="exact"/>
        <w:ind w:left="-420" w:leftChars="-200" w:firstLine="0" w:firstLineChars="0"/>
        <w:rPr>
          <w:rFonts w:eastAsiaTheme="minorEastAsia"/>
          <w:b/>
          <w:sz w:val="21"/>
          <w:szCs w:val="21"/>
        </w:rPr>
      </w:pPr>
      <w:r>
        <w:rPr>
          <w:rFonts w:eastAsiaTheme="minorEastAsia"/>
          <w:b/>
          <w:sz w:val="21"/>
          <w:szCs w:val="21"/>
        </w:rPr>
        <w:t>1. 专业</w:t>
      </w:r>
      <w:r>
        <w:rPr>
          <w:rFonts w:hint="eastAsia" w:eastAsiaTheme="minorEastAsia"/>
          <w:b/>
          <w:sz w:val="21"/>
          <w:szCs w:val="21"/>
        </w:rPr>
        <w:t>方向</w:t>
      </w:r>
      <w:r>
        <w:rPr>
          <w:rFonts w:eastAsiaTheme="minorEastAsia"/>
          <w:b/>
          <w:sz w:val="21"/>
          <w:szCs w:val="21"/>
        </w:rPr>
        <w:t>必修课程（C1类课程）</w:t>
      </w:r>
    </w:p>
    <w:tbl>
      <w:tblPr>
        <w:tblStyle w:val="32"/>
        <w:tblW w:w="88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5"/>
        <w:gridCol w:w="1440"/>
        <w:gridCol w:w="502"/>
        <w:gridCol w:w="708"/>
        <w:gridCol w:w="567"/>
        <w:gridCol w:w="502"/>
        <w:gridCol w:w="588"/>
        <w:gridCol w:w="588"/>
        <w:gridCol w:w="588"/>
        <w:gridCol w:w="588"/>
        <w:gridCol w:w="588"/>
        <w:gridCol w:w="589"/>
        <w:gridCol w:w="5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3" w:hRule="atLeast"/>
          <w:jc w:val="center"/>
        </w:trPr>
        <w:tc>
          <w:tcPr>
            <w:tcW w:w="1035" w:type="dxa"/>
            <w:vMerge w:val="restart"/>
            <w:vAlign w:val="center"/>
          </w:tcPr>
          <w:p>
            <w:pPr>
              <w:widowControl/>
              <w:spacing w:line="240" w:lineRule="atLeast"/>
              <w:jc w:val="center"/>
              <w:rPr>
                <w:rFonts w:ascii="Times New Roman" w:hAnsi="Times New Roman" w:cs="Times New Roman"/>
                <w:b/>
                <w:sz w:val="18"/>
                <w:szCs w:val="21"/>
              </w:rPr>
            </w:pPr>
            <w:r>
              <w:rPr>
                <w:rFonts w:ascii="Times New Roman" w:hAnsi="Times New Roman" w:cs="Times New Roman"/>
                <w:b/>
                <w:sz w:val="18"/>
                <w:szCs w:val="21"/>
              </w:rPr>
              <w:t>课程</w:t>
            </w:r>
          </w:p>
          <w:p>
            <w:pPr>
              <w:widowControl/>
              <w:spacing w:line="240" w:lineRule="atLeast"/>
              <w:jc w:val="center"/>
              <w:rPr>
                <w:rFonts w:ascii="Times New Roman" w:hAnsi="Times New Roman" w:cs="Times New Roman"/>
                <w:b/>
                <w:sz w:val="18"/>
                <w:szCs w:val="21"/>
              </w:rPr>
            </w:pPr>
            <w:r>
              <w:rPr>
                <w:rFonts w:ascii="Times New Roman" w:hAnsi="Times New Roman" w:cs="Times New Roman"/>
                <w:b/>
                <w:sz w:val="18"/>
                <w:szCs w:val="21"/>
              </w:rPr>
              <w:t>代码</w:t>
            </w:r>
          </w:p>
        </w:tc>
        <w:tc>
          <w:tcPr>
            <w:tcW w:w="1440" w:type="dxa"/>
            <w:vMerge w:val="restart"/>
            <w:vAlign w:val="center"/>
          </w:tcPr>
          <w:p>
            <w:pPr>
              <w:widowControl/>
              <w:spacing w:line="240" w:lineRule="atLeast"/>
              <w:jc w:val="center"/>
              <w:rPr>
                <w:rFonts w:ascii="Times New Roman" w:hAnsi="Times New Roman" w:cs="Times New Roman"/>
                <w:b/>
                <w:sz w:val="18"/>
                <w:szCs w:val="21"/>
              </w:rPr>
            </w:pPr>
            <w:r>
              <w:rPr>
                <w:rFonts w:ascii="Times New Roman" w:hAnsi="Times New Roman" w:cs="Times New Roman"/>
                <w:b/>
                <w:sz w:val="18"/>
                <w:szCs w:val="21"/>
              </w:rPr>
              <w:t>课程名称</w:t>
            </w:r>
          </w:p>
        </w:tc>
        <w:tc>
          <w:tcPr>
            <w:tcW w:w="502" w:type="dxa"/>
            <w:vMerge w:val="restart"/>
            <w:vAlign w:val="center"/>
          </w:tcPr>
          <w:p>
            <w:pPr>
              <w:widowControl/>
              <w:spacing w:line="240" w:lineRule="atLeast"/>
              <w:jc w:val="center"/>
              <w:rPr>
                <w:rFonts w:ascii="Times New Roman" w:hAnsi="Times New Roman" w:cs="Times New Roman"/>
                <w:b/>
                <w:sz w:val="18"/>
                <w:szCs w:val="21"/>
              </w:rPr>
            </w:pPr>
            <w:r>
              <w:rPr>
                <w:rFonts w:ascii="Times New Roman" w:hAnsi="Times New Roman" w:cs="Times New Roman"/>
                <w:b/>
                <w:sz w:val="18"/>
                <w:szCs w:val="21"/>
              </w:rPr>
              <w:t>总学时数</w:t>
            </w:r>
          </w:p>
        </w:tc>
        <w:tc>
          <w:tcPr>
            <w:tcW w:w="708" w:type="dxa"/>
            <w:vMerge w:val="restart"/>
            <w:vAlign w:val="center"/>
          </w:tcPr>
          <w:p>
            <w:pPr>
              <w:widowControl/>
              <w:spacing w:line="240" w:lineRule="atLeast"/>
              <w:jc w:val="center"/>
              <w:rPr>
                <w:rFonts w:ascii="Times New Roman" w:hAnsi="Times New Roman" w:cs="Times New Roman"/>
                <w:b/>
                <w:sz w:val="18"/>
                <w:szCs w:val="21"/>
              </w:rPr>
            </w:pPr>
            <w:r>
              <w:rPr>
                <w:rFonts w:ascii="Times New Roman" w:hAnsi="Times New Roman" w:cs="Times New Roman"/>
                <w:b/>
                <w:sz w:val="18"/>
                <w:szCs w:val="21"/>
              </w:rPr>
              <w:t>实践与实验学时数</w:t>
            </w:r>
          </w:p>
        </w:tc>
        <w:tc>
          <w:tcPr>
            <w:tcW w:w="567" w:type="dxa"/>
            <w:vMerge w:val="restart"/>
            <w:vAlign w:val="center"/>
          </w:tcPr>
          <w:p>
            <w:pPr>
              <w:widowControl/>
              <w:spacing w:line="240" w:lineRule="atLeast"/>
              <w:jc w:val="center"/>
              <w:rPr>
                <w:rFonts w:ascii="Times New Roman" w:hAnsi="Times New Roman" w:cs="Times New Roman"/>
                <w:b/>
                <w:sz w:val="18"/>
                <w:szCs w:val="21"/>
              </w:rPr>
            </w:pPr>
            <w:r>
              <w:rPr>
                <w:rFonts w:ascii="Times New Roman" w:hAnsi="Times New Roman" w:cs="Times New Roman"/>
                <w:b/>
                <w:sz w:val="18"/>
                <w:szCs w:val="21"/>
              </w:rPr>
              <w:t>学</w:t>
            </w:r>
          </w:p>
          <w:p>
            <w:pPr>
              <w:widowControl/>
              <w:spacing w:line="240" w:lineRule="atLeast"/>
              <w:jc w:val="center"/>
              <w:rPr>
                <w:rFonts w:ascii="Times New Roman" w:hAnsi="Times New Roman" w:cs="Times New Roman"/>
                <w:b/>
                <w:sz w:val="18"/>
                <w:szCs w:val="21"/>
              </w:rPr>
            </w:pPr>
            <w:r>
              <w:rPr>
                <w:rFonts w:ascii="Times New Roman" w:hAnsi="Times New Roman" w:cs="Times New Roman"/>
                <w:b/>
                <w:sz w:val="18"/>
                <w:szCs w:val="21"/>
              </w:rPr>
              <w:t>分</w:t>
            </w:r>
          </w:p>
          <w:p>
            <w:pPr>
              <w:widowControl/>
              <w:spacing w:line="240" w:lineRule="atLeast"/>
              <w:jc w:val="center"/>
              <w:rPr>
                <w:rFonts w:ascii="Times New Roman" w:hAnsi="Times New Roman" w:cs="Times New Roman"/>
                <w:b/>
                <w:sz w:val="18"/>
                <w:szCs w:val="21"/>
              </w:rPr>
            </w:pPr>
            <w:r>
              <w:rPr>
                <w:rFonts w:ascii="Times New Roman" w:hAnsi="Times New Roman" w:cs="Times New Roman"/>
                <w:b/>
                <w:sz w:val="18"/>
                <w:szCs w:val="21"/>
              </w:rPr>
              <w:t>数</w:t>
            </w:r>
          </w:p>
        </w:tc>
        <w:tc>
          <w:tcPr>
            <w:tcW w:w="4620" w:type="dxa"/>
            <w:gridSpan w:val="8"/>
            <w:vAlign w:val="center"/>
          </w:tcPr>
          <w:p>
            <w:pPr>
              <w:widowControl/>
              <w:spacing w:line="240" w:lineRule="atLeast"/>
              <w:jc w:val="center"/>
              <w:rPr>
                <w:rFonts w:ascii="Times New Roman" w:hAnsi="Times New Roman" w:cs="Times New Roman"/>
                <w:b/>
                <w:sz w:val="18"/>
                <w:szCs w:val="21"/>
              </w:rPr>
            </w:pPr>
            <w:r>
              <w:rPr>
                <w:rFonts w:ascii="Times New Roman" w:hAnsi="Times New Roman" w:cs="Times New Roman"/>
                <w:b/>
                <w:sz w:val="18"/>
                <w:szCs w:val="21"/>
              </w:rPr>
              <w:t>各学期周学时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2" w:hRule="atLeast"/>
          <w:jc w:val="center"/>
        </w:trPr>
        <w:tc>
          <w:tcPr>
            <w:tcW w:w="1035" w:type="dxa"/>
            <w:vMerge w:val="continue"/>
            <w:vAlign w:val="center"/>
          </w:tcPr>
          <w:p>
            <w:pPr>
              <w:widowControl/>
              <w:spacing w:line="240" w:lineRule="atLeast"/>
              <w:jc w:val="center"/>
              <w:rPr>
                <w:rFonts w:ascii="Times New Roman" w:hAnsi="Times New Roman" w:cs="Times New Roman"/>
                <w:b/>
                <w:sz w:val="18"/>
                <w:szCs w:val="21"/>
              </w:rPr>
            </w:pPr>
          </w:p>
        </w:tc>
        <w:tc>
          <w:tcPr>
            <w:tcW w:w="1440" w:type="dxa"/>
            <w:vMerge w:val="continue"/>
            <w:vAlign w:val="center"/>
          </w:tcPr>
          <w:p>
            <w:pPr>
              <w:widowControl/>
              <w:spacing w:line="240" w:lineRule="atLeast"/>
              <w:jc w:val="center"/>
              <w:rPr>
                <w:rFonts w:ascii="Times New Roman" w:hAnsi="Times New Roman" w:cs="Times New Roman"/>
                <w:b/>
                <w:sz w:val="18"/>
                <w:szCs w:val="21"/>
              </w:rPr>
            </w:pPr>
          </w:p>
        </w:tc>
        <w:tc>
          <w:tcPr>
            <w:tcW w:w="502" w:type="dxa"/>
            <w:vMerge w:val="continue"/>
            <w:vAlign w:val="center"/>
          </w:tcPr>
          <w:p>
            <w:pPr>
              <w:widowControl/>
              <w:spacing w:line="240" w:lineRule="atLeast"/>
              <w:jc w:val="center"/>
              <w:rPr>
                <w:rFonts w:ascii="Times New Roman" w:hAnsi="Times New Roman" w:cs="Times New Roman"/>
                <w:b/>
                <w:sz w:val="18"/>
                <w:szCs w:val="21"/>
              </w:rPr>
            </w:pPr>
          </w:p>
        </w:tc>
        <w:tc>
          <w:tcPr>
            <w:tcW w:w="708" w:type="dxa"/>
            <w:vMerge w:val="continue"/>
            <w:vAlign w:val="center"/>
          </w:tcPr>
          <w:p>
            <w:pPr>
              <w:widowControl/>
              <w:spacing w:line="240" w:lineRule="atLeast"/>
              <w:jc w:val="center"/>
              <w:rPr>
                <w:rFonts w:ascii="Times New Roman" w:hAnsi="Times New Roman" w:cs="Times New Roman"/>
                <w:b/>
                <w:sz w:val="18"/>
                <w:szCs w:val="21"/>
              </w:rPr>
            </w:pPr>
          </w:p>
        </w:tc>
        <w:tc>
          <w:tcPr>
            <w:tcW w:w="567" w:type="dxa"/>
            <w:vMerge w:val="continue"/>
            <w:vAlign w:val="center"/>
          </w:tcPr>
          <w:p>
            <w:pPr>
              <w:widowControl/>
              <w:spacing w:line="240" w:lineRule="atLeast"/>
              <w:jc w:val="center"/>
              <w:rPr>
                <w:rFonts w:ascii="Times New Roman" w:hAnsi="Times New Roman" w:cs="Times New Roman"/>
                <w:b/>
                <w:sz w:val="18"/>
                <w:szCs w:val="21"/>
              </w:rPr>
            </w:pPr>
          </w:p>
        </w:tc>
        <w:tc>
          <w:tcPr>
            <w:tcW w:w="502" w:type="dxa"/>
            <w:vAlign w:val="center"/>
          </w:tcPr>
          <w:p>
            <w:pPr>
              <w:widowControl/>
              <w:spacing w:line="240" w:lineRule="atLeast"/>
              <w:jc w:val="center"/>
              <w:rPr>
                <w:rFonts w:ascii="Times New Roman" w:hAnsi="Times New Roman" w:cs="Times New Roman"/>
                <w:b/>
                <w:sz w:val="18"/>
                <w:szCs w:val="21"/>
              </w:rPr>
            </w:pPr>
            <w:r>
              <w:rPr>
                <w:rFonts w:ascii="Times New Roman" w:hAnsi="Times New Roman" w:cs="Times New Roman"/>
                <w:b/>
                <w:sz w:val="18"/>
                <w:szCs w:val="21"/>
              </w:rPr>
              <w:t>一</w:t>
            </w:r>
          </w:p>
        </w:tc>
        <w:tc>
          <w:tcPr>
            <w:tcW w:w="588" w:type="dxa"/>
            <w:vAlign w:val="center"/>
          </w:tcPr>
          <w:p>
            <w:pPr>
              <w:widowControl/>
              <w:spacing w:line="240" w:lineRule="atLeast"/>
              <w:jc w:val="center"/>
              <w:rPr>
                <w:rFonts w:ascii="Times New Roman" w:hAnsi="Times New Roman" w:cs="Times New Roman"/>
                <w:b/>
                <w:sz w:val="18"/>
                <w:szCs w:val="21"/>
              </w:rPr>
            </w:pPr>
            <w:r>
              <w:rPr>
                <w:rFonts w:ascii="Times New Roman" w:hAnsi="Times New Roman" w:cs="Times New Roman"/>
                <w:b/>
                <w:sz w:val="18"/>
                <w:szCs w:val="21"/>
              </w:rPr>
              <w:t>二</w:t>
            </w:r>
          </w:p>
        </w:tc>
        <w:tc>
          <w:tcPr>
            <w:tcW w:w="588" w:type="dxa"/>
            <w:vAlign w:val="center"/>
          </w:tcPr>
          <w:p>
            <w:pPr>
              <w:widowControl/>
              <w:spacing w:line="240" w:lineRule="atLeast"/>
              <w:jc w:val="center"/>
              <w:rPr>
                <w:rFonts w:ascii="Times New Roman" w:hAnsi="Times New Roman" w:cs="Times New Roman"/>
                <w:b/>
                <w:sz w:val="18"/>
                <w:szCs w:val="21"/>
              </w:rPr>
            </w:pPr>
            <w:r>
              <w:rPr>
                <w:rFonts w:ascii="Times New Roman" w:hAnsi="Times New Roman" w:cs="Times New Roman"/>
                <w:b/>
                <w:sz w:val="18"/>
                <w:szCs w:val="21"/>
              </w:rPr>
              <w:t>三</w:t>
            </w:r>
          </w:p>
        </w:tc>
        <w:tc>
          <w:tcPr>
            <w:tcW w:w="588" w:type="dxa"/>
            <w:vAlign w:val="center"/>
          </w:tcPr>
          <w:p>
            <w:pPr>
              <w:widowControl/>
              <w:spacing w:line="240" w:lineRule="atLeast"/>
              <w:jc w:val="center"/>
              <w:rPr>
                <w:rFonts w:ascii="Times New Roman" w:hAnsi="Times New Roman" w:cs="Times New Roman"/>
                <w:b/>
                <w:sz w:val="18"/>
                <w:szCs w:val="21"/>
              </w:rPr>
            </w:pPr>
            <w:r>
              <w:rPr>
                <w:rFonts w:ascii="Times New Roman" w:hAnsi="Times New Roman" w:cs="Times New Roman"/>
                <w:b/>
                <w:sz w:val="18"/>
                <w:szCs w:val="21"/>
              </w:rPr>
              <w:t>四</w:t>
            </w:r>
          </w:p>
        </w:tc>
        <w:tc>
          <w:tcPr>
            <w:tcW w:w="588" w:type="dxa"/>
            <w:vAlign w:val="center"/>
          </w:tcPr>
          <w:p>
            <w:pPr>
              <w:widowControl/>
              <w:spacing w:line="240" w:lineRule="atLeast"/>
              <w:jc w:val="center"/>
              <w:rPr>
                <w:rFonts w:ascii="Times New Roman" w:hAnsi="Times New Roman" w:cs="Times New Roman"/>
                <w:b/>
                <w:sz w:val="18"/>
                <w:szCs w:val="21"/>
              </w:rPr>
            </w:pPr>
            <w:r>
              <w:rPr>
                <w:rFonts w:ascii="Times New Roman" w:hAnsi="Times New Roman" w:cs="Times New Roman"/>
                <w:b/>
                <w:sz w:val="18"/>
                <w:szCs w:val="21"/>
              </w:rPr>
              <w:t>五</w:t>
            </w:r>
          </w:p>
        </w:tc>
        <w:tc>
          <w:tcPr>
            <w:tcW w:w="588" w:type="dxa"/>
            <w:vAlign w:val="center"/>
          </w:tcPr>
          <w:p>
            <w:pPr>
              <w:widowControl/>
              <w:spacing w:line="240" w:lineRule="atLeast"/>
              <w:jc w:val="center"/>
              <w:rPr>
                <w:rFonts w:ascii="Times New Roman" w:hAnsi="Times New Roman" w:cs="Times New Roman"/>
                <w:b/>
                <w:sz w:val="18"/>
                <w:szCs w:val="21"/>
              </w:rPr>
            </w:pPr>
            <w:r>
              <w:rPr>
                <w:rFonts w:ascii="Times New Roman" w:hAnsi="Times New Roman" w:cs="Times New Roman"/>
                <w:b/>
                <w:sz w:val="18"/>
                <w:szCs w:val="21"/>
              </w:rPr>
              <w:t>六</w:t>
            </w:r>
          </w:p>
        </w:tc>
        <w:tc>
          <w:tcPr>
            <w:tcW w:w="589" w:type="dxa"/>
            <w:vAlign w:val="center"/>
          </w:tcPr>
          <w:p>
            <w:pPr>
              <w:widowControl/>
              <w:spacing w:line="240" w:lineRule="atLeast"/>
              <w:jc w:val="center"/>
              <w:rPr>
                <w:rFonts w:ascii="Times New Roman" w:hAnsi="Times New Roman" w:cs="Times New Roman"/>
                <w:b/>
                <w:sz w:val="18"/>
                <w:szCs w:val="21"/>
              </w:rPr>
            </w:pPr>
            <w:r>
              <w:rPr>
                <w:rFonts w:ascii="Times New Roman" w:hAnsi="Times New Roman" w:cs="Times New Roman"/>
                <w:b/>
                <w:sz w:val="18"/>
                <w:szCs w:val="21"/>
              </w:rPr>
              <w:t>七</w:t>
            </w:r>
          </w:p>
        </w:tc>
        <w:tc>
          <w:tcPr>
            <w:tcW w:w="589" w:type="dxa"/>
            <w:vAlign w:val="center"/>
          </w:tcPr>
          <w:p>
            <w:pPr>
              <w:widowControl/>
              <w:spacing w:line="240" w:lineRule="atLeast"/>
              <w:jc w:val="center"/>
              <w:rPr>
                <w:rFonts w:ascii="Times New Roman" w:hAnsi="Times New Roman" w:cs="Times New Roman"/>
                <w:b/>
                <w:sz w:val="18"/>
                <w:szCs w:val="21"/>
              </w:rPr>
            </w:pPr>
            <w:r>
              <w:rPr>
                <w:rFonts w:ascii="Times New Roman" w:hAnsi="Times New Roman" w:cs="Times New Roman"/>
                <w:b/>
                <w:sz w:val="18"/>
                <w:szCs w:val="21"/>
              </w:rPr>
              <w:t>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7" w:hRule="atLeast"/>
          <w:jc w:val="center"/>
        </w:trPr>
        <w:tc>
          <w:tcPr>
            <w:tcW w:w="1035" w:type="dxa"/>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76401-2#</w:t>
            </w:r>
          </w:p>
        </w:tc>
        <w:tc>
          <w:tcPr>
            <w:tcW w:w="1440" w:type="dxa"/>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 xml:space="preserve">高级英语 Advanced English </w:t>
            </w:r>
          </w:p>
        </w:tc>
        <w:tc>
          <w:tcPr>
            <w:tcW w:w="502" w:type="dxa"/>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112</w:t>
            </w:r>
          </w:p>
        </w:tc>
        <w:tc>
          <w:tcPr>
            <w:tcW w:w="708" w:type="dxa"/>
            <w:vAlign w:val="center"/>
          </w:tcPr>
          <w:p>
            <w:pPr>
              <w:widowControl/>
              <w:spacing w:line="240" w:lineRule="exact"/>
              <w:jc w:val="center"/>
              <w:rPr>
                <w:rFonts w:ascii="Times New Roman" w:hAnsi="Times New Roman" w:cs="Times New Roman"/>
                <w:sz w:val="16"/>
                <w:szCs w:val="18"/>
              </w:rPr>
            </w:pPr>
          </w:p>
        </w:tc>
        <w:tc>
          <w:tcPr>
            <w:tcW w:w="567" w:type="dxa"/>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7.0</w:t>
            </w:r>
          </w:p>
        </w:tc>
        <w:tc>
          <w:tcPr>
            <w:tcW w:w="502" w:type="dxa"/>
            <w:vAlign w:val="center"/>
          </w:tcPr>
          <w:p>
            <w:pPr>
              <w:widowControl/>
              <w:spacing w:line="240" w:lineRule="exact"/>
              <w:jc w:val="left"/>
              <w:rPr>
                <w:rFonts w:ascii="Times New Roman" w:hAnsi="Times New Roman" w:cs="Times New Roman"/>
                <w:sz w:val="16"/>
                <w:szCs w:val="18"/>
              </w:rPr>
            </w:pPr>
          </w:p>
        </w:tc>
        <w:tc>
          <w:tcPr>
            <w:tcW w:w="588" w:type="dxa"/>
            <w:vAlign w:val="center"/>
          </w:tcPr>
          <w:p>
            <w:pPr>
              <w:widowControl/>
              <w:spacing w:line="240" w:lineRule="exact"/>
              <w:jc w:val="left"/>
              <w:rPr>
                <w:rFonts w:ascii="Times New Roman" w:hAnsi="Times New Roman" w:cs="Times New Roman"/>
                <w:sz w:val="16"/>
                <w:szCs w:val="18"/>
              </w:rPr>
            </w:pPr>
          </w:p>
        </w:tc>
        <w:tc>
          <w:tcPr>
            <w:tcW w:w="588" w:type="dxa"/>
            <w:vAlign w:val="center"/>
          </w:tcPr>
          <w:p>
            <w:pPr>
              <w:widowControl/>
              <w:spacing w:line="240" w:lineRule="exact"/>
              <w:jc w:val="left"/>
              <w:rPr>
                <w:rFonts w:ascii="Times New Roman" w:hAnsi="Times New Roman" w:cs="Times New Roman"/>
                <w:sz w:val="16"/>
                <w:szCs w:val="18"/>
              </w:rPr>
            </w:pPr>
          </w:p>
        </w:tc>
        <w:tc>
          <w:tcPr>
            <w:tcW w:w="588" w:type="dxa"/>
            <w:vAlign w:val="center"/>
          </w:tcPr>
          <w:p>
            <w:pPr>
              <w:widowControl/>
              <w:spacing w:line="240" w:lineRule="exact"/>
              <w:jc w:val="left"/>
              <w:rPr>
                <w:rFonts w:ascii="Times New Roman" w:hAnsi="Times New Roman" w:cs="Times New Roman"/>
                <w:sz w:val="16"/>
                <w:szCs w:val="18"/>
              </w:rPr>
            </w:pPr>
          </w:p>
        </w:tc>
        <w:tc>
          <w:tcPr>
            <w:tcW w:w="588" w:type="dxa"/>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4*/64</w:t>
            </w:r>
          </w:p>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4.0</w:t>
            </w:r>
          </w:p>
        </w:tc>
        <w:tc>
          <w:tcPr>
            <w:tcW w:w="588" w:type="dxa"/>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3*/48</w:t>
            </w:r>
          </w:p>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3.0</w:t>
            </w:r>
          </w:p>
        </w:tc>
        <w:tc>
          <w:tcPr>
            <w:tcW w:w="589" w:type="dxa"/>
            <w:vAlign w:val="center"/>
          </w:tcPr>
          <w:p>
            <w:pPr>
              <w:widowControl/>
              <w:spacing w:line="240" w:lineRule="exact"/>
              <w:jc w:val="left"/>
              <w:rPr>
                <w:rFonts w:ascii="Times New Roman" w:hAnsi="Times New Roman" w:cs="Times New Roman"/>
                <w:sz w:val="16"/>
                <w:szCs w:val="18"/>
              </w:rPr>
            </w:pPr>
          </w:p>
        </w:tc>
        <w:tc>
          <w:tcPr>
            <w:tcW w:w="589" w:type="dxa"/>
            <w:vAlign w:val="center"/>
          </w:tcPr>
          <w:p>
            <w:pPr>
              <w:widowControl/>
              <w:spacing w:line="240" w:lineRule="exact"/>
              <w:jc w:val="left"/>
              <w:rPr>
                <w:rFonts w:ascii="Times New Roman" w:hAnsi="Times New Roman" w:cs="Times New Roman"/>
                <w:sz w:val="16"/>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7" w:hRule="atLeast"/>
          <w:jc w:val="center"/>
        </w:trPr>
        <w:tc>
          <w:tcPr>
            <w:tcW w:w="1035" w:type="dxa"/>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76201-2#</w:t>
            </w:r>
          </w:p>
        </w:tc>
        <w:tc>
          <w:tcPr>
            <w:tcW w:w="1440" w:type="dxa"/>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 xml:space="preserve">商务英语口译 Business English Interpretation </w:t>
            </w:r>
          </w:p>
        </w:tc>
        <w:tc>
          <w:tcPr>
            <w:tcW w:w="502" w:type="dxa"/>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64</w:t>
            </w:r>
          </w:p>
        </w:tc>
        <w:tc>
          <w:tcPr>
            <w:tcW w:w="708" w:type="dxa"/>
            <w:vAlign w:val="center"/>
          </w:tcPr>
          <w:p>
            <w:pPr>
              <w:widowControl/>
              <w:spacing w:line="240" w:lineRule="exact"/>
              <w:jc w:val="center"/>
              <w:rPr>
                <w:rFonts w:ascii="Times New Roman" w:hAnsi="Times New Roman" w:cs="Times New Roman"/>
                <w:sz w:val="16"/>
                <w:szCs w:val="18"/>
              </w:rPr>
            </w:pPr>
            <w:r>
              <w:rPr>
                <w:rFonts w:ascii="Times New Roman" w:hAnsi="Times New Roman" w:cs="Times New Roman"/>
                <w:sz w:val="16"/>
                <w:szCs w:val="18"/>
              </w:rPr>
              <w:t>16</w:t>
            </w:r>
          </w:p>
        </w:tc>
        <w:tc>
          <w:tcPr>
            <w:tcW w:w="567" w:type="dxa"/>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4.0</w:t>
            </w:r>
          </w:p>
        </w:tc>
        <w:tc>
          <w:tcPr>
            <w:tcW w:w="502" w:type="dxa"/>
            <w:vAlign w:val="center"/>
          </w:tcPr>
          <w:p>
            <w:pPr>
              <w:widowControl/>
              <w:spacing w:line="240" w:lineRule="exact"/>
              <w:jc w:val="left"/>
              <w:rPr>
                <w:rFonts w:ascii="Times New Roman" w:hAnsi="Times New Roman" w:cs="Times New Roman"/>
                <w:sz w:val="16"/>
                <w:szCs w:val="18"/>
              </w:rPr>
            </w:pPr>
          </w:p>
        </w:tc>
        <w:tc>
          <w:tcPr>
            <w:tcW w:w="588" w:type="dxa"/>
            <w:vAlign w:val="center"/>
          </w:tcPr>
          <w:p>
            <w:pPr>
              <w:widowControl/>
              <w:spacing w:line="240" w:lineRule="exact"/>
              <w:jc w:val="left"/>
              <w:rPr>
                <w:rFonts w:ascii="Times New Roman" w:hAnsi="Times New Roman" w:cs="Times New Roman"/>
                <w:sz w:val="16"/>
                <w:szCs w:val="18"/>
              </w:rPr>
            </w:pPr>
          </w:p>
        </w:tc>
        <w:tc>
          <w:tcPr>
            <w:tcW w:w="588" w:type="dxa"/>
            <w:vAlign w:val="center"/>
          </w:tcPr>
          <w:p>
            <w:pPr>
              <w:widowControl/>
              <w:spacing w:line="240" w:lineRule="exact"/>
              <w:jc w:val="left"/>
              <w:rPr>
                <w:rFonts w:ascii="Times New Roman" w:hAnsi="Times New Roman" w:cs="Times New Roman"/>
                <w:sz w:val="16"/>
                <w:szCs w:val="18"/>
              </w:rPr>
            </w:pPr>
          </w:p>
        </w:tc>
        <w:tc>
          <w:tcPr>
            <w:tcW w:w="588" w:type="dxa"/>
            <w:vAlign w:val="center"/>
          </w:tcPr>
          <w:p>
            <w:pPr>
              <w:widowControl/>
              <w:spacing w:line="240" w:lineRule="exact"/>
              <w:jc w:val="left"/>
              <w:rPr>
                <w:rFonts w:ascii="Times New Roman" w:hAnsi="Times New Roman" w:cs="Times New Roman"/>
                <w:sz w:val="16"/>
                <w:szCs w:val="18"/>
              </w:rPr>
            </w:pPr>
          </w:p>
        </w:tc>
        <w:tc>
          <w:tcPr>
            <w:tcW w:w="588" w:type="dxa"/>
            <w:vAlign w:val="center"/>
          </w:tcPr>
          <w:p>
            <w:pPr>
              <w:widowControl/>
              <w:spacing w:line="240" w:lineRule="exact"/>
              <w:jc w:val="left"/>
              <w:rPr>
                <w:rFonts w:ascii="Times New Roman" w:hAnsi="Times New Roman" w:cs="Times New Roman"/>
                <w:sz w:val="16"/>
                <w:szCs w:val="18"/>
              </w:rPr>
            </w:pPr>
          </w:p>
        </w:tc>
        <w:tc>
          <w:tcPr>
            <w:tcW w:w="588" w:type="dxa"/>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2</w:t>
            </w:r>
          </w:p>
        </w:tc>
        <w:tc>
          <w:tcPr>
            <w:tcW w:w="589" w:type="dxa"/>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2</w:t>
            </w:r>
          </w:p>
        </w:tc>
        <w:tc>
          <w:tcPr>
            <w:tcW w:w="589" w:type="dxa"/>
          </w:tcPr>
          <w:p>
            <w:pPr>
              <w:widowControl/>
              <w:spacing w:line="240" w:lineRule="exact"/>
              <w:jc w:val="left"/>
              <w:rPr>
                <w:rFonts w:ascii="Times New Roman" w:hAnsi="Times New Roman" w:cs="Times New Roman"/>
                <w:sz w:val="16"/>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7" w:hRule="atLeast"/>
          <w:jc w:val="center"/>
        </w:trPr>
        <w:tc>
          <w:tcPr>
            <w:tcW w:w="1035" w:type="dxa"/>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76320041</w:t>
            </w:r>
          </w:p>
        </w:tc>
        <w:tc>
          <w:tcPr>
            <w:tcW w:w="1440" w:type="dxa"/>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 xml:space="preserve">英语语言学导论 </w:t>
            </w:r>
          </w:p>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 xml:space="preserve">Introduction to English Linguistics </w:t>
            </w:r>
          </w:p>
        </w:tc>
        <w:tc>
          <w:tcPr>
            <w:tcW w:w="502" w:type="dxa"/>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32</w:t>
            </w:r>
          </w:p>
        </w:tc>
        <w:tc>
          <w:tcPr>
            <w:tcW w:w="708" w:type="dxa"/>
            <w:vAlign w:val="center"/>
          </w:tcPr>
          <w:p>
            <w:pPr>
              <w:widowControl/>
              <w:spacing w:line="240" w:lineRule="exact"/>
              <w:jc w:val="center"/>
              <w:rPr>
                <w:rFonts w:ascii="Times New Roman" w:hAnsi="Times New Roman" w:cs="Times New Roman"/>
                <w:sz w:val="16"/>
                <w:szCs w:val="18"/>
              </w:rPr>
            </w:pPr>
          </w:p>
        </w:tc>
        <w:tc>
          <w:tcPr>
            <w:tcW w:w="567" w:type="dxa"/>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2.0</w:t>
            </w:r>
          </w:p>
        </w:tc>
        <w:tc>
          <w:tcPr>
            <w:tcW w:w="502" w:type="dxa"/>
            <w:vAlign w:val="center"/>
          </w:tcPr>
          <w:p>
            <w:pPr>
              <w:widowControl/>
              <w:spacing w:line="240" w:lineRule="exact"/>
              <w:jc w:val="left"/>
              <w:rPr>
                <w:rFonts w:ascii="Times New Roman" w:hAnsi="Times New Roman" w:cs="Times New Roman"/>
                <w:sz w:val="16"/>
                <w:szCs w:val="18"/>
              </w:rPr>
            </w:pPr>
          </w:p>
        </w:tc>
        <w:tc>
          <w:tcPr>
            <w:tcW w:w="588" w:type="dxa"/>
            <w:vAlign w:val="center"/>
          </w:tcPr>
          <w:p>
            <w:pPr>
              <w:widowControl/>
              <w:spacing w:line="240" w:lineRule="exact"/>
              <w:jc w:val="left"/>
              <w:rPr>
                <w:rFonts w:ascii="Times New Roman" w:hAnsi="Times New Roman" w:cs="Times New Roman"/>
                <w:sz w:val="16"/>
                <w:szCs w:val="18"/>
              </w:rPr>
            </w:pPr>
          </w:p>
        </w:tc>
        <w:tc>
          <w:tcPr>
            <w:tcW w:w="588" w:type="dxa"/>
            <w:vAlign w:val="center"/>
          </w:tcPr>
          <w:p>
            <w:pPr>
              <w:widowControl/>
              <w:spacing w:line="240" w:lineRule="exact"/>
              <w:jc w:val="left"/>
              <w:rPr>
                <w:rFonts w:ascii="Times New Roman" w:hAnsi="Times New Roman" w:cs="Times New Roman"/>
                <w:sz w:val="16"/>
                <w:szCs w:val="18"/>
              </w:rPr>
            </w:pPr>
          </w:p>
        </w:tc>
        <w:tc>
          <w:tcPr>
            <w:tcW w:w="588" w:type="dxa"/>
            <w:vAlign w:val="center"/>
          </w:tcPr>
          <w:p>
            <w:pPr>
              <w:widowControl/>
              <w:spacing w:line="240" w:lineRule="exact"/>
              <w:jc w:val="left"/>
              <w:rPr>
                <w:rFonts w:ascii="Times New Roman" w:hAnsi="Times New Roman" w:cs="Times New Roman"/>
                <w:sz w:val="16"/>
                <w:szCs w:val="18"/>
              </w:rPr>
            </w:pPr>
          </w:p>
        </w:tc>
        <w:tc>
          <w:tcPr>
            <w:tcW w:w="588" w:type="dxa"/>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2</w:t>
            </w:r>
          </w:p>
        </w:tc>
        <w:tc>
          <w:tcPr>
            <w:tcW w:w="588" w:type="dxa"/>
            <w:vAlign w:val="center"/>
          </w:tcPr>
          <w:p>
            <w:pPr>
              <w:widowControl/>
              <w:spacing w:line="240" w:lineRule="exact"/>
              <w:jc w:val="left"/>
              <w:rPr>
                <w:rFonts w:ascii="Times New Roman" w:hAnsi="Times New Roman" w:cs="Times New Roman"/>
                <w:sz w:val="16"/>
                <w:szCs w:val="18"/>
              </w:rPr>
            </w:pPr>
          </w:p>
        </w:tc>
        <w:tc>
          <w:tcPr>
            <w:tcW w:w="589" w:type="dxa"/>
            <w:vAlign w:val="center"/>
          </w:tcPr>
          <w:p>
            <w:pPr>
              <w:widowControl/>
              <w:spacing w:line="240" w:lineRule="exact"/>
              <w:jc w:val="left"/>
              <w:rPr>
                <w:rFonts w:ascii="Times New Roman" w:hAnsi="Times New Roman" w:cs="Times New Roman"/>
                <w:sz w:val="16"/>
                <w:szCs w:val="18"/>
              </w:rPr>
            </w:pPr>
          </w:p>
        </w:tc>
        <w:tc>
          <w:tcPr>
            <w:tcW w:w="589" w:type="dxa"/>
            <w:vAlign w:val="center"/>
          </w:tcPr>
          <w:p>
            <w:pPr>
              <w:widowControl/>
              <w:spacing w:line="240" w:lineRule="exact"/>
              <w:jc w:val="left"/>
              <w:rPr>
                <w:rFonts w:ascii="Times New Roman" w:hAnsi="Times New Roman" w:cs="Times New Roman"/>
                <w:sz w:val="16"/>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7" w:hRule="atLeast"/>
          <w:jc w:val="center"/>
        </w:trPr>
        <w:tc>
          <w:tcPr>
            <w:tcW w:w="1035" w:type="dxa"/>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76540041</w:t>
            </w:r>
          </w:p>
        </w:tc>
        <w:tc>
          <w:tcPr>
            <w:tcW w:w="1440" w:type="dxa"/>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英美文学导论</w:t>
            </w:r>
          </w:p>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Introduction to British and American Literature</w:t>
            </w:r>
          </w:p>
        </w:tc>
        <w:tc>
          <w:tcPr>
            <w:tcW w:w="502" w:type="dxa"/>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32</w:t>
            </w:r>
          </w:p>
        </w:tc>
        <w:tc>
          <w:tcPr>
            <w:tcW w:w="708" w:type="dxa"/>
            <w:vAlign w:val="center"/>
          </w:tcPr>
          <w:p>
            <w:pPr>
              <w:widowControl/>
              <w:spacing w:line="240" w:lineRule="exact"/>
              <w:jc w:val="center"/>
              <w:rPr>
                <w:rFonts w:ascii="Times New Roman" w:hAnsi="Times New Roman" w:cs="Times New Roman"/>
                <w:sz w:val="16"/>
                <w:szCs w:val="18"/>
              </w:rPr>
            </w:pPr>
          </w:p>
        </w:tc>
        <w:tc>
          <w:tcPr>
            <w:tcW w:w="567" w:type="dxa"/>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2.0</w:t>
            </w:r>
          </w:p>
        </w:tc>
        <w:tc>
          <w:tcPr>
            <w:tcW w:w="502" w:type="dxa"/>
            <w:vAlign w:val="center"/>
          </w:tcPr>
          <w:p>
            <w:pPr>
              <w:widowControl/>
              <w:spacing w:line="240" w:lineRule="exact"/>
              <w:jc w:val="left"/>
              <w:rPr>
                <w:rFonts w:ascii="Times New Roman" w:hAnsi="Times New Roman" w:cs="Times New Roman"/>
                <w:sz w:val="16"/>
                <w:szCs w:val="18"/>
              </w:rPr>
            </w:pPr>
          </w:p>
        </w:tc>
        <w:tc>
          <w:tcPr>
            <w:tcW w:w="588" w:type="dxa"/>
            <w:vAlign w:val="center"/>
          </w:tcPr>
          <w:p>
            <w:pPr>
              <w:widowControl/>
              <w:spacing w:line="240" w:lineRule="exact"/>
              <w:jc w:val="left"/>
              <w:rPr>
                <w:rFonts w:ascii="Times New Roman" w:hAnsi="Times New Roman" w:cs="Times New Roman"/>
                <w:sz w:val="16"/>
                <w:szCs w:val="18"/>
              </w:rPr>
            </w:pPr>
          </w:p>
        </w:tc>
        <w:tc>
          <w:tcPr>
            <w:tcW w:w="588" w:type="dxa"/>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2</w:t>
            </w:r>
          </w:p>
        </w:tc>
        <w:tc>
          <w:tcPr>
            <w:tcW w:w="588" w:type="dxa"/>
            <w:vAlign w:val="center"/>
          </w:tcPr>
          <w:p>
            <w:pPr>
              <w:widowControl/>
              <w:spacing w:line="240" w:lineRule="exact"/>
              <w:jc w:val="left"/>
              <w:rPr>
                <w:rFonts w:ascii="Times New Roman" w:hAnsi="Times New Roman" w:cs="Times New Roman"/>
                <w:sz w:val="16"/>
                <w:szCs w:val="18"/>
              </w:rPr>
            </w:pPr>
          </w:p>
        </w:tc>
        <w:tc>
          <w:tcPr>
            <w:tcW w:w="588" w:type="dxa"/>
            <w:vAlign w:val="center"/>
          </w:tcPr>
          <w:p>
            <w:pPr>
              <w:widowControl/>
              <w:spacing w:line="240" w:lineRule="exact"/>
              <w:jc w:val="left"/>
              <w:rPr>
                <w:rFonts w:ascii="Times New Roman" w:hAnsi="Times New Roman" w:cs="Times New Roman"/>
                <w:sz w:val="16"/>
                <w:szCs w:val="18"/>
              </w:rPr>
            </w:pPr>
          </w:p>
        </w:tc>
        <w:tc>
          <w:tcPr>
            <w:tcW w:w="588" w:type="dxa"/>
            <w:vAlign w:val="center"/>
          </w:tcPr>
          <w:p>
            <w:pPr>
              <w:widowControl/>
              <w:spacing w:line="240" w:lineRule="exact"/>
              <w:jc w:val="left"/>
              <w:rPr>
                <w:rFonts w:ascii="Times New Roman" w:hAnsi="Times New Roman" w:cs="Times New Roman"/>
                <w:sz w:val="16"/>
                <w:szCs w:val="18"/>
              </w:rPr>
            </w:pPr>
          </w:p>
        </w:tc>
        <w:tc>
          <w:tcPr>
            <w:tcW w:w="589" w:type="dxa"/>
            <w:vAlign w:val="center"/>
          </w:tcPr>
          <w:p>
            <w:pPr>
              <w:widowControl/>
              <w:spacing w:line="240" w:lineRule="exact"/>
              <w:jc w:val="left"/>
              <w:rPr>
                <w:rFonts w:ascii="Times New Roman" w:hAnsi="Times New Roman" w:cs="Times New Roman"/>
                <w:sz w:val="16"/>
                <w:szCs w:val="18"/>
              </w:rPr>
            </w:pPr>
          </w:p>
        </w:tc>
        <w:tc>
          <w:tcPr>
            <w:tcW w:w="589" w:type="dxa"/>
            <w:vAlign w:val="center"/>
          </w:tcPr>
          <w:p>
            <w:pPr>
              <w:widowControl/>
              <w:spacing w:line="240" w:lineRule="exact"/>
              <w:jc w:val="left"/>
              <w:rPr>
                <w:rFonts w:ascii="Times New Roman" w:hAnsi="Times New Roman" w:cs="Times New Roman"/>
                <w:sz w:val="16"/>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7" w:hRule="atLeast"/>
          <w:jc w:val="center"/>
        </w:trPr>
        <w:tc>
          <w:tcPr>
            <w:tcW w:w="1035" w:type="dxa"/>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61200061</w:t>
            </w:r>
          </w:p>
        </w:tc>
        <w:tc>
          <w:tcPr>
            <w:tcW w:w="1440" w:type="dxa"/>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 xml:space="preserve">国际贸易理论与实务 </w:t>
            </w:r>
          </w:p>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 xml:space="preserve">Theory and Practice of International Trade </w:t>
            </w:r>
          </w:p>
        </w:tc>
        <w:tc>
          <w:tcPr>
            <w:tcW w:w="502" w:type="dxa"/>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32</w:t>
            </w:r>
          </w:p>
        </w:tc>
        <w:tc>
          <w:tcPr>
            <w:tcW w:w="708" w:type="dxa"/>
            <w:vAlign w:val="center"/>
          </w:tcPr>
          <w:p>
            <w:pPr>
              <w:widowControl/>
              <w:spacing w:line="240" w:lineRule="exact"/>
              <w:jc w:val="center"/>
              <w:rPr>
                <w:rFonts w:ascii="Times New Roman" w:hAnsi="Times New Roman" w:cs="Times New Roman"/>
                <w:sz w:val="16"/>
                <w:szCs w:val="18"/>
              </w:rPr>
            </w:pPr>
            <w:r>
              <w:rPr>
                <w:rFonts w:ascii="Times New Roman" w:hAnsi="Times New Roman" w:cs="Times New Roman"/>
                <w:sz w:val="16"/>
                <w:szCs w:val="18"/>
              </w:rPr>
              <w:t>8</w:t>
            </w:r>
          </w:p>
        </w:tc>
        <w:tc>
          <w:tcPr>
            <w:tcW w:w="567" w:type="dxa"/>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2.0</w:t>
            </w:r>
          </w:p>
        </w:tc>
        <w:tc>
          <w:tcPr>
            <w:tcW w:w="502" w:type="dxa"/>
            <w:vAlign w:val="center"/>
          </w:tcPr>
          <w:p>
            <w:pPr>
              <w:widowControl/>
              <w:spacing w:line="240" w:lineRule="exact"/>
              <w:jc w:val="left"/>
              <w:rPr>
                <w:rFonts w:ascii="Times New Roman" w:hAnsi="Times New Roman" w:cs="Times New Roman"/>
                <w:sz w:val="16"/>
                <w:szCs w:val="18"/>
              </w:rPr>
            </w:pPr>
          </w:p>
        </w:tc>
        <w:tc>
          <w:tcPr>
            <w:tcW w:w="588" w:type="dxa"/>
            <w:vAlign w:val="center"/>
          </w:tcPr>
          <w:p>
            <w:pPr>
              <w:widowControl/>
              <w:spacing w:line="240" w:lineRule="exact"/>
              <w:jc w:val="left"/>
              <w:rPr>
                <w:rFonts w:ascii="Times New Roman" w:hAnsi="Times New Roman" w:cs="Times New Roman"/>
                <w:sz w:val="16"/>
                <w:szCs w:val="18"/>
              </w:rPr>
            </w:pPr>
          </w:p>
        </w:tc>
        <w:tc>
          <w:tcPr>
            <w:tcW w:w="588" w:type="dxa"/>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2</w:t>
            </w:r>
          </w:p>
        </w:tc>
        <w:tc>
          <w:tcPr>
            <w:tcW w:w="588" w:type="dxa"/>
            <w:vAlign w:val="center"/>
          </w:tcPr>
          <w:p>
            <w:pPr>
              <w:widowControl/>
              <w:spacing w:line="240" w:lineRule="exact"/>
              <w:jc w:val="left"/>
              <w:rPr>
                <w:rFonts w:ascii="Times New Roman" w:hAnsi="Times New Roman" w:cs="Times New Roman"/>
                <w:sz w:val="16"/>
                <w:szCs w:val="18"/>
              </w:rPr>
            </w:pPr>
          </w:p>
        </w:tc>
        <w:tc>
          <w:tcPr>
            <w:tcW w:w="588" w:type="dxa"/>
            <w:vAlign w:val="center"/>
          </w:tcPr>
          <w:p>
            <w:pPr>
              <w:widowControl/>
              <w:spacing w:line="240" w:lineRule="exact"/>
              <w:jc w:val="left"/>
              <w:rPr>
                <w:rFonts w:ascii="Times New Roman" w:hAnsi="Times New Roman" w:cs="Times New Roman"/>
                <w:sz w:val="16"/>
                <w:szCs w:val="18"/>
              </w:rPr>
            </w:pPr>
          </w:p>
        </w:tc>
        <w:tc>
          <w:tcPr>
            <w:tcW w:w="588" w:type="dxa"/>
            <w:vAlign w:val="center"/>
          </w:tcPr>
          <w:p>
            <w:pPr>
              <w:widowControl/>
              <w:spacing w:line="240" w:lineRule="exact"/>
              <w:jc w:val="left"/>
              <w:rPr>
                <w:rFonts w:ascii="Times New Roman" w:hAnsi="Times New Roman" w:cs="Times New Roman"/>
                <w:sz w:val="16"/>
                <w:szCs w:val="18"/>
              </w:rPr>
            </w:pPr>
          </w:p>
        </w:tc>
        <w:tc>
          <w:tcPr>
            <w:tcW w:w="589" w:type="dxa"/>
            <w:vAlign w:val="center"/>
          </w:tcPr>
          <w:p>
            <w:pPr>
              <w:widowControl/>
              <w:spacing w:line="240" w:lineRule="exact"/>
              <w:jc w:val="left"/>
              <w:rPr>
                <w:rFonts w:ascii="Times New Roman" w:hAnsi="Times New Roman" w:cs="Times New Roman"/>
                <w:sz w:val="16"/>
                <w:szCs w:val="18"/>
              </w:rPr>
            </w:pPr>
          </w:p>
        </w:tc>
        <w:tc>
          <w:tcPr>
            <w:tcW w:w="589" w:type="dxa"/>
            <w:vAlign w:val="center"/>
          </w:tcPr>
          <w:p>
            <w:pPr>
              <w:widowControl/>
              <w:spacing w:line="240" w:lineRule="exact"/>
              <w:jc w:val="left"/>
              <w:rPr>
                <w:rFonts w:ascii="Times New Roman" w:hAnsi="Times New Roman" w:cs="Times New Roman"/>
                <w:sz w:val="16"/>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7" w:hRule="atLeast"/>
          <w:jc w:val="center"/>
        </w:trPr>
        <w:tc>
          <w:tcPr>
            <w:tcW w:w="1035" w:type="dxa"/>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7I340061</w:t>
            </w:r>
          </w:p>
        </w:tc>
        <w:tc>
          <w:tcPr>
            <w:tcW w:w="1440" w:type="dxa"/>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国际市场营销</w:t>
            </w:r>
          </w:p>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Marketing</w:t>
            </w:r>
          </w:p>
        </w:tc>
        <w:tc>
          <w:tcPr>
            <w:tcW w:w="502" w:type="dxa"/>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32</w:t>
            </w:r>
          </w:p>
        </w:tc>
        <w:tc>
          <w:tcPr>
            <w:tcW w:w="708" w:type="dxa"/>
            <w:vAlign w:val="center"/>
          </w:tcPr>
          <w:p>
            <w:pPr>
              <w:widowControl/>
              <w:spacing w:line="240" w:lineRule="exact"/>
              <w:jc w:val="center"/>
              <w:rPr>
                <w:rFonts w:ascii="Times New Roman" w:hAnsi="Times New Roman" w:cs="Times New Roman"/>
                <w:sz w:val="16"/>
                <w:szCs w:val="18"/>
              </w:rPr>
            </w:pPr>
            <w:r>
              <w:rPr>
                <w:rFonts w:ascii="Times New Roman" w:hAnsi="Times New Roman" w:cs="Times New Roman"/>
                <w:sz w:val="16"/>
                <w:szCs w:val="18"/>
              </w:rPr>
              <w:t>8</w:t>
            </w:r>
          </w:p>
        </w:tc>
        <w:tc>
          <w:tcPr>
            <w:tcW w:w="567" w:type="dxa"/>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2.0</w:t>
            </w:r>
          </w:p>
        </w:tc>
        <w:tc>
          <w:tcPr>
            <w:tcW w:w="502" w:type="dxa"/>
            <w:vAlign w:val="center"/>
          </w:tcPr>
          <w:p>
            <w:pPr>
              <w:widowControl/>
              <w:spacing w:line="240" w:lineRule="exact"/>
              <w:jc w:val="left"/>
              <w:rPr>
                <w:rFonts w:ascii="Times New Roman" w:hAnsi="Times New Roman" w:cs="Times New Roman"/>
                <w:sz w:val="16"/>
                <w:szCs w:val="18"/>
              </w:rPr>
            </w:pPr>
          </w:p>
        </w:tc>
        <w:tc>
          <w:tcPr>
            <w:tcW w:w="588" w:type="dxa"/>
            <w:vAlign w:val="center"/>
          </w:tcPr>
          <w:p>
            <w:pPr>
              <w:widowControl/>
              <w:spacing w:line="240" w:lineRule="exact"/>
              <w:jc w:val="left"/>
              <w:rPr>
                <w:rFonts w:ascii="Times New Roman" w:hAnsi="Times New Roman" w:cs="Times New Roman"/>
                <w:sz w:val="16"/>
                <w:szCs w:val="18"/>
              </w:rPr>
            </w:pPr>
          </w:p>
        </w:tc>
        <w:tc>
          <w:tcPr>
            <w:tcW w:w="588" w:type="dxa"/>
            <w:vAlign w:val="center"/>
          </w:tcPr>
          <w:p>
            <w:pPr>
              <w:widowControl/>
              <w:spacing w:line="240" w:lineRule="exact"/>
              <w:jc w:val="left"/>
              <w:rPr>
                <w:rFonts w:ascii="Times New Roman" w:hAnsi="Times New Roman" w:cs="Times New Roman"/>
                <w:sz w:val="16"/>
                <w:szCs w:val="18"/>
              </w:rPr>
            </w:pPr>
          </w:p>
        </w:tc>
        <w:tc>
          <w:tcPr>
            <w:tcW w:w="588" w:type="dxa"/>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2</w:t>
            </w:r>
          </w:p>
        </w:tc>
        <w:tc>
          <w:tcPr>
            <w:tcW w:w="588" w:type="dxa"/>
            <w:vAlign w:val="center"/>
          </w:tcPr>
          <w:p>
            <w:pPr>
              <w:widowControl/>
              <w:spacing w:line="240" w:lineRule="exact"/>
              <w:jc w:val="left"/>
              <w:rPr>
                <w:rFonts w:ascii="Times New Roman" w:hAnsi="Times New Roman" w:cs="Times New Roman"/>
                <w:sz w:val="16"/>
                <w:szCs w:val="18"/>
              </w:rPr>
            </w:pPr>
          </w:p>
        </w:tc>
        <w:tc>
          <w:tcPr>
            <w:tcW w:w="588" w:type="dxa"/>
            <w:vAlign w:val="center"/>
          </w:tcPr>
          <w:p>
            <w:pPr>
              <w:widowControl/>
              <w:spacing w:line="240" w:lineRule="exact"/>
              <w:jc w:val="left"/>
              <w:rPr>
                <w:rFonts w:ascii="Times New Roman" w:hAnsi="Times New Roman" w:cs="Times New Roman"/>
                <w:sz w:val="16"/>
                <w:szCs w:val="18"/>
              </w:rPr>
            </w:pPr>
          </w:p>
        </w:tc>
        <w:tc>
          <w:tcPr>
            <w:tcW w:w="589" w:type="dxa"/>
            <w:vAlign w:val="center"/>
          </w:tcPr>
          <w:p>
            <w:pPr>
              <w:widowControl/>
              <w:spacing w:line="240" w:lineRule="exact"/>
              <w:jc w:val="left"/>
              <w:rPr>
                <w:rFonts w:ascii="Times New Roman" w:hAnsi="Times New Roman" w:cs="Times New Roman"/>
                <w:sz w:val="16"/>
                <w:szCs w:val="18"/>
              </w:rPr>
            </w:pPr>
          </w:p>
        </w:tc>
        <w:tc>
          <w:tcPr>
            <w:tcW w:w="589" w:type="dxa"/>
            <w:vAlign w:val="center"/>
          </w:tcPr>
          <w:p>
            <w:pPr>
              <w:widowControl/>
              <w:spacing w:line="240" w:lineRule="exact"/>
              <w:jc w:val="left"/>
              <w:rPr>
                <w:rFonts w:ascii="Times New Roman" w:hAnsi="Times New Roman" w:cs="Times New Roman"/>
                <w:sz w:val="16"/>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7" w:hRule="atLeast"/>
          <w:jc w:val="center"/>
        </w:trPr>
        <w:tc>
          <w:tcPr>
            <w:tcW w:w="1035" w:type="dxa"/>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7I460041</w:t>
            </w:r>
          </w:p>
        </w:tc>
        <w:tc>
          <w:tcPr>
            <w:tcW w:w="1440" w:type="dxa"/>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国际商务谈判 International Business Negotiation</w:t>
            </w:r>
          </w:p>
        </w:tc>
        <w:tc>
          <w:tcPr>
            <w:tcW w:w="502" w:type="dxa"/>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32</w:t>
            </w:r>
          </w:p>
        </w:tc>
        <w:tc>
          <w:tcPr>
            <w:tcW w:w="708" w:type="dxa"/>
            <w:vAlign w:val="center"/>
          </w:tcPr>
          <w:p>
            <w:pPr>
              <w:widowControl/>
              <w:spacing w:line="240" w:lineRule="exact"/>
              <w:jc w:val="center"/>
              <w:rPr>
                <w:rFonts w:ascii="Times New Roman" w:hAnsi="Times New Roman" w:cs="Times New Roman"/>
                <w:sz w:val="16"/>
                <w:szCs w:val="18"/>
              </w:rPr>
            </w:pPr>
          </w:p>
        </w:tc>
        <w:tc>
          <w:tcPr>
            <w:tcW w:w="567" w:type="dxa"/>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2.0</w:t>
            </w:r>
          </w:p>
        </w:tc>
        <w:tc>
          <w:tcPr>
            <w:tcW w:w="502" w:type="dxa"/>
            <w:vAlign w:val="center"/>
          </w:tcPr>
          <w:p>
            <w:pPr>
              <w:widowControl/>
              <w:spacing w:line="240" w:lineRule="exact"/>
              <w:jc w:val="left"/>
              <w:rPr>
                <w:rFonts w:ascii="Times New Roman" w:hAnsi="Times New Roman" w:cs="Times New Roman"/>
                <w:sz w:val="16"/>
                <w:szCs w:val="18"/>
              </w:rPr>
            </w:pPr>
          </w:p>
        </w:tc>
        <w:tc>
          <w:tcPr>
            <w:tcW w:w="588" w:type="dxa"/>
            <w:vAlign w:val="center"/>
          </w:tcPr>
          <w:p>
            <w:pPr>
              <w:widowControl/>
              <w:spacing w:line="240" w:lineRule="exact"/>
              <w:jc w:val="left"/>
              <w:rPr>
                <w:rFonts w:ascii="Times New Roman" w:hAnsi="Times New Roman" w:cs="Times New Roman"/>
                <w:sz w:val="16"/>
                <w:szCs w:val="18"/>
              </w:rPr>
            </w:pPr>
          </w:p>
        </w:tc>
        <w:tc>
          <w:tcPr>
            <w:tcW w:w="588" w:type="dxa"/>
            <w:vAlign w:val="center"/>
          </w:tcPr>
          <w:p>
            <w:pPr>
              <w:widowControl/>
              <w:spacing w:line="240" w:lineRule="exact"/>
              <w:jc w:val="left"/>
              <w:rPr>
                <w:rFonts w:ascii="Times New Roman" w:hAnsi="Times New Roman" w:cs="Times New Roman"/>
                <w:sz w:val="16"/>
                <w:szCs w:val="18"/>
              </w:rPr>
            </w:pPr>
          </w:p>
        </w:tc>
        <w:tc>
          <w:tcPr>
            <w:tcW w:w="588" w:type="dxa"/>
            <w:vAlign w:val="center"/>
          </w:tcPr>
          <w:p>
            <w:pPr>
              <w:widowControl/>
              <w:spacing w:line="240" w:lineRule="exact"/>
              <w:jc w:val="left"/>
              <w:rPr>
                <w:rFonts w:ascii="Times New Roman" w:hAnsi="Times New Roman" w:cs="Times New Roman"/>
                <w:sz w:val="16"/>
                <w:szCs w:val="18"/>
              </w:rPr>
            </w:pPr>
          </w:p>
        </w:tc>
        <w:tc>
          <w:tcPr>
            <w:tcW w:w="588" w:type="dxa"/>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2</w:t>
            </w:r>
          </w:p>
        </w:tc>
        <w:tc>
          <w:tcPr>
            <w:tcW w:w="588" w:type="dxa"/>
            <w:vAlign w:val="center"/>
          </w:tcPr>
          <w:p>
            <w:pPr>
              <w:widowControl/>
              <w:spacing w:line="240" w:lineRule="exact"/>
              <w:jc w:val="left"/>
              <w:rPr>
                <w:rFonts w:ascii="Times New Roman" w:hAnsi="Times New Roman" w:cs="Times New Roman"/>
                <w:sz w:val="16"/>
                <w:szCs w:val="18"/>
              </w:rPr>
            </w:pPr>
          </w:p>
        </w:tc>
        <w:tc>
          <w:tcPr>
            <w:tcW w:w="589" w:type="dxa"/>
            <w:vAlign w:val="center"/>
          </w:tcPr>
          <w:p>
            <w:pPr>
              <w:widowControl/>
              <w:spacing w:line="240" w:lineRule="exact"/>
              <w:jc w:val="left"/>
              <w:rPr>
                <w:rFonts w:ascii="Times New Roman" w:hAnsi="Times New Roman" w:cs="Times New Roman"/>
                <w:sz w:val="16"/>
                <w:szCs w:val="18"/>
              </w:rPr>
            </w:pPr>
          </w:p>
        </w:tc>
        <w:tc>
          <w:tcPr>
            <w:tcW w:w="589" w:type="dxa"/>
            <w:vAlign w:val="center"/>
          </w:tcPr>
          <w:p>
            <w:pPr>
              <w:widowControl/>
              <w:spacing w:line="240" w:lineRule="exact"/>
              <w:jc w:val="left"/>
              <w:rPr>
                <w:rFonts w:ascii="Times New Roman" w:hAnsi="Times New Roman" w:cs="Times New Roman"/>
                <w:sz w:val="16"/>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7" w:hRule="atLeast"/>
          <w:jc w:val="center"/>
        </w:trPr>
        <w:tc>
          <w:tcPr>
            <w:tcW w:w="1035" w:type="dxa"/>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70350041</w:t>
            </w:r>
          </w:p>
        </w:tc>
        <w:tc>
          <w:tcPr>
            <w:tcW w:w="1440" w:type="dxa"/>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国际商法 International Commercial Law</w:t>
            </w:r>
          </w:p>
        </w:tc>
        <w:tc>
          <w:tcPr>
            <w:tcW w:w="502" w:type="dxa"/>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32</w:t>
            </w:r>
          </w:p>
        </w:tc>
        <w:tc>
          <w:tcPr>
            <w:tcW w:w="708" w:type="dxa"/>
            <w:vAlign w:val="center"/>
          </w:tcPr>
          <w:p>
            <w:pPr>
              <w:widowControl/>
              <w:spacing w:line="240" w:lineRule="exact"/>
              <w:jc w:val="center"/>
              <w:rPr>
                <w:rFonts w:ascii="Times New Roman" w:hAnsi="Times New Roman" w:cs="Times New Roman"/>
                <w:sz w:val="16"/>
                <w:szCs w:val="18"/>
              </w:rPr>
            </w:pPr>
          </w:p>
        </w:tc>
        <w:tc>
          <w:tcPr>
            <w:tcW w:w="567" w:type="dxa"/>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2.0</w:t>
            </w:r>
          </w:p>
        </w:tc>
        <w:tc>
          <w:tcPr>
            <w:tcW w:w="502" w:type="dxa"/>
            <w:vAlign w:val="center"/>
          </w:tcPr>
          <w:p>
            <w:pPr>
              <w:widowControl/>
              <w:spacing w:line="240" w:lineRule="exact"/>
              <w:jc w:val="left"/>
              <w:rPr>
                <w:rFonts w:ascii="Times New Roman" w:hAnsi="Times New Roman" w:cs="Times New Roman"/>
                <w:sz w:val="16"/>
                <w:szCs w:val="18"/>
              </w:rPr>
            </w:pPr>
          </w:p>
        </w:tc>
        <w:tc>
          <w:tcPr>
            <w:tcW w:w="588" w:type="dxa"/>
            <w:vAlign w:val="center"/>
          </w:tcPr>
          <w:p>
            <w:pPr>
              <w:widowControl/>
              <w:spacing w:line="240" w:lineRule="exact"/>
              <w:jc w:val="left"/>
              <w:rPr>
                <w:rFonts w:ascii="Times New Roman" w:hAnsi="Times New Roman" w:cs="Times New Roman"/>
                <w:sz w:val="16"/>
                <w:szCs w:val="18"/>
              </w:rPr>
            </w:pPr>
          </w:p>
        </w:tc>
        <w:tc>
          <w:tcPr>
            <w:tcW w:w="588" w:type="dxa"/>
            <w:vAlign w:val="center"/>
          </w:tcPr>
          <w:p>
            <w:pPr>
              <w:widowControl/>
              <w:spacing w:line="240" w:lineRule="exact"/>
              <w:jc w:val="left"/>
              <w:rPr>
                <w:rFonts w:ascii="Times New Roman" w:hAnsi="Times New Roman" w:cs="Times New Roman"/>
                <w:sz w:val="16"/>
                <w:szCs w:val="18"/>
              </w:rPr>
            </w:pPr>
          </w:p>
        </w:tc>
        <w:tc>
          <w:tcPr>
            <w:tcW w:w="588" w:type="dxa"/>
            <w:vAlign w:val="center"/>
          </w:tcPr>
          <w:p>
            <w:pPr>
              <w:widowControl/>
              <w:spacing w:line="240" w:lineRule="exact"/>
              <w:jc w:val="left"/>
              <w:rPr>
                <w:rFonts w:ascii="Times New Roman" w:hAnsi="Times New Roman" w:cs="Times New Roman"/>
                <w:sz w:val="16"/>
                <w:szCs w:val="18"/>
              </w:rPr>
            </w:pPr>
          </w:p>
        </w:tc>
        <w:tc>
          <w:tcPr>
            <w:tcW w:w="588" w:type="dxa"/>
            <w:vAlign w:val="center"/>
          </w:tcPr>
          <w:p>
            <w:pPr>
              <w:widowControl/>
              <w:spacing w:line="240" w:lineRule="exact"/>
              <w:jc w:val="left"/>
              <w:rPr>
                <w:rFonts w:ascii="Times New Roman" w:hAnsi="Times New Roman" w:cs="Times New Roman"/>
                <w:sz w:val="16"/>
                <w:szCs w:val="18"/>
              </w:rPr>
            </w:pPr>
          </w:p>
        </w:tc>
        <w:tc>
          <w:tcPr>
            <w:tcW w:w="588" w:type="dxa"/>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2</w:t>
            </w:r>
          </w:p>
        </w:tc>
        <w:tc>
          <w:tcPr>
            <w:tcW w:w="589" w:type="dxa"/>
            <w:vAlign w:val="center"/>
          </w:tcPr>
          <w:p>
            <w:pPr>
              <w:widowControl/>
              <w:spacing w:line="240" w:lineRule="exact"/>
              <w:jc w:val="left"/>
              <w:rPr>
                <w:rFonts w:ascii="Times New Roman" w:hAnsi="Times New Roman" w:cs="Times New Roman"/>
                <w:sz w:val="16"/>
                <w:szCs w:val="18"/>
              </w:rPr>
            </w:pPr>
          </w:p>
        </w:tc>
        <w:tc>
          <w:tcPr>
            <w:tcW w:w="589" w:type="dxa"/>
            <w:vAlign w:val="center"/>
          </w:tcPr>
          <w:p>
            <w:pPr>
              <w:widowControl/>
              <w:spacing w:line="240" w:lineRule="exact"/>
              <w:jc w:val="left"/>
              <w:rPr>
                <w:rFonts w:ascii="Times New Roman" w:hAnsi="Times New Roman" w:cs="Times New Roman"/>
                <w:sz w:val="16"/>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7" w:hRule="atLeast"/>
          <w:jc w:val="center"/>
        </w:trPr>
        <w:tc>
          <w:tcPr>
            <w:tcW w:w="1035" w:type="dxa"/>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76530021</w:t>
            </w:r>
          </w:p>
        </w:tc>
        <w:tc>
          <w:tcPr>
            <w:tcW w:w="1440" w:type="dxa"/>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论文写作指导</w:t>
            </w:r>
          </w:p>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Guide to Thesis Writing</w:t>
            </w:r>
          </w:p>
        </w:tc>
        <w:tc>
          <w:tcPr>
            <w:tcW w:w="502" w:type="dxa"/>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16</w:t>
            </w:r>
          </w:p>
        </w:tc>
        <w:tc>
          <w:tcPr>
            <w:tcW w:w="708" w:type="dxa"/>
            <w:vAlign w:val="center"/>
          </w:tcPr>
          <w:p>
            <w:pPr>
              <w:widowControl/>
              <w:spacing w:line="240" w:lineRule="exact"/>
              <w:jc w:val="left"/>
              <w:rPr>
                <w:rFonts w:ascii="Times New Roman" w:hAnsi="Times New Roman" w:cs="Times New Roman"/>
                <w:sz w:val="16"/>
                <w:szCs w:val="18"/>
              </w:rPr>
            </w:pPr>
          </w:p>
        </w:tc>
        <w:tc>
          <w:tcPr>
            <w:tcW w:w="567" w:type="dxa"/>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1.0</w:t>
            </w:r>
          </w:p>
        </w:tc>
        <w:tc>
          <w:tcPr>
            <w:tcW w:w="502" w:type="dxa"/>
            <w:vAlign w:val="center"/>
          </w:tcPr>
          <w:p>
            <w:pPr>
              <w:widowControl/>
              <w:spacing w:line="240" w:lineRule="exact"/>
              <w:jc w:val="left"/>
              <w:rPr>
                <w:rFonts w:ascii="Times New Roman" w:hAnsi="Times New Roman" w:cs="Times New Roman"/>
                <w:sz w:val="16"/>
                <w:szCs w:val="18"/>
              </w:rPr>
            </w:pPr>
          </w:p>
        </w:tc>
        <w:tc>
          <w:tcPr>
            <w:tcW w:w="588" w:type="dxa"/>
            <w:vAlign w:val="center"/>
          </w:tcPr>
          <w:p>
            <w:pPr>
              <w:widowControl/>
              <w:spacing w:line="240" w:lineRule="exact"/>
              <w:jc w:val="left"/>
              <w:rPr>
                <w:rFonts w:ascii="Times New Roman" w:hAnsi="Times New Roman" w:cs="Times New Roman"/>
                <w:sz w:val="16"/>
                <w:szCs w:val="18"/>
              </w:rPr>
            </w:pPr>
          </w:p>
        </w:tc>
        <w:tc>
          <w:tcPr>
            <w:tcW w:w="588" w:type="dxa"/>
            <w:vAlign w:val="center"/>
          </w:tcPr>
          <w:p>
            <w:pPr>
              <w:widowControl/>
              <w:spacing w:line="240" w:lineRule="exact"/>
              <w:jc w:val="left"/>
              <w:rPr>
                <w:rFonts w:ascii="Times New Roman" w:hAnsi="Times New Roman" w:cs="Times New Roman"/>
                <w:sz w:val="16"/>
                <w:szCs w:val="18"/>
              </w:rPr>
            </w:pPr>
          </w:p>
        </w:tc>
        <w:tc>
          <w:tcPr>
            <w:tcW w:w="588" w:type="dxa"/>
            <w:vAlign w:val="center"/>
          </w:tcPr>
          <w:p>
            <w:pPr>
              <w:widowControl/>
              <w:spacing w:line="240" w:lineRule="exact"/>
              <w:jc w:val="left"/>
              <w:rPr>
                <w:rFonts w:ascii="Times New Roman" w:hAnsi="Times New Roman" w:cs="Times New Roman"/>
                <w:sz w:val="16"/>
                <w:szCs w:val="18"/>
              </w:rPr>
            </w:pPr>
          </w:p>
        </w:tc>
        <w:tc>
          <w:tcPr>
            <w:tcW w:w="588" w:type="dxa"/>
            <w:vAlign w:val="center"/>
          </w:tcPr>
          <w:p>
            <w:pPr>
              <w:widowControl/>
              <w:spacing w:line="240" w:lineRule="exact"/>
              <w:jc w:val="left"/>
              <w:rPr>
                <w:rFonts w:ascii="Times New Roman" w:hAnsi="Times New Roman" w:cs="Times New Roman"/>
                <w:sz w:val="16"/>
                <w:szCs w:val="18"/>
              </w:rPr>
            </w:pPr>
          </w:p>
        </w:tc>
        <w:tc>
          <w:tcPr>
            <w:tcW w:w="588" w:type="dxa"/>
            <w:vAlign w:val="center"/>
          </w:tcPr>
          <w:p>
            <w:pPr>
              <w:widowControl/>
              <w:spacing w:line="240" w:lineRule="exact"/>
              <w:jc w:val="left"/>
              <w:rPr>
                <w:rFonts w:ascii="Times New Roman" w:hAnsi="Times New Roman" w:cs="Times New Roman"/>
                <w:sz w:val="16"/>
                <w:szCs w:val="18"/>
              </w:rPr>
            </w:pPr>
          </w:p>
        </w:tc>
        <w:tc>
          <w:tcPr>
            <w:tcW w:w="589" w:type="dxa"/>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2</w:t>
            </w:r>
          </w:p>
        </w:tc>
        <w:tc>
          <w:tcPr>
            <w:tcW w:w="589" w:type="dxa"/>
            <w:vAlign w:val="center"/>
          </w:tcPr>
          <w:p>
            <w:pPr>
              <w:widowControl/>
              <w:spacing w:line="240" w:lineRule="exact"/>
              <w:jc w:val="left"/>
              <w:rPr>
                <w:rFonts w:ascii="Times New Roman" w:hAnsi="Times New Roman" w:cs="Times New Roman"/>
                <w:sz w:val="16"/>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7" w:hRule="atLeast"/>
          <w:jc w:val="center"/>
        </w:trPr>
        <w:tc>
          <w:tcPr>
            <w:tcW w:w="2475" w:type="dxa"/>
            <w:gridSpan w:val="2"/>
            <w:vAlign w:val="center"/>
          </w:tcPr>
          <w:p>
            <w:pPr>
              <w:widowControl/>
              <w:spacing w:line="240" w:lineRule="exact"/>
              <w:jc w:val="center"/>
              <w:rPr>
                <w:rFonts w:ascii="Times New Roman" w:hAnsi="Times New Roman" w:cs="Times New Roman"/>
                <w:b/>
                <w:sz w:val="20"/>
                <w:szCs w:val="18"/>
              </w:rPr>
            </w:pPr>
            <w:r>
              <w:rPr>
                <w:rFonts w:ascii="Times New Roman" w:hAnsi="Times New Roman" w:cs="Times New Roman"/>
                <w:b/>
                <w:sz w:val="20"/>
                <w:szCs w:val="18"/>
              </w:rPr>
              <w:t>C1</w:t>
            </w:r>
            <w:r>
              <w:rPr>
                <w:rFonts w:hint="eastAsia" w:ascii="Times New Roman" w:hAnsi="Times New Roman" w:cs="Times New Roman"/>
                <w:b/>
                <w:sz w:val="20"/>
                <w:szCs w:val="18"/>
              </w:rPr>
              <w:t>类课程</w:t>
            </w:r>
            <w:r>
              <w:rPr>
                <w:rFonts w:ascii="Times New Roman" w:hAnsi="Times New Roman" w:cs="Times New Roman"/>
                <w:b/>
                <w:sz w:val="20"/>
                <w:szCs w:val="18"/>
              </w:rPr>
              <w:t>应修小计</w:t>
            </w:r>
          </w:p>
        </w:tc>
        <w:tc>
          <w:tcPr>
            <w:tcW w:w="502" w:type="dxa"/>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384</w:t>
            </w:r>
          </w:p>
        </w:tc>
        <w:tc>
          <w:tcPr>
            <w:tcW w:w="708" w:type="dxa"/>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32</w:t>
            </w:r>
          </w:p>
        </w:tc>
        <w:tc>
          <w:tcPr>
            <w:tcW w:w="567" w:type="dxa"/>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24.0</w:t>
            </w:r>
          </w:p>
        </w:tc>
        <w:tc>
          <w:tcPr>
            <w:tcW w:w="502" w:type="dxa"/>
            <w:vAlign w:val="center"/>
          </w:tcPr>
          <w:p>
            <w:pPr>
              <w:jc w:val="center"/>
              <w:rPr>
                <w:rFonts w:ascii="Times New Roman" w:hAnsi="Times New Roman" w:cs="Times New Roman"/>
                <w:sz w:val="16"/>
              </w:rPr>
            </w:pPr>
          </w:p>
        </w:tc>
        <w:tc>
          <w:tcPr>
            <w:tcW w:w="588" w:type="dxa"/>
            <w:vAlign w:val="center"/>
          </w:tcPr>
          <w:p>
            <w:pPr>
              <w:jc w:val="center"/>
              <w:rPr>
                <w:rFonts w:ascii="Times New Roman" w:hAnsi="Times New Roman" w:cs="Times New Roman"/>
                <w:sz w:val="16"/>
              </w:rPr>
            </w:pPr>
          </w:p>
        </w:tc>
        <w:tc>
          <w:tcPr>
            <w:tcW w:w="588" w:type="dxa"/>
            <w:vAlign w:val="center"/>
          </w:tcPr>
          <w:p>
            <w:pPr>
              <w:jc w:val="center"/>
              <w:rPr>
                <w:rFonts w:ascii="Times New Roman" w:hAnsi="Times New Roman" w:cs="Times New Roman"/>
                <w:sz w:val="16"/>
              </w:rPr>
            </w:pPr>
          </w:p>
        </w:tc>
        <w:tc>
          <w:tcPr>
            <w:tcW w:w="588" w:type="dxa"/>
            <w:vAlign w:val="center"/>
          </w:tcPr>
          <w:p>
            <w:pPr>
              <w:jc w:val="center"/>
              <w:rPr>
                <w:rFonts w:ascii="Times New Roman" w:hAnsi="Times New Roman" w:cs="Times New Roman"/>
                <w:sz w:val="16"/>
              </w:rPr>
            </w:pPr>
          </w:p>
        </w:tc>
        <w:tc>
          <w:tcPr>
            <w:tcW w:w="588" w:type="dxa"/>
            <w:vAlign w:val="center"/>
          </w:tcPr>
          <w:p>
            <w:pPr>
              <w:jc w:val="center"/>
              <w:rPr>
                <w:rFonts w:ascii="Times New Roman" w:hAnsi="Times New Roman" w:cs="Times New Roman"/>
                <w:sz w:val="16"/>
              </w:rPr>
            </w:pPr>
          </w:p>
        </w:tc>
        <w:tc>
          <w:tcPr>
            <w:tcW w:w="588" w:type="dxa"/>
            <w:vAlign w:val="center"/>
          </w:tcPr>
          <w:p>
            <w:pPr>
              <w:jc w:val="center"/>
              <w:rPr>
                <w:rFonts w:ascii="Times New Roman" w:hAnsi="Times New Roman" w:cs="Times New Roman"/>
                <w:sz w:val="16"/>
              </w:rPr>
            </w:pPr>
          </w:p>
        </w:tc>
        <w:tc>
          <w:tcPr>
            <w:tcW w:w="589" w:type="dxa"/>
            <w:vAlign w:val="center"/>
          </w:tcPr>
          <w:p>
            <w:pPr>
              <w:jc w:val="center"/>
              <w:rPr>
                <w:rFonts w:ascii="Times New Roman" w:hAnsi="Times New Roman" w:cs="Times New Roman"/>
                <w:sz w:val="16"/>
              </w:rPr>
            </w:pPr>
          </w:p>
        </w:tc>
        <w:tc>
          <w:tcPr>
            <w:tcW w:w="589" w:type="dxa"/>
          </w:tcPr>
          <w:p>
            <w:pPr>
              <w:jc w:val="center"/>
              <w:rPr>
                <w:rFonts w:ascii="Times New Roman" w:hAnsi="Times New Roman" w:cs="Times New Roman"/>
                <w:sz w:val="16"/>
              </w:rPr>
            </w:pPr>
          </w:p>
        </w:tc>
      </w:tr>
    </w:tbl>
    <w:p>
      <w:pPr>
        <w:pStyle w:val="86"/>
        <w:spacing w:before="156" w:beforeLines="50" w:after="156" w:afterLines="50" w:line="240" w:lineRule="exact"/>
        <w:ind w:left="-420" w:leftChars="-200" w:firstLine="0" w:firstLineChars="0"/>
        <w:rPr>
          <w:rFonts w:eastAsiaTheme="minorEastAsia"/>
          <w:b/>
        </w:rPr>
      </w:pPr>
      <w:r>
        <w:rPr>
          <w:rFonts w:eastAsiaTheme="minorEastAsia"/>
          <w:b/>
          <w:sz w:val="21"/>
          <w:szCs w:val="21"/>
        </w:rPr>
        <w:t>2. 专业</w:t>
      </w:r>
      <w:r>
        <w:rPr>
          <w:rFonts w:hint="eastAsia" w:eastAsiaTheme="minorEastAsia"/>
          <w:b/>
          <w:sz w:val="21"/>
          <w:szCs w:val="21"/>
        </w:rPr>
        <w:t>方向</w:t>
      </w:r>
      <w:r>
        <w:rPr>
          <w:rFonts w:eastAsiaTheme="minorEastAsia"/>
          <w:b/>
          <w:sz w:val="21"/>
          <w:szCs w:val="21"/>
        </w:rPr>
        <w:t xml:space="preserve">选修课程（C2类课程） </w:t>
      </w:r>
    </w:p>
    <w:tbl>
      <w:tblPr>
        <w:tblStyle w:val="32"/>
        <w:tblW w:w="88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8"/>
        <w:gridCol w:w="1842"/>
        <w:gridCol w:w="567"/>
        <w:gridCol w:w="709"/>
        <w:gridCol w:w="585"/>
        <w:gridCol w:w="480"/>
        <w:gridCol w:w="480"/>
        <w:gridCol w:w="480"/>
        <w:gridCol w:w="480"/>
        <w:gridCol w:w="426"/>
        <w:gridCol w:w="536"/>
        <w:gridCol w:w="496"/>
        <w:gridCol w:w="4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3" w:hRule="atLeast"/>
          <w:jc w:val="center"/>
        </w:trPr>
        <w:tc>
          <w:tcPr>
            <w:tcW w:w="1258" w:type="dxa"/>
            <w:vMerge w:val="restart"/>
            <w:vAlign w:val="center"/>
          </w:tcPr>
          <w:p>
            <w:pPr>
              <w:widowControl/>
              <w:spacing w:line="240" w:lineRule="atLeast"/>
              <w:jc w:val="center"/>
              <w:rPr>
                <w:rFonts w:ascii="Times New Roman" w:hAnsi="Times New Roman" w:cs="Times New Roman"/>
                <w:b/>
                <w:sz w:val="18"/>
                <w:szCs w:val="21"/>
              </w:rPr>
            </w:pPr>
            <w:r>
              <w:rPr>
                <w:rFonts w:ascii="Times New Roman" w:hAnsi="Times New Roman" w:cs="Times New Roman"/>
                <w:b/>
                <w:sz w:val="18"/>
                <w:szCs w:val="21"/>
              </w:rPr>
              <w:t>课程代码</w:t>
            </w:r>
          </w:p>
        </w:tc>
        <w:tc>
          <w:tcPr>
            <w:tcW w:w="1842" w:type="dxa"/>
            <w:vMerge w:val="restart"/>
            <w:vAlign w:val="center"/>
          </w:tcPr>
          <w:p>
            <w:pPr>
              <w:widowControl/>
              <w:spacing w:line="240" w:lineRule="atLeast"/>
              <w:jc w:val="center"/>
              <w:rPr>
                <w:rFonts w:ascii="Times New Roman" w:hAnsi="Times New Roman" w:cs="Times New Roman"/>
                <w:b/>
                <w:sz w:val="18"/>
                <w:szCs w:val="21"/>
              </w:rPr>
            </w:pPr>
            <w:r>
              <w:rPr>
                <w:rFonts w:ascii="Times New Roman" w:hAnsi="Times New Roman" w:cs="Times New Roman"/>
                <w:b/>
                <w:sz w:val="18"/>
                <w:szCs w:val="21"/>
              </w:rPr>
              <w:t>课程名称</w:t>
            </w:r>
          </w:p>
        </w:tc>
        <w:tc>
          <w:tcPr>
            <w:tcW w:w="567" w:type="dxa"/>
            <w:vMerge w:val="restart"/>
            <w:vAlign w:val="center"/>
          </w:tcPr>
          <w:p>
            <w:pPr>
              <w:widowControl/>
              <w:spacing w:line="240" w:lineRule="atLeast"/>
              <w:jc w:val="center"/>
              <w:rPr>
                <w:rFonts w:ascii="Times New Roman" w:hAnsi="Times New Roman" w:cs="Times New Roman"/>
                <w:b/>
                <w:sz w:val="18"/>
                <w:szCs w:val="21"/>
              </w:rPr>
            </w:pPr>
            <w:r>
              <w:rPr>
                <w:rFonts w:ascii="Times New Roman" w:hAnsi="Times New Roman" w:cs="Times New Roman"/>
                <w:b/>
                <w:sz w:val="18"/>
                <w:szCs w:val="21"/>
              </w:rPr>
              <w:t>总学时数</w:t>
            </w:r>
          </w:p>
        </w:tc>
        <w:tc>
          <w:tcPr>
            <w:tcW w:w="709" w:type="dxa"/>
            <w:vMerge w:val="restart"/>
            <w:vAlign w:val="center"/>
          </w:tcPr>
          <w:p>
            <w:pPr>
              <w:widowControl/>
              <w:spacing w:line="240" w:lineRule="atLeast"/>
              <w:jc w:val="center"/>
              <w:rPr>
                <w:rFonts w:ascii="Times New Roman" w:hAnsi="Times New Roman" w:cs="Times New Roman"/>
                <w:b/>
                <w:sz w:val="18"/>
                <w:szCs w:val="21"/>
              </w:rPr>
            </w:pPr>
            <w:r>
              <w:rPr>
                <w:rFonts w:ascii="Times New Roman" w:hAnsi="Times New Roman" w:cs="Times New Roman"/>
                <w:b/>
                <w:sz w:val="18"/>
                <w:szCs w:val="21"/>
              </w:rPr>
              <w:t>实践与实验学时数</w:t>
            </w:r>
          </w:p>
        </w:tc>
        <w:tc>
          <w:tcPr>
            <w:tcW w:w="585" w:type="dxa"/>
            <w:vMerge w:val="restart"/>
            <w:vAlign w:val="center"/>
          </w:tcPr>
          <w:p>
            <w:pPr>
              <w:widowControl/>
              <w:spacing w:line="240" w:lineRule="atLeast"/>
              <w:jc w:val="center"/>
              <w:rPr>
                <w:rFonts w:ascii="Times New Roman" w:hAnsi="Times New Roman" w:cs="Times New Roman"/>
                <w:b/>
                <w:sz w:val="18"/>
                <w:szCs w:val="21"/>
              </w:rPr>
            </w:pPr>
            <w:r>
              <w:rPr>
                <w:rFonts w:ascii="Times New Roman" w:hAnsi="Times New Roman" w:cs="Times New Roman"/>
                <w:b/>
                <w:sz w:val="18"/>
                <w:szCs w:val="21"/>
              </w:rPr>
              <w:t>学</w:t>
            </w:r>
          </w:p>
          <w:p>
            <w:pPr>
              <w:widowControl/>
              <w:spacing w:line="240" w:lineRule="atLeast"/>
              <w:jc w:val="center"/>
              <w:rPr>
                <w:rFonts w:ascii="Times New Roman" w:hAnsi="Times New Roman" w:cs="Times New Roman"/>
                <w:b/>
                <w:sz w:val="18"/>
                <w:szCs w:val="21"/>
              </w:rPr>
            </w:pPr>
            <w:r>
              <w:rPr>
                <w:rFonts w:ascii="Times New Roman" w:hAnsi="Times New Roman" w:cs="Times New Roman"/>
                <w:b/>
                <w:sz w:val="18"/>
                <w:szCs w:val="21"/>
              </w:rPr>
              <w:t>分</w:t>
            </w:r>
          </w:p>
          <w:p>
            <w:pPr>
              <w:widowControl/>
              <w:spacing w:line="240" w:lineRule="atLeast"/>
              <w:jc w:val="center"/>
              <w:rPr>
                <w:rFonts w:ascii="Times New Roman" w:hAnsi="Times New Roman" w:cs="Times New Roman"/>
                <w:b/>
                <w:sz w:val="18"/>
                <w:szCs w:val="21"/>
              </w:rPr>
            </w:pPr>
            <w:r>
              <w:rPr>
                <w:rFonts w:ascii="Times New Roman" w:hAnsi="Times New Roman" w:cs="Times New Roman"/>
                <w:b/>
                <w:sz w:val="18"/>
                <w:szCs w:val="21"/>
              </w:rPr>
              <w:t>数</w:t>
            </w:r>
          </w:p>
        </w:tc>
        <w:tc>
          <w:tcPr>
            <w:tcW w:w="3874" w:type="dxa"/>
            <w:gridSpan w:val="8"/>
            <w:vAlign w:val="center"/>
          </w:tcPr>
          <w:p>
            <w:pPr>
              <w:widowControl/>
              <w:spacing w:line="240" w:lineRule="atLeast"/>
              <w:jc w:val="center"/>
              <w:rPr>
                <w:rFonts w:ascii="Times New Roman" w:hAnsi="Times New Roman" w:cs="Times New Roman"/>
                <w:b/>
                <w:sz w:val="18"/>
                <w:szCs w:val="21"/>
              </w:rPr>
            </w:pPr>
            <w:r>
              <w:rPr>
                <w:rFonts w:ascii="Times New Roman" w:hAnsi="Times New Roman" w:cs="Times New Roman"/>
                <w:b/>
                <w:sz w:val="18"/>
                <w:szCs w:val="21"/>
              </w:rPr>
              <w:t>各学期周学时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2" w:hRule="atLeast"/>
          <w:jc w:val="center"/>
        </w:trPr>
        <w:tc>
          <w:tcPr>
            <w:tcW w:w="1258" w:type="dxa"/>
            <w:vMerge w:val="continue"/>
            <w:vAlign w:val="center"/>
          </w:tcPr>
          <w:p>
            <w:pPr>
              <w:widowControl/>
              <w:spacing w:line="240" w:lineRule="atLeast"/>
              <w:jc w:val="center"/>
              <w:rPr>
                <w:rFonts w:ascii="Times New Roman" w:hAnsi="Times New Roman" w:cs="Times New Roman"/>
                <w:b/>
                <w:sz w:val="18"/>
                <w:szCs w:val="21"/>
              </w:rPr>
            </w:pPr>
          </w:p>
        </w:tc>
        <w:tc>
          <w:tcPr>
            <w:tcW w:w="1842" w:type="dxa"/>
            <w:vMerge w:val="continue"/>
            <w:vAlign w:val="center"/>
          </w:tcPr>
          <w:p>
            <w:pPr>
              <w:widowControl/>
              <w:spacing w:line="240" w:lineRule="atLeast"/>
              <w:jc w:val="center"/>
              <w:rPr>
                <w:rFonts w:ascii="Times New Roman" w:hAnsi="Times New Roman" w:cs="Times New Roman"/>
                <w:b/>
                <w:sz w:val="18"/>
                <w:szCs w:val="21"/>
              </w:rPr>
            </w:pPr>
          </w:p>
        </w:tc>
        <w:tc>
          <w:tcPr>
            <w:tcW w:w="567" w:type="dxa"/>
            <w:vMerge w:val="continue"/>
            <w:vAlign w:val="center"/>
          </w:tcPr>
          <w:p>
            <w:pPr>
              <w:widowControl/>
              <w:spacing w:line="240" w:lineRule="atLeast"/>
              <w:jc w:val="center"/>
              <w:rPr>
                <w:rFonts w:ascii="Times New Roman" w:hAnsi="Times New Roman" w:cs="Times New Roman"/>
                <w:b/>
                <w:sz w:val="18"/>
                <w:szCs w:val="21"/>
              </w:rPr>
            </w:pPr>
          </w:p>
        </w:tc>
        <w:tc>
          <w:tcPr>
            <w:tcW w:w="709" w:type="dxa"/>
            <w:vMerge w:val="continue"/>
            <w:vAlign w:val="center"/>
          </w:tcPr>
          <w:p>
            <w:pPr>
              <w:widowControl/>
              <w:spacing w:line="240" w:lineRule="atLeast"/>
              <w:jc w:val="center"/>
              <w:rPr>
                <w:rFonts w:ascii="Times New Roman" w:hAnsi="Times New Roman" w:cs="Times New Roman"/>
                <w:b/>
                <w:sz w:val="18"/>
                <w:szCs w:val="21"/>
              </w:rPr>
            </w:pPr>
          </w:p>
        </w:tc>
        <w:tc>
          <w:tcPr>
            <w:tcW w:w="585" w:type="dxa"/>
            <w:vMerge w:val="continue"/>
            <w:vAlign w:val="center"/>
          </w:tcPr>
          <w:p>
            <w:pPr>
              <w:widowControl/>
              <w:spacing w:line="240" w:lineRule="atLeast"/>
              <w:jc w:val="center"/>
              <w:rPr>
                <w:rFonts w:ascii="Times New Roman" w:hAnsi="Times New Roman" w:cs="Times New Roman"/>
                <w:b/>
                <w:sz w:val="18"/>
                <w:szCs w:val="21"/>
              </w:rPr>
            </w:pPr>
          </w:p>
        </w:tc>
        <w:tc>
          <w:tcPr>
            <w:tcW w:w="480" w:type="dxa"/>
            <w:vAlign w:val="center"/>
          </w:tcPr>
          <w:p>
            <w:pPr>
              <w:widowControl/>
              <w:spacing w:line="240" w:lineRule="atLeast"/>
              <w:jc w:val="center"/>
              <w:rPr>
                <w:rFonts w:ascii="Times New Roman" w:hAnsi="Times New Roman" w:cs="Times New Roman"/>
                <w:b/>
                <w:sz w:val="18"/>
                <w:szCs w:val="21"/>
              </w:rPr>
            </w:pPr>
            <w:r>
              <w:rPr>
                <w:rFonts w:ascii="Times New Roman" w:hAnsi="Times New Roman" w:cs="Times New Roman"/>
                <w:b/>
                <w:sz w:val="18"/>
                <w:szCs w:val="21"/>
              </w:rPr>
              <w:t>一</w:t>
            </w:r>
          </w:p>
        </w:tc>
        <w:tc>
          <w:tcPr>
            <w:tcW w:w="480" w:type="dxa"/>
            <w:vAlign w:val="center"/>
          </w:tcPr>
          <w:p>
            <w:pPr>
              <w:widowControl/>
              <w:spacing w:line="240" w:lineRule="atLeast"/>
              <w:jc w:val="center"/>
              <w:rPr>
                <w:rFonts w:ascii="Times New Roman" w:hAnsi="Times New Roman" w:cs="Times New Roman"/>
                <w:b/>
                <w:sz w:val="18"/>
                <w:szCs w:val="21"/>
              </w:rPr>
            </w:pPr>
            <w:r>
              <w:rPr>
                <w:rFonts w:ascii="Times New Roman" w:hAnsi="Times New Roman" w:cs="Times New Roman"/>
                <w:b/>
                <w:sz w:val="18"/>
                <w:szCs w:val="21"/>
              </w:rPr>
              <w:t>二</w:t>
            </w:r>
          </w:p>
        </w:tc>
        <w:tc>
          <w:tcPr>
            <w:tcW w:w="480" w:type="dxa"/>
            <w:vAlign w:val="center"/>
          </w:tcPr>
          <w:p>
            <w:pPr>
              <w:widowControl/>
              <w:spacing w:line="240" w:lineRule="atLeast"/>
              <w:jc w:val="center"/>
              <w:rPr>
                <w:rFonts w:ascii="Times New Roman" w:hAnsi="Times New Roman" w:cs="Times New Roman"/>
                <w:b/>
                <w:sz w:val="18"/>
                <w:szCs w:val="21"/>
              </w:rPr>
            </w:pPr>
            <w:r>
              <w:rPr>
                <w:rFonts w:ascii="Times New Roman" w:hAnsi="Times New Roman" w:cs="Times New Roman"/>
                <w:b/>
                <w:sz w:val="18"/>
                <w:szCs w:val="21"/>
              </w:rPr>
              <w:t>三</w:t>
            </w:r>
          </w:p>
        </w:tc>
        <w:tc>
          <w:tcPr>
            <w:tcW w:w="480" w:type="dxa"/>
            <w:vAlign w:val="center"/>
          </w:tcPr>
          <w:p>
            <w:pPr>
              <w:widowControl/>
              <w:spacing w:line="240" w:lineRule="atLeast"/>
              <w:jc w:val="center"/>
              <w:rPr>
                <w:rFonts w:ascii="Times New Roman" w:hAnsi="Times New Roman" w:cs="Times New Roman"/>
                <w:b/>
                <w:sz w:val="18"/>
                <w:szCs w:val="21"/>
              </w:rPr>
            </w:pPr>
            <w:r>
              <w:rPr>
                <w:rFonts w:ascii="Times New Roman" w:hAnsi="Times New Roman" w:cs="Times New Roman"/>
                <w:b/>
                <w:sz w:val="18"/>
                <w:szCs w:val="21"/>
              </w:rPr>
              <w:t>四</w:t>
            </w:r>
          </w:p>
        </w:tc>
        <w:tc>
          <w:tcPr>
            <w:tcW w:w="426" w:type="dxa"/>
            <w:vAlign w:val="center"/>
          </w:tcPr>
          <w:p>
            <w:pPr>
              <w:widowControl/>
              <w:spacing w:line="240" w:lineRule="atLeast"/>
              <w:jc w:val="center"/>
              <w:rPr>
                <w:rFonts w:ascii="Times New Roman" w:hAnsi="Times New Roman" w:cs="Times New Roman"/>
                <w:b/>
                <w:sz w:val="18"/>
                <w:szCs w:val="21"/>
              </w:rPr>
            </w:pPr>
            <w:r>
              <w:rPr>
                <w:rFonts w:ascii="Times New Roman" w:hAnsi="Times New Roman" w:cs="Times New Roman"/>
                <w:b/>
                <w:sz w:val="18"/>
                <w:szCs w:val="21"/>
              </w:rPr>
              <w:t>五</w:t>
            </w:r>
          </w:p>
        </w:tc>
        <w:tc>
          <w:tcPr>
            <w:tcW w:w="536" w:type="dxa"/>
            <w:vAlign w:val="center"/>
          </w:tcPr>
          <w:p>
            <w:pPr>
              <w:widowControl/>
              <w:spacing w:line="240" w:lineRule="atLeast"/>
              <w:jc w:val="center"/>
              <w:rPr>
                <w:rFonts w:ascii="Times New Roman" w:hAnsi="Times New Roman" w:cs="Times New Roman"/>
                <w:b/>
                <w:sz w:val="18"/>
                <w:szCs w:val="21"/>
              </w:rPr>
            </w:pPr>
            <w:r>
              <w:rPr>
                <w:rFonts w:ascii="Times New Roman" w:hAnsi="Times New Roman" w:cs="Times New Roman"/>
                <w:b/>
                <w:sz w:val="18"/>
                <w:szCs w:val="21"/>
              </w:rPr>
              <w:t>六</w:t>
            </w:r>
          </w:p>
        </w:tc>
        <w:tc>
          <w:tcPr>
            <w:tcW w:w="496" w:type="dxa"/>
            <w:vAlign w:val="center"/>
          </w:tcPr>
          <w:p>
            <w:pPr>
              <w:widowControl/>
              <w:spacing w:line="240" w:lineRule="atLeast"/>
              <w:jc w:val="center"/>
              <w:rPr>
                <w:rFonts w:ascii="Times New Roman" w:hAnsi="Times New Roman" w:cs="Times New Roman"/>
                <w:b/>
                <w:sz w:val="18"/>
                <w:szCs w:val="21"/>
              </w:rPr>
            </w:pPr>
            <w:r>
              <w:rPr>
                <w:rFonts w:ascii="Times New Roman" w:hAnsi="Times New Roman" w:cs="Times New Roman"/>
                <w:b/>
                <w:sz w:val="18"/>
                <w:szCs w:val="21"/>
              </w:rPr>
              <w:t>七</w:t>
            </w:r>
          </w:p>
        </w:tc>
        <w:tc>
          <w:tcPr>
            <w:tcW w:w="496" w:type="dxa"/>
            <w:vAlign w:val="center"/>
          </w:tcPr>
          <w:p>
            <w:pPr>
              <w:widowControl/>
              <w:spacing w:line="240" w:lineRule="atLeast"/>
              <w:jc w:val="center"/>
              <w:rPr>
                <w:rFonts w:ascii="Times New Roman" w:hAnsi="Times New Roman" w:cs="Times New Roman"/>
                <w:b/>
                <w:sz w:val="18"/>
                <w:szCs w:val="21"/>
              </w:rPr>
            </w:pPr>
            <w:r>
              <w:rPr>
                <w:rFonts w:ascii="Times New Roman" w:hAnsi="Times New Roman" w:cs="Times New Roman"/>
                <w:b/>
                <w:sz w:val="18"/>
                <w:szCs w:val="21"/>
              </w:rPr>
              <w:t>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7" w:hRule="atLeast"/>
          <w:jc w:val="center"/>
        </w:trPr>
        <w:tc>
          <w:tcPr>
            <w:tcW w:w="1258" w:type="dxa"/>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76440041</w:t>
            </w:r>
          </w:p>
        </w:tc>
        <w:tc>
          <w:tcPr>
            <w:tcW w:w="1842" w:type="dxa"/>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 xml:space="preserve">语篇分析 </w:t>
            </w:r>
          </w:p>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Discourse Analysis</w:t>
            </w:r>
          </w:p>
        </w:tc>
        <w:tc>
          <w:tcPr>
            <w:tcW w:w="567" w:type="dxa"/>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32</w:t>
            </w:r>
          </w:p>
        </w:tc>
        <w:tc>
          <w:tcPr>
            <w:tcW w:w="709" w:type="dxa"/>
            <w:vAlign w:val="center"/>
          </w:tcPr>
          <w:p>
            <w:pPr>
              <w:widowControl/>
              <w:spacing w:line="240" w:lineRule="exact"/>
              <w:jc w:val="left"/>
              <w:rPr>
                <w:rFonts w:ascii="Times New Roman" w:hAnsi="Times New Roman" w:cs="Times New Roman"/>
                <w:sz w:val="16"/>
                <w:szCs w:val="18"/>
              </w:rPr>
            </w:pPr>
          </w:p>
        </w:tc>
        <w:tc>
          <w:tcPr>
            <w:tcW w:w="585" w:type="dxa"/>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2.0</w:t>
            </w:r>
          </w:p>
        </w:tc>
        <w:tc>
          <w:tcPr>
            <w:tcW w:w="480" w:type="dxa"/>
            <w:vAlign w:val="center"/>
          </w:tcPr>
          <w:p>
            <w:pPr>
              <w:widowControl/>
              <w:spacing w:line="240" w:lineRule="exact"/>
              <w:jc w:val="left"/>
              <w:rPr>
                <w:rFonts w:ascii="Times New Roman" w:hAnsi="Times New Roman" w:cs="Times New Roman"/>
                <w:sz w:val="16"/>
                <w:szCs w:val="18"/>
              </w:rPr>
            </w:pPr>
          </w:p>
        </w:tc>
        <w:tc>
          <w:tcPr>
            <w:tcW w:w="480" w:type="dxa"/>
            <w:vAlign w:val="center"/>
          </w:tcPr>
          <w:p>
            <w:pPr>
              <w:widowControl/>
              <w:spacing w:line="240" w:lineRule="exact"/>
              <w:jc w:val="left"/>
              <w:rPr>
                <w:rFonts w:ascii="Times New Roman" w:hAnsi="Times New Roman" w:cs="Times New Roman"/>
                <w:sz w:val="16"/>
                <w:szCs w:val="18"/>
              </w:rPr>
            </w:pPr>
          </w:p>
        </w:tc>
        <w:tc>
          <w:tcPr>
            <w:tcW w:w="480" w:type="dxa"/>
            <w:vAlign w:val="center"/>
          </w:tcPr>
          <w:p>
            <w:pPr>
              <w:widowControl/>
              <w:spacing w:line="240" w:lineRule="exact"/>
              <w:jc w:val="left"/>
              <w:rPr>
                <w:rFonts w:ascii="Times New Roman" w:hAnsi="Times New Roman" w:cs="Times New Roman"/>
                <w:sz w:val="16"/>
                <w:szCs w:val="18"/>
              </w:rPr>
            </w:pPr>
          </w:p>
        </w:tc>
        <w:tc>
          <w:tcPr>
            <w:tcW w:w="480" w:type="dxa"/>
            <w:vAlign w:val="center"/>
          </w:tcPr>
          <w:p>
            <w:pPr>
              <w:widowControl/>
              <w:spacing w:line="240" w:lineRule="exact"/>
              <w:jc w:val="left"/>
              <w:rPr>
                <w:rFonts w:ascii="Times New Roman" w:hAnsi="Times New Roman" w:cs="Times New Roman"/>
                <w:sz w:val="16"/>
                <w:szCs w:val="18"/>
              </w:rPr>
            </w:pPr>
          </w:p>
        </w:tc>
        <w:tc>
          <w:tcPr>
            <w:tcW w:w="426" w:type="dxa"/>
            <w:vAlign w:val="center"/>
          </w:tcPr>
          <w:p>
            <w:pPr>
              <w:widowControl/>
              <w:spacing w:line="240" w:lineRule="exact"/>
              <w:jc w:val="left"/>
              <w:rPr>
                <w:rFonts w:ascii="Times New Roman" w:hAnsi="Times New Roman" w:cs="Times New Roman"/>
                <w:sz w:val="16"/>
                <w:szCs w:val="18"/>
              </w:rPr>
            </w:pPr>
          </w:p>
        </w:tc>
        <w:tc>
          <w:tcPr>
            <w:tcW w:w="536" w:type="dxa"/>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2</w:t>
            </w:r>
          </w:p>
        </w:tc>
        <w:tc>
          <w:tcPr>
            <w:tcW w:w="496" w:type="dxa"/>
            <w:vAlign w:val="center"/>
          </w:tcPr>
          <w:p>
            <w:pPr>
              <w:widowControl/>
              <w:spacing w:line="240" w:lineRule="exact"/>
              <w:jc w:val="left"/>
              <w:rPr>
                <w:rFonts w:ascii="Times New Roman" w:hAnsi="Times New Roman" w:cs="Times New Roman"/>
                <w:sz w:val="16"/>
                <w:szCs w:val="18"/>
              </w:rPr>
            </w:pPr>
          </w:p>
        </w:tc>
        <w:tc>
          <w:tcPr>
            <w:tcW w:w="496" w:type="dxa"/>
          </w:tcPr>
          <w:p>
            <w:pPr>
              <w:widowControl/>
              <w:spacing w:line="240" w:lineRule="exact"/>
              <w:jc w:val="left"/>
              <w:rPr>
                <w:rFonts w:ascii="Times New Roman" w:hAnsi="Times New Roman" w:cs="Times New Roman"/>
                <w:sz w:val="16"/>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7" w:hRule="atLeast"/>
          <w:jc w:val="center"/>
        </w:trPr>
        <w:tc>
          <w:tcPr>
            <w:tcW w:w="1258" w:type="dxa"/>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11131041</w:t>
            </w:r>
          </w:p>
        </w:tc>
        <w:tc>
          <w:tcPr>
            <w:tcW w:w="1842" w:type="dxa"/>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能源行业英语 English for Energy Industry</w:t>
            </w:r>
          </w:p>
        </w:tc>
        <w:tc>
          <w:tcPr>
            <w:tcW w:w="567" w:type="dxa"/>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32</w:t>
            </w:r>
          </w:p>
        </w:tc>
        <w:tc>
          <w:tcPr>
            <w:tcW w:w="709" w:type="dxa"/>
            <w:vAlign w:val="center"/>
          </w:tcPr>
          <w:p>
            <w:pPr>
              <w:widowControl/>
              <w:spacing w:line="240" w:lineRule="exact"/>
              <w:jc w:val="left"/>
              <w:rPr>
                <w:rFonts w:ascii="Times New Roman" w:hAnsi="Times New Roman" w:cs="Times New Roman"/>
                <w:sz w:val="16"/>
                <w:szCs w:val="18"/>
              </w:rPr>
            </w:pPr>
          </w:p>
        </w:tc>
        <w:tc>
          <w:tcPr>
            <w:tcW w:w="585" w:type="dxa"/>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2.0</w:t>
            </w:r>
          </w:p>
        </w:tc>
        <w:tc>
          <w:tcPr>
            <w:tcW w:w="480" w:type="dxa"/>
            <w:vAlign w:val="center"/>
          </w:tcPr>
          <w:p>
            <w:pPr>
              <w:widowControl/>
              <w:spacing w:line="240" w:lineRule="exact"/>
              <w:jc w:val="left"/>
              <w:rPr>
                <w:rFonts w:ascii="Times New Roman" w:hAnsi="Times New Roman" w:cs="Times New Roman"/>
                <w:sz w:val="16"/>
                <w:szCs w:val="18"/>
              </w:rPr>
            </w:pPr>
          </w:p>
        </w:tc>
        <w:tc>
          <w:tcPr>
            <w:tcW w:w="480" w:type="dxa"/>
            <w:vAlign w:val="center"/>
          </w:tcPr>
          <w:p>
            <w:pPr>
              <w:widowControl/>
              <w:spacing w:line="240" w:lineRule="exact"/>
              <w:jc w:val="left"/>
              <w:rPr>
                <w:rFonts w:ascii="Times New Roman" w:hAnsi="Times New Roman" w:cs="Times New Roman"/>
                <w:sz w:val="16"/>
                <w:szCs w:val="18"/>
              </w:rPr>
            </w:pPr>
          </w:p>
        </w:tc>
        <w:tc>
          <w:tcPr>
            <w:tcW w:w="480" w:type="dxa"/>
            <w:vAlign w:val="center"/>
          </w:tcPr>
          <w:p>
            <w:pPr>
              <w:widowControl/>
              <w:spacing w:line="240" w:lineRule="exact"/>
              <w:jc w:val="left"/>
              <w:rPr>
                <w:rFonts w:ascii="Times New Roman" w:hAnsi="Times New Roman" w:cs="Times New Roman"/>
                <w:sz w:val="16"/>
                <w:szCs w:val="18"/>
              </w:rPr>
            </w:pPr>
          </w:p>
        </w:tc>
        <w:tc>
          <w:tcPr>
            <w:tcW w:w="480" w:type="dxa"/>
            <w:vAlign w:val="center"/>
          </w:tcPr>
          <w:p>
            <w:pPr>
              <w:widowControl/>
              <w:spacing w:line="240" w:lineRule="exact"/>
              <w:jc w:val="left"/>
              <w:rPr>
                <w:rFonts w:ascii="Times New Roman" w:hAnsi="Times New Roman" w:cs="Times New Roman"/>
                <w:sz w:val="16"/>
                <w:szCs w:val="18"/>
              </w:rPr>
            </w:pPr>
          </w:p>
        </w:tc>
        <w:tc>
          <w:tcPr>
            <w:tcW w:w="426" w:type="dxa"/>
            <w:vAlign w:val="center"/>
          </w:tcPr>
          <w:p>
            <w:pPr>
              <w:widowControl/>
              <w:spacing w:line="240" w:lineRule="exact"/>
              <w:jc w:val="left"/>
              <w:rPr>
                <w:rFonts w:ascii="Times New Roman" w:hAnsi="Times New Roman" w:cs="Times New Roman"/>
                <w:sz w:val="16"/>
                <w:szCs w:val="18"/>
              </w:rPr>
            </w:pPr>
          </w:p>
        </w:tc>
        <w:tc>
          <w:tcPr>
            <w:tcW w:w="536" w:type="dxa"/>
            <w:vAlign w:val="center"/>
          </w:tcPr>
          <w:p>
            <w:pPr>
              <w:widowControl/>
              <w:spacing w:line="240" w:lineRule="exact"/>
              <w:jc w:val="left"/>
              <w:rPr>
                <w:rFonts w:ascii="Times New Roman" w:hAnsi="Times New Roman" w:cs="Times New Roman"/>
                <w:sz w:val="16"/>
                <w:szCs w:val="18"/>
              </w:rPr>
            </w:pPr>
          </w:p>
        </w:tc>
        <w:tc>
          <w:tcPr>
            <w:tcW w:w="496" w:type="dxa"/>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2</w:t>
            </w:r>
          </w:p>
        </w:tc>
        <w:tc>
          <w:tcPr>
            <w:tcW w:w="496" w:type="dxa"/>
          </w:tcPr>
          <w:p>
            <w:pPr>
              <w:widowControl/>
              <w:spacing w:line="240" w:lineRule="exact"/>
              <w:jc w:val="left"/>
              <w:rPr>
                <w:rFonts w:ascii="Times New Roman" w:hAnsi="Times New Roman" w:cs="Times New Roman"/>
                <w:sz w:val="16"/>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7" w:hRule="atLeast"/>
          <w:jc w:val="center"/>
        </w:trPr>
        <w:tc>
          <w:tcPr>
            <w:tcW w:w="1258" w:type="dxa"/>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7H200041</w:t>
            </w:r>
          </w:p>
        </w:tc>
        <w:tc>
          <w:tcPr>
            <w:tcW w:w="1842" w:type="dxa"/>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外国文学作品导读 Guided Reading of Foreign Literature</w:t>
            </w:r>
          </w:p>
        </w:tc>
        <w:tc>
          <w:tcPr>
            <w:tcW w:w="567" w:type="dxa"/>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32</w:t>
            </w:r>
          </w:p>
        </w:tc>
        <w:tc>
          <w:tcPr>
            <w:tcW w:w="709" w:type="dxa"/>
            <w:vAlign w:val="center"/>
          </w:tcPr>
          <w:p>
            <w:pPr>
              <w:widowControl/>
              <w:spacing w:line="240" w:lineRule="exact"/>
              <w:jc w:val="left"/>
              <w:rPr>
                <w:rFonts w:ascii="Times New Roman" w:hAnsi="Times New Roman" w:cs="Times New Roman"/>
                <w:sz w:val="16"/>
                <w:szCs w:val="18"/>
              </w:rPr>
            </w:pPr>
          </w:p>
        </w:tc>
        <w:tc>
          <w:tcPr>
            <w:tcW w:w="585" w:type="dxa"/>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2.0</w:t>
            </w:r>
          </w:p>
        </w:tc>
        <w:tc>
          <w:tcPr>
            <w:tcW w:w="480" w:type="dxa"/>
            <w:vAlign w:val="center"/>
          </w:tcPr>
          <w:p>
            <w:pPr>
              <w:widowControl/>
              <w:spacing w:line="240" w:lineRule="exact"/>
              <w:jc w:val="left"/>
              <w:rPr>
                <w:rFonts w:ascii="Times New Roman" w:hAnsi="Times New Roman" w:cs="Times New Roman"/>
                <w:sz w:val="16"/>
                <w:szCs w:val="18"/>
              </w:rPr>
            </w:pPr>
          </w:p>
        </w:tc>
        <w:tc>
          <w:tcPr>
            <w:tcW w:w="480" w:type="dxa"/>
            <w:vAlign w:val="center"/>
          </w:tcPr>
          <w:p>
            <w:pPr>
              <w:widowControl/>
              <w:spacing w:line="240" w:lineRule="exact"/>
              <w:jc w:val="left"/>
              <w:rPr>
                <w:rFonts w:ascii="Times New Roman" w:hAnsi="Times New Roman" w:cs="Times New Roman"/>
                <w:sz w:val="16"/>
                <w:szCs w:val="18"/>
              </w:rPr>
            </w:pPr>
          </w:p>
        </w:tc>
        <w:tc>
          <w:tcPr>
            <w:tcW w:w="480" w:type="dxa"/>
            <w:vAlign w:val="center"/>
          </w:tcPr>
          <w:p>
            <w:pPr>
              <w:widowControl/>
              <w:spacing w:line="240" w:lineRule="exact"/>
              <w:jc w:val="left"/>
              <w:rPr>
                <w:rFonts w:ascii="Times New Roman" w:hAnsi="Times New Roman" w:cs="Times New Roman"/>
                <w:sz w:val="16"/>
                <w:szCs w:val="18"/>
              </w:rPr>
            </w:pPr>
          </w:p>
        </w:tc>
        <w:tc>
          <w:tcPr>
            <w:tcW w:w="480" w:type="dxa"/>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2</w:t>
            </w:r>
          </w:p>
        </w:tc>
        <w:tc>
          <w:tcPr>
            <w:tcW w:w="426" w:type="dxa"/>
            <w:vAlign w:val="center"/>
          </w:tcPr>
          <w:p>
            <w:pPr>
              <w:widowControl/>
              <w:spacing w:line="240" w:lineRule="exact"/>
              <w:jc w:val="left"/>
              <w:rPr>
                <w:rFonts w:ascii="Times New Roman" w:hAnsi="Times New Roman" w:cs="Times New Roman"/>
                <w:sz w:val="16"/>
                <w:szCs w:val="18"/>
              </w:rPr>
            </w:pPr>
          </w:p>
        </w:tc>
        <w:tc>
          <w:tcPr>
            <w:tcW w:w="536" w:type="dxa"/>
            <w:vAlign w:val="center"/>
          </w:tcPr>
          <w:p>
            <w:pPr>
              <w:widowControl/>
              <w:spacing w:line="240" w:lineRule="exact"/>
              <w:jc w:val="left"/>
              <w:rPr>
                <w:rFonts w:ascii="Times New Roman" w:hAnsi="Times New Roman" w:cs="Times New Roman"/>
                <w:sz w:val="16"/>
                <w:szCs w:val="18"/>
              </w:rPr>
            </w:pPr>
          </w:p>
        </w:tc>
        <w:tc>
          <w:tcPr>
            <w:tcW w:w="496" w:type="dxa"/>
            <w:vAlign w:val="center"/>
          </w:tcPr>
          <w:p>
            <w:pPr>
              <w:widowControl/>
              <w:spacing w:line="240" w:lineRule="exact"/>
              <w:jc w:val="left"/>
              <w:rPr>
                <w:rFonts w:ascii="Times New Roman" w:hAnsi="Times New Roman" w:cs="Times New Roman"/>
                <w:sz w:val="16"/>
                <w:szCs w:val="18"/>
              </w:rPr>
            </w:pPr>
          </w:p>
        </w:tc>
        <w:tc>
          <w:tcPr>
            <w:tcW w:w="496" w:type="dxa"/>
          </w:tcPr>
          <w:p>
            <w:pPr>
              <w:widowControl/>
              <w:spacing w:line="240" w:lineRule="exact"/>
              <w:jc w:val="left"/>
              <w:rPr>
                <w:rFonts w:ascii="Times New Roman" w:hAnsi="Times New Roman" w:cs="Times New Roman"/>
                <w:sz w:val="16"/>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7" w:hRule="atLeast"/>
          <w:jc w:val="center"/>
        </w:trPr>
        <w:tc>
          <w:tcPr>
            <w:tcW w:w="1258" w:type="dxa"/>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61160041</w:t>
            </w:r>
          </w:p>
        </w:tc>
        <w:tc>
          <w:tcPr>
            <w:tcW w:w="1842" w:type="dxa"/>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消费者行为学 Consumer Behavior</w:t>
            </w:r>
          </w:p>
        </w:tc>
        <w:tc>
          <w:tcPr>
            <w:tcW w:w="567" w:type="dxa"/>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32</w:t>
            </w:r>
          </w:p>
        </w:tc>
        <w:tc>
          <w:tcPr>
            <w:tcW w:w="709" w:type="dxa"/>
            <w:vAlign w:val="center"/>
          </w:tcPr>
          <w:p>
            <w:pPr>
              <w:widowControl/>
              <w:spacing w:line="240" w:lineRule="exact"/>
              <w:jc w:val="left"/>
              <w:rPr>
                <w:rFonts w:ascii="Times New Roman" w:hAnsi="Times New Roman" w:cs="Times New Roman"/>
                <w:sz w:val="16"/>
                <w:szCs w:val="18"/>
              </w:rPr>
            </w:pPr>
          </w:p>
        </w:tc>
        <w:tc>
          <w:tcPr>
            <w:tcW w:w="585" w:type="dxa"/>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2.0</w:t>
            </w:r>
          </w:p>
        </w:tc>
        <w:tc>
          <w:tcPr>
            <w:tcW w:w="480" w:type="dxa"/>
            <w:vAlign w:val="center"/>
          </w:tcPr>
          <w:p>
            <w:pPr>
              <w:widowControl/>
              <w:spacing w:line="240" w:lineRule="exact"/>
              <w:jc w:val="left"/>
              <w:rPr>
                <w:rFonts w:ascii="Times New Roman" w:hAnsi="Times New Roman" w:cs="Times New Roman"/>
                <w:sz w:val="16"/>
                <w:szCs w:val="18"/>
              </w:rPr>
            </w:pPr>
          </w:p>
        </w:tc>
        <w:tc>
          <w:tcPr>
            <w:tcW w:w="480" w:type="dxa"/>
            <w:vAlign w:val="center"/>
          </w:tcPr>
          <w:p>
            <w:pPr>
              <w:widowControl/>
              <w:spacing w:line="240" w:lineRule="exact"/>
              <w:jc w:val="left"/>
              <w:rPr>
                <w:rFonts w:ascii="Times New Roman" w:hAnsi="Times New Roman" w:cs="Times New Roman"/>
                <w:sz w:val="16"/>
                <w:szCs w:val="18"/>
              </w:rPr>
            </w:pPr>
          </w:p>
        </w:tc>
        <w:tc>
          <w:tcPr>
            <w:tcW w:w="480" w:type="dxa"/>
            <w:vAlign w:val="center"/>
          </w:tcPr>
          <w:p>
            <w:pPr>
              <w:widowControl/>
              <w:spacing w:line="240" w:lineRule="exact"/>
              <w:jc w:val="left"/>
              <w:rPr>
                <w:rFonts w:ascii="Times New Roman" w:hAnsi="Times New Roman" w:cs="Times New Roman"/>
                <w:sz w:val="16"/>
                <w:szCs w:val="18"/>
              </w:rPr>
            </w:pPr>
          </w:p>
        </w:tc>
        <w:tc>
          <w:tcPr>
            <w:tcW w:w="480" w:type="dxa"/>
            <w:vAlign w:val="center"/>
          </w:tcPr>
          <w:p>
            <w:pPr>
              <w:widowControl/>
              <w:spacing w:line="240" w:lineRule="exact"/>
              <w:jc w:val="left"/>
              <w:rPr>
                <w:rFonts w:ascii="Times New Roman" w:hAnsi="Times New Roman" w:cs="Times New Roman"/>
                <w:sz w:val="16"/>
                <w:szCs w:val="18"/>
              </w:rPr>
            </w:pPr>
          </w:p>
        </w:tc>
        <w:tc>
          <w:tcPr>
            <w:tcW w:w="426" w:type="dxa"/>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2</w:t>
            </w:r>
          </w:p>
        </w:tc>
        <w:tc>
          <w:tcPr>
            <w:tcW w:w="536" w:type="dxa"/>
            <w:vAlign w:val="center"/>
          </w:tcPr>
          <w:p>
            <w:pPr>
              <w:widowControl/>
              <w:spacing w:line="240" w:lineRule="exact"/>
              <w:jc w:val="left"/>
              <w:rPr>
                <w:rFonts w:ascii="Times New Roman" w:hAnsi="Times New Roman" w:cs="Times New Roman"/>
                <w:sz w:val="16"/>
                <w:szCs w:val="18"/>
              </w:rPr>
            </w:pPr>
          </w:p>
        </w:tc>
        <w:tc>
          <w:tcPr>
            <w:tcW w:w="496" w:type="dxa"/>
            <w:vAlign w:val="center"/>
          </w:tcPr>
          <w:p>
            <w:pPr>
              <w:widowControl/>
              <w:spacing w:line="240" w:lineRule="exact"/>
              <w:jc w:val="left"/>
              <w:rPr>
                <w:rFonts w:ascii="Times New Roman" w:hAnsi="Times New Roman" w:cs="Times New Roman"/>
                <w:sz w:val="16"/>
                <w:szCs w:val="18"/>
              </w:rPr>
            </w:pPr>
          </w:p>
        </w:tc>
        <w:tc>
          <w:tcPr>
            <w:tcW w:w="496" w:type="dxa"/>
          </w:tcPr>
          <w:p>
            <w:pPr>
              <w:widowControl/>
              <w:spacing w:line="240" w:lineRule="exact"/>
              <w:jc w:val="left"/>
              <w:rPr>
                <w:rFonts w:ascii="Times New Roman" w:hAnsi="Times New Roman" w:cs="Times New Roman"/>
                <w:sz w:val="16"/>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7" w:hRule="atLeast"/>
          <w:jc w:val="center"/>
        </w:trPr>
        <w:tc>
          <w:tcPr>
            <w:tcW w:w="1258" w:type="dxa"/>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62010061</w:t>
            </w:r>
          </w:p>
        </w:tc>
        <w:tc>
          <w:tcPr>
            <w:tcW w:w="1842" w:type="dxa"/>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会计学 Accounting</w:t>
            </w:r>
          </w:p>
        </w:tc>
        <w:tc>
          <w:tcPr>
            <w:tcW w:w="567" w:type="dxa"/>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32</w:t>
            </w:r>
          </w:p>
        </w:tc>
        <w:tc>
          <w:tcPr>
            <w:tcW w:w="709" w:type="dxa"/>
            <w:vAlign w:val="center"/>
          </w:tcPr>
          <w:p>
            <w:pPr>
              <w:widowControl/>
              <w:spacing w:line="240" w:lineRule="exact"/>
              <w:jc w:val="left"/>
              <w:rPr>
                <w:rFonts w:ascii="Times New Roman" w:hAnsi="Times New Roman" w:cs="Times New Roman"/>
                <w:sz w:val="16"/>
                <w:szCs w:val="18"/>
              </w:rPr>
            </w:pPr>
          </w:p>
        </w:tc>
        <w:tc>
          <w:tcPr>
            <w:tcW w:w="585" w:type="dxa"/>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2.0</w:t>
            </w:r>
          </w:p>
        </w:tc>
        <w:tc>
          <w:tcPr>
            <w:tcW w:w="480" w:type="dxa"/>
            <w:vAlign w:val="center"/>
          </w:tcPr>
          <w:p>
            <w:pPr>
              <w:widowControl/>
              <w:spacing w:line="240" w:lineRule="exact"/>
              <w:jc w:val="left"/>
              <w:rPr>
                <w:rFonts w:ascii="Times New Roman" w:hAnsi="Times New Roman" w:cs="Times New Roman"/>
                <w:sz w:val="16"/>
                <w:szCs w:val="18"/>
              </w:rPr>
            </w:pPr>
          </w:p>
        </w:tc>
        <w:tc>
          <w:tcPr>
            <w:tcW w:w="480" w:type="dxa"/>
            <w:vAlign w:val="center"/>
          </w:tcPr>
          <w:p>
            <w:pPr>
              <w:widowControl/>
              <w:spacing w:line="240" w:lineRule="exact"/>
              <w:jc w:val="left"/>
              <w:rPr>
                <w:rFonts w:ascii="Times New Roman" w:hAnsi="Times New Roman" w:cs="Times New Roman"/>
                <w:sz w:val="16"/>
                <w:szCs w:val="18"/>
              </w:rPr>
            </w:pPr>
          </w:p>
        </w:tc>
        <w:tc>
          <w:tcPr>
            <w:tcW w:w="480" w:type="dxa"/>
            <w:vAlign w:val="center"/>
          </w:tcPr>
          <w:p>
            <w:pPr>
              <w:widowControl/>
              <w:spacing w:line="240" w:lineRule="exact"/>
              <w:jc w:val="left"/>
              <w:rPr>
                <w:rFonts w:ascii="Times New Roman" w:hAnsi="Times New Roman" w:cs="Times New Roman"/>
                <w:sz w:val="16"/>
                <w:szCs w:val="18"/>
              </w:rPr>
            </w:pPr>
          </w:p>
        </w:tc>
        <w:tc>
          <w:tcPr>
            <w:tcW w:w="480" w:type="dxa"/>
            <w:vAlign w:val="center"/>
          </w:tcPr>
          <w:p>
            <w:pPr>
              <w:widowControl/>
              <w:spacing w:line="240" w:lineRule="exact"/>
              <w:jc w:val="left"/>
              <w:rPr>
                <w:rFonts w:ascii="Times New Roman" w:hAnsi="Times New Roman" w:cs="Times New Roman"/>
                <w:sz w:val="16"/>
                <w:szCs w:val="18"/>
              </w:rPr>
            </w:pPr>
          </w:p>
        </w:tc>
        <w:tc>
          <w:tcPr>
            <w:tcW w:w="426" w:type="dxa"/>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2</w:t>
            </w:r>
          </w:p>
        </w:tc>
        <w:tc>
          <w:tcPr>
            <w:tcW w:w="536" w:type="dxa"/>
            <w:vAlign w:val="center"/>
          </w:tcPr>
          <w:p>
            <w:pPr>
              <w:widowControl/>
              <w:spacing w:line="240" w:lineRule="exact"/>
              <w:jc w:val="left"/>
              <w:rPr>
                <w:rFonts w:ascii="Times New Roman" w:hAnsi="Times New Roman" w:cs="Times New Roman"/>
                <w:sz w:val="16"/>
                <w:szCs w:val="18"/>
              </w:rPr>
            </w:pPr>
          </w:p>
        </w:tc>
        <w:tc>
          <w:tcPr>
            <w:tcW w:w="496" w:type="dxa"/>
            <w:vAlign w:val="center"/>
          </w:tcPr>
          <w:p>
            <w:pPr>
              <w:widowControl/>
              <w:spacing w:line="240" w:lineRule="exact"/>
              <w:jc w:val="left"/>
              <w:rPr>
                <w:rFonts w:ascii="Times New Roman" w:hAnsi="Times New Roman" w:cs="Times New Roman"/>
                <w:sz w:val="16"/>
                <w:szCs w:val="18"/>
              </w:rPr>
            </w:pPr>
          </w:p>
        </w:tc>
        <w:tc>
          <w:tcPr>
            <w:tcW w:w="496" w:type="dxa"/>
          </w:tcPr>
          <w:p>
            <w:pPr>
              <w:widowControl/>
              <w:spacing w:line="240" w:lineRule="exact"/>
              <w:jc w:val="left"/>
              <w:rPr>
                <w:rFonts w:ascii="Times New Roman" w:hAnsi="Times New Roman" w:cs="Times New Roman"/>
                <w:sz w:val="16"/>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7" w:hRule="atLeast"/>
          <w:jc w:val="center"/>
        </w:trPr>
        <w:tc>
          <w:tcPr>
            <w:tcW w:w="1258" w:type="dxa"/>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7I380041</w:t>
            </w:r>
          </w:p>
        </w:tc>
        <w:tc>
          <w:tcPr>
            <w:tcW w:w="1842" w:type="dxa"/>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战略品牌管理 Strategic Brand Management</w:t>
            </w:r>
          </w:p>
        </w:tc>
        <w:tc>
          <w:tcPr>
            <w:tcW w:w="567" w:type="dxa"/>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32</w:t>
            </w:r>
          </w:p>
        </w:tc>
        <w:tc>
          <w:tcPr>
            <w:tcW w:w="709" w:type="dxa"/>
            <w:vAlign w:val="center"/>
          </w:tcPr>
          <w:p>
            <w:pPr>
              <w:widowControl/>
              <w:spacing w:line="240" w:lineRule="exact"/>
              <w:jc w:val="left"/>
              <w:rPr>
                <w:rFonts w:ascii="Times New Roman" w:hAnsi="Times New Roman" w:cs="Times New Roman"/>
                <w:sz w:val="16"/>
                <w:szCs w:val="18"/>
              </w:rPr>
            </w:pPr>
          </w:p>
        </w:tc>
        <w:tc>
          <w:tcPr>
            <w:tcW w:w="585" w:type="dxa"/>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2.0</w:t>
            </w:r>
          </w:p>
        </w:tc>
        <w:tc>
          <w:tcPr>
            <w:tcW w:w="480" w:type="dxa"/>
            <w:vAlign w:val="center"/>
          </w:tcPr>
          <w:p>
            <w:pPr>
              <w:widowControl/>
              <w:spacing w:line="240" w:lineRule="exact"/>
              <w:jc w:val="left"/>
              <w:rPr>
                <w:rFonts w:ascii="Times New Roman" w:hAnsi="Times New Roman" w:cs="Times New Roman"/>
                <w:sz w:val="16"/>
                <w:szCs w:val="18"/>
              </w:rPr>
            </w:pPr>
          </w:p>
        </w:tc>
        <w:tc>
          <w:tcPr>
            <w:tcW w:w="480" w:type="dxa"/>
            <w:vAlign w:val="center"/>
          </w:tcPr>
          <w:p>
            <w:pPr>
              <w:widowControl/>
              <w:spacing w:line="240" w:lineRule="exact"/>
              <w:jc w:val="left"/>
              <w:rPr>
                <w:rFonts w:ascii="Times New Roman" w:hAnsi="Times New Roman" w:cs="Times New Roman"/>
                <w:sz w:val="16"/>
                <w:szCs w:val="18"/>
              </w:rPr>
            </w:pPr>
          </w:p>
        </w:tc>
        <w:tc>
          <w:tcPr>
            <w:tcW w:w="480" w:type="dxa"/>
            <w:vAlign w:val="center"/>
          </w:tcPr>
          <w:p>
            <w:pPr>
              <w:widowControl/>
              <w:spacing w:line="240" w:lineRule="exact"/>
              <w:jc w:val="left"/>
              <w:rPr>
                <w:rFonts w:ascii="Times New Roman" w:hAnsi="Times New Roman" w:cs="Times New Roman"/>
                <w:sz w:val="16"/>
                <w:szCs w:val="18"/>
              </w:rPr>
            </w:pPr>
          </w:p>
        </w:tc>
        <w:tc>
          <w:tcPr>
            <w:tcW w:w="480" w:type="dxa"/>
            <w:vAlign w:val="center"/>
          </w:tcPr>
          <w:p>
            <w:pPr>
              <w:widowControl/>
              <w:spacing w:line="240" w:lineRule="exact"/>
              <w:jc w:val="left"/>
              <w:rPr>
                <w:rFonts w:ascii="Times New Roman" w:hAnsi="Times New Roman" w:cs="Times New Roman"/>
                <w:sz w:val="16"/>
                <w:szCs w:val="18"/>
              </w:rPr>
            </w:pPr>
          </w:p>
        </w:tc>
        <w:tc>
          <w:tcPr>
            <w:tcW w:w="426" w:type="dxa"/>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2</w:t>
            </w:r>
          </w:p>
        </w:tc>
        <w:tc>
          <w:tcPr>
            <w:tcW w:w="536" w:type="dxa"/>
            <w:vAlign w:val="center"/>
          </w:tcPr>
          <w:p>
            <w:pPr>
              <w:widowControl/>
              <w:spacing w:line="240" w:lineRule="exact"/>
              <w:jc w:val="left"/>
              <w:rPr>
                <w:rFonts w:ascii="Times New Roman" w:hAnsi="Times New Roman" w:cs="Times New Roman"/>
                <w:sz w:val="16"/>
                <w:szCs w:val="18"/>
              </w:rPr>
            </w:pPr>
          </w:p>
        </w:tc>
        <w:tc>
          <w:tcPr>
            <w:tcW w:w="496" w:type="dxa"/>
            <w:vAlign w:val="center"/>
          </w:tcPr>
          <w:p>
            <w:pPr>
              <w:widowControl/>
              <w:spacing w:line="240" w:lineRule="exact"/>
              <w:jc w:val="left"/>
              <w:rPr>
                <w:rFonts w:ascii="Times New Roman" w:hAnsi="Times New Roman" w:cs="Times New Roman"/>
                <w:sz w:val="16"/>
                <w:szCs w:val="18"/>
              </w:rPr>
            </w:pPr>
          </w:p>
        </w:tc>
        <w:tc>
          <w:tcPr>
            <w:tcW w:w="496" w:type="dxa"/>
          </w:tcPr>
          <w:p>
            <w:pPr>
              <w:widowControl/>
              <w:spacing w:line="240" w:lineRule="exact"/>
              <w:jc w:val="left"/>
              <w:rPr>
                <w:rFonts w:ascii="Times New Roman" w:hAnsi="Times New Roman" w:cs="Times New Roman"/>
                <w:sz w:val="16"/>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7" w:hRule="atLeast"/>
          <w:jc w:val="center"/>
        </w:trPr>
        <w:tc>
          <w:tcPr>
            <w:tcW w:w="1258" w:type="dxa"/>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7I390041</w:t>
            </w:r>
          </w:p>
        </w:tc>
        <w:tc>
          <w:tcPr>
            <w:tcW w:w="1842" w:type="dxa"/>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国际营销案例研究 Case Study of International Marketing</w:t>
            </w:r>
          </w:p>
        </w:tc>
        <w:tc>
          <w:tcPr>
            <w:tcW w:w="567" w:type="dxa"/>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32</w:t>
            </w:r>
          </w:p>
        </w:tc>
        <w:tc>
          <w:tcPr>
            <w:tcW w:w="709" w:type="dxa"/>
            <w:vAlign w:val="center"/>
          </w:tcPr>
          <w:p>
            <w:pPr>
              <w:widowControl/>
              <w:spacing w:line="240" w:lineRule="exact"/>
              <w:jc w:val="left"/>
              <w:rPr>
                <w:rFonts w:ascii="Times New Roman" w:hAnsi="Times New Roman" w:cs="Times New Roman"/>
                <w:sz w:val="16"/>
                <w:szCs w:val="18"/>
              </w:rPr>
            </w:pPr>
          </w:p>
        </w:tc>
        <w:tc>
          <w:tcPr>
            <w:tcW w:w="585" w:type="dxa"/>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2.0</w:t>
            </w:r>
          </w:p>
        </w:tc>
        <w:tc>
          <w:tcPr>
            <w:tcW w:w="480" w:type="dxa"/>
            <w:vAlign w:val="center"/>
          </w:tcPr>
          <w:p>
            <w:pPr>
              <w:widowControl/>
              <w:spacing w:line="240" w:lineRule="exact"/>
              <w:jc w:val="left"/>
              <w:rPr>
                <w:rFonts w:ascii="Times New Roman" w:hAnsi="Times New Roman" w:cs="Times New Roman"/>
                <w:sz w:val="16"/>
                <w:szCs w:val="18"/>
              </w:rPr>
            </w:pPr>
          </w:p>
        </w:tc>
        <w:tc>
          <w:tcPr>
            <w:tcW w:w="480" w:type="dxa"/>
            <w:vAlign w:val="center"/>
          </w:tcPr>
          <w:p>
            <w:pPr>
              <w:widowControl/>
              <w:spacing w:line="240" w:lineRule="exact"/>
              <w:jc w:val="left"/>
              <w:rPr>
                <w:rFonts w:ascii="Times New Roman" w:hAnsi="Times New Roman" w:cs="Times New Roman"/>
                <w:sz w:val="16"/>
                <w:szCs w:val="18"/>
              </w:rPr>
            </w:pPr>
          </w:p>
        </w:tc>
        <w:tc>
          <w:tcPr>
            <w:tcW w:w="480" w:type="dxa"/>
            <w:vAlign w:val="center"/>
          </w:tcPr>
          <w:p>
            <w:pPr>
              <w:widowControl/>
              <w:spacing w:line="240" w:lineRule="exact"/>
              <w:jc w:val="left"/>
              <w:rPr>
                <w:rFonts w:ascii="Times New Roman" w:hAnsi="Times New Roman" w:cs="Times New Roman"/>
                <w:sz w:val="16"/>
                <w:szCs w:val="18"/>
              </w:rPr>
            </w:pPr>
          </w:p>
        </w:tc>
        <w:tc>
          <w:tcPr>
            <w:tcW w:w="480" w:type="dxa"/>
            <w:vAlign w:val="center"/>
          </w:tcPr>
          <w:p>
            <w:pPr>
              <w:widowControl/>
              <w:spacing w:line="240" w:lineRule="exact"/>
              <w:jc w:val="left"/>
              <w:rPr>
                <w:rFonts w:ascii="Times New Roman" w:hAnsi="Times New Roman" w:cs="Times New Roman"/>
                <w:sz w:val="16"/>
                <w:szCs w:val="18"/>
              </w:rPr>
            </w:pPr>
          </w:p>
        </w:tc>
        <w:tc>
          <w:tcPr>
            <w:tcW w:w="426" w:type="dxa"/>
            <w:vAlign w:val="center"/>
          </w:tcPr>
          <w:p>
            <w:pPr>
              <w:widowControl/>
              <w:spacing w:line="240" w:lineRule="exact"/>
              <w:jc w:val="left"/>
              <w:rPr>
                <w:rFonts w:ascii="Times New Roman" w:hAnsi="Times New Roman" w:cs="Times New Roman"/>
                <w:sz w:val="16"/>
                <w:szCs w:val="18"/>
              </w:rPr>
            </w:pPr>
          </w:p>
        </w:tc>
        <w:tc>
          <w:tcPr>
            <w:tcW w:w="536" w:type="dxa"/>
            <w:vAlign w:val="center"/>
          </w:tcPr>
          <w:p>
            <w:pPr>
              <w:widowControl/>
              <w:spacing w:line="240" w:lineRule="exact"/>
              <w:jc w:val="left"/>
              <w:rPr>
                <w:rFonts w:ascii="Times New Roman" w:hAnsi="Times New Roman" w:cs="Times New Roman"/>
                <w:sz w:val="16"/>
                <w:szCs w:val="18"/>
              </w:rPr>
            </w:pPr>
          </w:p>
        </w:tc>
        <w:tc>
          <w:tcPr>
            <w:tcW w:w="496" w:type="dxa"/>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2</w:t>
            </w:r>
          </w:p>
        </w:tc>
        <w:tc>
          <w:tcPr>
            <w:tcW w:w="496" w:type="dxa"/>
          </w:tcPr>
          <w:p>
            <w:pPr>
              <w:widowControl/>
              <w:spacing w:line="240" w:lineRule="exact"/>
              <w:jc w:val="left"/>
              <w:rPr>
                <w:rFonts w:ascii="Times New Roman" w:hAnsi="Times New Roman" w:cs="Times New Roman"/>
                <w:sz w:val="16"/>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7" w:hRule="atLeast"/>
          <w:jc w:val="center"/>
        </w:trPr>
        <w:tc>
          <w:tcPr>
            <w:tcW w:w="3100" w:type="dxa"/>
            <w:gridSpan w:val="2"/>
            <w:vAlign w:val="center"/>
          </w:tcPr>
          <w:p>
            <w:pPr>
              <w:widowControl/>
              <w:spacing w:line="240" w:lineRule="exact"/>
              <w:jc w:val="center"/>
              <w:rPr>
                <w:rFonts w:ascii="Times New Roman" w:hAnsi="Times New Roman" w:cs="Times New Roman"/>
                <w:sz w:val="16"/>
                <w:szCs w:val="18"/>
              </w:rPr>
            </w:pPr>
            <w:r>
              <w:rPr>
                <w:rFonts w:ascii="Times New Roman" w:hAnsi="Times New Roman" w:cs="Times New Roman"/>
                <w:b/>
                <w:sz w:val="20"/>
                <w:szCs w:val="18"/>
              </w:rPr>
              <w:t>C2课程小计/应修小计</w:t>
            </w:r>
          </w:p>
        </w:tc>
        <w:tc>
          <w:tcPr>
            <w:tcW w:w="567" w:type="dxa"/>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224/</w:t>
            </w:r>
          </w:p>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96</w:t>
            </w:r>
          </w:p>
        </w:tc>
        <w:tc>
          <w:tcPr>
            <w:tcW w:w="709" w:type="dxa"/>
            <w:vAlign w:val="center"/>
          </w:tcPr>
          <w:p>
            <w:pPr>
              <w:widowControl/>
              <w:spacing w:line="240" w:lineRule="exact"/>
              <w:jc w:val="left"/>
              <w:rPr>
                <w:rFonts w:ascii="Times New Roman" w:hAnsi="Times New Roman" w:cs="Times New Roman"/>
                <w:sz w:val="16"/>
                <w:szCs w:val="18"/>
              </w:rPr>
            </w:pPr>
          </w:p>
        </w:tc>
        <w:tc>
          <w:tcPr>
            <w:tcW w:w="585" w:type="dxa"/>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14/6</w:t>
            </w:r>
          </w:p>
        </w:tc>
        <w:tc>
          <w:tcPr>
            <w:tcW w:w="480" w:type="dxa"/>
            <w:vAlign w:val="center"/>
          </w:tcPr>
          <w:p>
            <w:pPr>
              <w:widowControl/>
              <w:spacing w:line="240" w:lineRule="exact"/>
              <w:jc w:val="left"/>
              <w:rPr>
                <w:rFonts w:ascii="Times New Roman" w:hAnsi="Times New Roman" w:cs="Times New Roman"/>
                <w:sz w:val="16"/>
                <w:szCs w:val="18"/>
              </w:rPr>
            </w:pPr>
          </w:p>
        </w:tc>
        <w:tc>
          <w:tcPr>
            <w:tcW w:w="480" w:type="dxa"/>
            <w:vAlign w:val="center"/>
          </w:tcPr>
          <w:p>
            <w:pPr>
              <w:widowControl/>
              <w:spacing w:line="240" w:lineRule="exact"/>
              <w:jc w:val="left"/>
              <w:rPr>
                <w:rFonts w:ascii="Times New Roman" w:hAnsi="Times New Roman" w:cs="Times New Roman"/>
                <w:sz w:val="16"/>
                <w:szCs w:val="18"/>
              </w:rPr>
            </w:pPr>
          </w:p>
        </w:tc>
        <w:tc>
          <w:tcPr>
            <w:tcW w:w="480" w:type="dxa"/>
            <w:vAlign w:val="center"/>
          </w:tcPr>
          <w:p>
            <w:pPr>
              <w:spacing w:line="240" w:lineRule="exact"/>
              <w:jc w:val="center"/>
              <w:rPr>
                <w:rFonts w:ascii="Times New Roman" w:hAnsi="Times New Roman" w:cs="Times New Roman"/>
                <w:sz w:val="16"/>
              </w:rPr>
            </w:pPr>
          </w:p>
        </w:tc>
        <w:tc>
          <w:tcPr>
            <w:tcW w:w="480" w:type="dxa"/>
            <w:vAlign w:val="center"/>
          </w:tcPr>
          <w:p>
            <w:pPr>
              <w:spacing w:line="240" w:lineRule="exact"/>
              <w:jc w:val="center"/>
              <w:rPr>
                <w:rFonts w:ascii="Times New Roman" w:hAnsi="Times New Roman" w:cs="Times New Roman"/>
                <w:sz w:val="16"/>
              </w:rPr>
            </w:pPr>
          </w:p>
        </w:tc>
        <w:tc>
          <w:tcPr>
            <w:tcW w:w="426" w:type="dxa"/>
            <w:vAlign w:val="center"/>
          </w:tcPr>
          <w:p>
            <w:pPr>
              <w:spacing w:line="240" w:lineRule="exact"/>
              <w:jc w:val="center"/>
              <w:rPr>
                <w:rFonts w:ascii="Times New Roman" w:hAnsi="Times New Roman" w:cs="Times New Roman"/>
                <w:sz w:val="16"/>
              </w:rPr>
            </w:pPr>
          </w:p>
        </w:tc>
        <w:tc>
          <w:tcPr>
            <w:tcW w:w="536" w:type="dxa"/>
            <w:vAlign w:val="center"/>
          </w:tcPr>
          <w:p>
            <w:pPr>
              <w:spacing w:line="240" w:lineRule="exact"/>
              <w:jc w:val="center"/>
              <w:rPr>
                <w:rFonts w:ascii="Times New Roman" w:hAnsi="Times New Roman" w:cs="Times New Roman"/>
                <w:sz w:val="16"/>
              </w:rPr>
            </w:pPr>
          </w:p>
        </w:tc>
        <w:tc>
          <w:tcPr>
            <w:tcW w:w="496" w:type="dxa"/>
            <w:vAlign w:val="center"/>
          </w:tcPr>
          <w:p>
            <w:pPr>
              <w:spacing w:line="240" w:lineRule="exact"/>
              <w:jc w:val="center"/>
              <w:rPr>
                <w:rFonts w:ascii="Times New Roman" w:hAnsi="Times New Roman" w:cs="Times New Roman"/>
                <w:sz w:val="16"/>
              </w:rPr>
            </w:pPr>
          </w:p>
        </w:tc>
        <w:tc>
          <w:tcPr>
            <w:tcW w:w="496" w:type="dxa"/>
          </w:tcPr>
          <w:p>
            <w:pPr>
              <w:spacing w:line="240" w:lineRule="exact"/>
              <w:jc w:val="center"/>
              <w:rPr>
                <w:rFonts w:ascii="Times New Roman" w:hAnsi="Times New Roman" w:cs="Times New Roman"/>
                <w:sz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7" w:hRule="atLeast"/>
          <w:jc w:val="center"/>
        </w:trPr>
        <w:tc>
          <w:tcPr>
            <w:tcW w:w="3100" w:type="dxa"/>
            <w:gridSpan w:val="2"/>
            <w:vAlign w:val="center"/>
          </w:tcPr>
          <w:p>
            <w:pPr>
              <w:widowControl/>
              <w:spacing w:line="240" w:lineRule="exact"/>
              <w:jc w:val="center"/>
              <w:rPr>
                <w:rFonts w:ascii="Times New Roman" w:hAnsi="Times New Roman" w:cs="Times New Roman"/>
                <w:sz w:val="16"/>
                <w:szCs w:val="18"/>
              </w:rPr>
            </w:pPr>
            <w:r>
              <w:rPr>
                <w:rFonts w:ascii="Times New Roman" w:hAnsi="Times New Roman" w:cs="Times New Roman"/>
                <w:b/>
                <w:sz w:val="20"/>
                <w:szCs w:val="18"/>
              </w:rPr>
              <w:t>C类课程（C1+C2）应修合计</w:t>
            </w:r>
          </w:p>
        </w:tc>
        <w:tc>
          <w:tcPr>
            <w:tcW w:w="567" w:type="dxa"/>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480</w:t>
            </w:r>
          </w:p>
        </w:tc>
        <w:tc>
          <w:tcPr>
            <w:tcW w:w="709" w:type="dxa"/>
            <w:vAlign w:val="center"/>
          </w:tcPr>
          <w:p>
            <w:pPr>
              <w:widowControl/>
              <w:spacing w:line="240" w:lineRule="exact"/>
              <w:jc w:val="left"/>
              <w:rPr>
                <w:rFonts w:ascii="Times New Roman" w:hAnsi="Times New Roman" w:cs="Times New Roman"/>
                <w:sz w:val="16"/>
                <w:szCs w:val="18"/>
              </w:rPr>
            </w:pPr>
          </w:p>
        </w:tc>
        <w:tc>
          <w:tcPr>
            <w:tcW w:w="585" w:type="dxa"/>
            <w:vAlign w:val="center"/>
          </w:tcPr>
          <w:p>
            <w:pPr>
              <w:widowControl/>
              <w:spacing w:line="240" w:lineRule="exact"/>
              <w:jc w:val="left"/>
              <w:rPr>
                <w:rFonts w:ascii="Times New Roman" w:hAnsi="Times New Roman" w:cs="Times New Roman"/>
                <w:sz w:val="16"/>
                <w:szCs w:val="18"/>
              </w:rPr>
            </w:pPr>
            <w:r>
              <w:rPr>
                <w:rFonts w:ascii="Times New Roman" w:hAnsi="Times New Roman" w:cs="Times New Roman"/>
                <w:sz w:val="16"/>
                <w:szCs w:val="18"/>
              </w:rPr>
              <w:t>30</w:t>
            </w:r>
          </w:p>
        </w:tc>
        <w:tc>
          <w:tcPr>
            <w:tcW w:w="480" w:type="dxa"/>
            <w:vAlign w:val="center"/>
          </w:tcPr>
          <w:p>
            <w:pPr>
              <w:widowControl/>
              <w:spacing w:line="240" w:lineRule="exact"/>
              <w:jc w:val="left"/>
              <w:rPr>
                <w:rFonts w:ascii="Times New Roman" w:hAnsi="Times New Roman" w:cs="Times New Roman"/>
                <w:sz w:val="16"/>
                <w:szCs w:val="18"/>
              </w:rPr>
            </w:pPr>
          </w:p>
        </w:tc>
        <w:tc>
          <w:tcPr>
            <w:tcW w:w="480" w:type="dxa"/>
            <w:vAlign w:val="center"/>
          </w:tcPr>
          <w:p>
            <w:pPr>
              <w:widowControl/>
              <w:spacing w:line="240" w:lineRule="exact"/>
              <w:jc w:val="left"/>
              <w:rPr>
                <w:rFonts w:ascii="Times New Roman" w:hAnsi="Times New Roman" w:cs="Times New Roman"/>
                <w:sz w:val="16"/>
                <w:szCs w:val="18"/>
              </w:rPr>
            </w:pPr>
          </w:p>
        </w:tc>
        <w:tc>
          <w:tcPr>
            <w:tcW w:w="480" w:type="dxa"/>
            <w:vAlign w:val="center"/>
          </w:tcPr>
          <w:p>
            <w:pPr>
              <w:spacing w:line="240" w:lineRule="exact"/>
              <w:jc w:val="center"/>
              <w:rPr>
                <w:rFonts w:ascii="Times New Roman" w:hAnsi="Times New Roman" w:cs="Times New Roman"/>
                <w:sz w:val="16"/>
              </w:rPr>
            </w:pPr>
          </w:p>
        </w:tc>
        <w:tc>
          <w:tcPr>
            <w:tcW w:w="480" w:type="dxa"/>
            <w:vAlign w:val="center"/>
          </w:tcPr>
          <w:p>
            <w:pPr>
              <w:spacing w:line="240" w:lineRule="exact"/>
              <w:jc w:val="center"/>
              <w:rPr>
                <w:rFonts w:ascii="Times New Roman" w:hAnsi="Times New Roman" w:cs="Times New Roman"/>
                <w:sz w:val="16"/>
              </w:rPr>
            </w:pPr>
          </w:p>
        </w:tc>
        <w:tc>
          <w:tcPr>
            <w:tcW w:w="426" w:type="dxa"/>
            <w:vAlign w:val="center"/>
          </w:tcPr>
          <w:p>
            <w:pPr>
              <w:spacing w:line="240" w:lineRule="exact"/>
              <w:jc w:val="center"/>
              <w:rPr>
                <w:rFonts w:ascii="Times New Roman" w:hAnsi="Times New Roman" w:cs="Times New Roman"/>
                <w:sz w:val="16"/>
              </w:rPr>
            </w:pPr>
          </w:p>
        </w:tc>
        <w:tc>
          <w:tcPr>
            <w:tcW w:w="536" w:type="dxa"/>
            <w:vAlign w:val="center"/>
          </w:tcPr>
          <w:p>
            <w:pPr>
              <w:spacing w:line="240" w:lineRule="exact"/>
              <w:jc w:val="center"/>
              <w:rPr>
                <w:rFonts w:ascii="Times New Roman" w:hAnsi="Times New Roman" w:cs="Times New Roman"/>
                <w:sz w:val="16"/>
              </w:rPr>
            </w:pPr>
          </w:p>
        </w:tc>
        <w:tc>
          <w:tcPr>
            <w:tcW w:w="496" w:type="dxa"/>
            <w:vAlign w:val="center"/>
          </w:tcPr>
          <w:p>
            <w:pPr>
              <w:spacing w:line="240" w:lineRule="exact"/>
              <w:jc w:val="center"/>
              <w:rPr>
                <w:rFonts w:ascii="Times New Roman" w:hAnsi="Times New Roman" w:cs="Times New Roman"/>
                <w:sz w:val="16"/>
              </w:rPr>
            </w:pPr>
          </w:p>
        </w:tc>
        <w:tc>
          <w:tcPr>
            <w:tcW w:w="496" w:type="dxa"/>
          </w:tcPr>
          <w:p>
            <w:pPr>
              <w:spacing w:line="240" w:lineRule="exact"/>
              <w:jc w:val="center"/>
              <w:rPr>
                <w:rFonts w:ascii="Times New Roman" w:hAnsi="Times New Roman" w:cs="Times New Roman"/>
                <w:sz w:val="16"/>
              </w:rPr>
            </w:pPr>
          </w:p>
        </w:tc>
      </w:tr>
    </w:tbl>
    <w:p>
      <w:pPr>
        <w:rPr>
          <w:rFonts w:ascii="Times New Roman" w:hAnsi="Times New Roman" w:cs="Times New Roman"/>
          <w:b/>
          <w:bCs/>
          <w:szCs w:val="21"/>
        </w:rPr>
      </w:pPr>
    </w:p>
    <w:p>
      <w:pPr>
        <w:tabs>
          <w:tab w:val="left" w:pos="209"/>
        </w:tabs>
        <w:spacing w:before="156" w:beforeLines="50"/>
        <w:ind w:firstLine="422" w:firstLineChars="200"/>
        <w:rPr>
          <w:rFonts w:ascii="Times New Roman" w:hAnsi="Times New Roman" w:cs="Times New Roman"/>
          <w:b/>
          <w:bCs/>
          <w:szCs w:val="24"/>
        </w:rPr>
        <w:sectPr>
          <w:pgSz w:w="11906" w:h="16838"/>
          <w:pgMar w:top="1440" w:right="1800" w:bottom="1440" w:left="1800" w:header="851" w:footer="992" w:gutter="0"/>
          <w:cols w:space="425" w:num="1"/>
          <w:docGrid w:type="lines" w:linePitch="312" w:charSpace="0"/>
        </w:sectPr>
      </w:pPr>
    </w:p>
    <w:p>
      <w:pPr>
        <w:spacing w:before="156" w:beforeLines="50" w:after="156" w:afterLines="50"/>
        <w:rPr>
          <w:rFonts w:ascii="Times New Roman" w:hAnsi="Times New Roman" w:cs="Times New Roman"/>
          <w:b/>
          <w:sz w:val="24"/>
          <w:szCs w:val="24"/>
        </w:rPr>
      </w:pPr>
      <w:r>
        <w:rPr>
          <w:rFonts w:ascii="Times New Roman" w:hAnsi="Times New Roman" w:cs="Times New Roman"/>
          <w:b/>
          <w:sz w:val="24"/>
          <w:szCs w:val="24"/>
        </w:rPr>
        <w:t>附件2：实践环节计划表</w:t>
      </w:r>
    </w:p>
    <w:tbl>
      <w:tblPr>
        <w:tblStyle w:val="32"/>
        <w:tblW w:w="8631"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678"/>
        <w:gridCol w:w="992"/>
        <w:gridCol w:w="993"/>
        <w:gridCol w:w="850"/>
        <w:gridCol w:w="111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5" w:hRule="atLeast"/>
          <w:jc w:val="center"/>
        </w:trPr>
        <w:tc>
          <w:tcPr>
            <w:tcW w:w="4678" w:type="dxa"/>
            <w:vAlign w:val="center"/>
          </w:tcPr>
          <w:p>
            <w:pPr>
              <w:ind w:firstLine="602" w:firstLineChars="300"/>
              <w:jc w:val="center"/>
              <w:rPr>
                <w:rFonts w:ascii="Times New Roman" w:hAnsi="Times New Roman" w:cs="Times New Roman"/>
                <w:b/>
                <w:sz w:val="20"/>
                <w:szCs w:val="20"/>
              </w:rPr>
            </w:pPr>
            <w:r>
              <w:rPr>
                <w:rFonts w:ascii="Times New Roman" w:hAnsi="Times New Roman" w:cs="Times New Roman"/>
                <w:b/>
                <w:sz w:val="20"/>
                <w:szCs w:val="20"/>
              </w:rPr>
              <w:t>实践环节名称</w:t>
            </w:r>
          </w:p>
        </w:tc>
        <w:tc>
          <w:tcPr>
            <w:tcW w:w="992" w:type="dxa"/>
            <w:vAlign w:val="center"/>
          </w:tcPr>
          <w:p>
            <w:pPr>
              <w:jc w:val="center"/>
              <w:rPr>
                <w:rFonts w:ascii="Times New Roman" w:hAnsi="Times New Roman" w:cs="Times New Roman"/>
                <w:b/>
                <w:sz w:val="20"/>
                <w:szCs w:val="20"/>
              </w:rPr>
            </w:pPr>
            <w:r>
              <w:rPr>
                <w:rFonts w:ascii="Times New Roman" w:hAnsi="Times New Roman" w:cs="Times New Roman"/>
                <w:b/>
                <w:sz w:val="20"/>
                <w:szCs w:val="20"/>
              </w:rPr>
              <w:t>周数</w:t>
            </w:r>
          </w:p>
        </w:tc>
        <w:tc>
          <w:tcPr>
            <w:tcW w:w="993" w:type="dxa"/>
            <w:vAlign w:val="center"/>
          </w:tcPr>
          <w:p>
            <w:pPr>
              <w:jc w:val="center"/>
              <w:rPr>
                <w:rFonts w:ascii="Times New Roman" w:hAnsi="Times New Roman" w:cs="Times New Roman"/>
                <w:b/>
                <w:sz w:val="20"/>
                <w:szCs w:val="20"/>
              </w:rPr>
            </w:pPr>
            <w:r>
              <w:rPr>
                <w:rFonts w:ascii="Times New Roman" w:hAnsi="Times New Roman" w:cs="Times New Roman"/>
                <w:b/>
                <w:sz w:val="20"/>
                <w:szCs w:val="20"/>
              </w:rPr>
              <w:t>学分数</w:t>
            </w:r>
          </w:p>
        </w:tc>
        <w:tc>
          <w:tcPr>
            <w:tcW w:w="850" w:type="dxa"/>
            <w:vAlign w:val="center"/>
          </w:tcPr>
          <w:p>
            <w:pPr>
              <w:jc w:val="center"/>
              <w:rPr>
                <w:rFonts w:ascii="Times New Roman" w:hAnsi="Times New Roman" w:cs="Times New Roman"/>
                <w:b/>
                <w:sz w:val="20"/>
                <w:szCs w:val="20"/>
              </w:rPr>
            </w:pPr>
            <w:r>
              <w:rPr>
                <w:rFonts w:ascii="Times New Roman" w:hAnsi="Times New Roman" w:cs="Times New Roman"/>
                <w:b/>
                <w:sz w:val="20"/>
                <w:szCs w:val="20"/>
              </w:rPr>
              <w:t>学期</w:t>
            </w:r>
          </w:p>
        </w:tc>
        <w:tc>
          <w:tcPr>
            <w:tcW w:w="1118" w:type="dxa"/>
            <w:vAlign w:val="center"/>
          </w:tcPr>
          <w:p>
            <w:pPr>
              <w:jc w:val="center"/>
              <w:rPr>
                <w:rFonts w:ascii="Times New Roman" w:hAnsi="Times New Roman" w:cs="Times New Roman"/>
                <w:b/>
                <w:sz w:val="20"/>
                <w:szCs w:val="20"/>
              </w:rPr>
            </w:pPr>
            <w:r>
              <w:rPr>
                <w:rFonts w:ascii="Times New Roman" w:hAnsi="Times New Roman" w:cs="Times New Roman"/>
                <w:b/>
                <w:sz w:val="20"/>
                <w:szCs w:val="20"/>
              </w:rPr>
              <w:t>起止周数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4678" w:type="dxa"/>
            <w:vAlign w:val="center"/>
          </w:tcPr>
          <w:p>
            <w:pPr>
              <w:jc w:val="center"/>
              <w:rPr>
                <w:rFonts w:ascii="Times New Roman" w:hAnsi="Times New Roman" w:cs="Times New Roman"/>
                <w:sz w:val="20"/>
                <w:szCs w:val="16"/>
              </w:rPr>
            </w:pPr>
            <w:r>
              <w:rPr>
                <w:rFonts w:ascii="Times New Roman" w:hAnsi="Times New Roman" w:cs="Times New Roman"/>
                <w:sz w:val="20"/>
                <w:szCs w:val="16"/>
              </w:rPr>
              <w:t>军训</w:t>
            </w:r>
          </w:p>
          <w:p>
            <w:pPr>
              <w:jc w:val="center"/>
              <w:rPr>
                <w:rFonts w:ascii="Times New Roman" w:hAnsi="Times New Roman" w:cs="Times New Roman"/>
                <w:sz w:val="20"/>
                <w:szCs w:val="16"/>
              </w:rPr>
            </w:pPr>
            <w:r>
              <w:rPr>
                <w:rFonts w:ascii="Times New Roman" w:hAnsi="Times New Roman" w:cs="Times New Roman"/>
                <w:sz w:val="20"/>
                <w:szCs w:val="16"/>
              </w:rPr>
              <w:t>Military Training</w:t>
            </w:r>
          </w:p>
        </w:tc>
        <w:tc>
          <w:tcPr>
            <w:tcW w:w="992" w:type="dxa"/>
            <w:vAlign w:val="center"/>
          </w:tcPr>
          <w:p>
            <w:pPr>
              <w:jc w:val="center"/>
              <w:rPr>
                <w:rFonts w:ascii="Times New Roman" w:hAnsi="Times New Roman" w:cs="Times New Roman"/>
                <w:sz w:val="20"/>
                <w:szCs w:val="20"/>
              </w:rPr>
            </w:pPr>
            <w:r>
              <w:rPr>
                <w:rFonts w:ascii="Times New Roman" w:hAnsi="Times New Roman" w:cs="Times New Roman"/>
                <w:sz w:val="20"/>
                <w:szCs w:val="20"/>
              </w:rPr>
              <w:t>2.5周</w:t>
            </w:r>
          </w:p>
        </w:tc>
        <w:tc>
          <w:tcPr>
            <w:tcW w:w="993" w:type="dxa"/>
            <w:vAlign w:val="center"/>
          </w:tcPr>
          <w:p>
            <w:pPr>
              <w:jc w:val="center"/>
              <w:rPr>
                <w:rFonts w:ascii="Times New Roman" w:hAnsi="Times New Roman" w:cs="Times New Roman"/>
                <w:sz w:val="20"/>
                <w:szCs w:val="20"/>
              </w:rPr>
            </w:pPr>
            <w:r>
              <w:rPr>
                <w:rFonts w:ascii="Times New Roman" w:hAnsi="Times New Roman" w:cs="Times New Roman"/>
                <w:sz w:val="20"/>
                <w:szCs w:val="20"/>
              </w:rPr>
              <w:t>2.0</w:t>
            </w:r>
          </w:p>
        </w:tc>
        <w:tc>
          <w:tcPr>
            <w:tcW w:w="850" w:type="dxa"/>
            <w:vAlign w:val="center"/>
          </w:tcPr>
          <w:p>
            <w:pPr>
              <w:jc w:val="center"/>
              <w:rPr>
                <w:rFonts w:ascii="Times New Roman" w:hAnsi="Times New Roman" w:cs="Times New Roman"/>
                <w:sz w:val="20"/>
                <w:szCs w:val="20"/>
              </w:rPr>
            </w:pPr>
            <w:r>
              <w:rPr>
                <w:rFonts w:ascii="Times New Roman" w:hAnsi="Times New Roman" w:cs="Times New Roman"/>
                <w:sz w:val="20"/>
                <w:szCs w:val="20"/>
              </w:rPr>
              <w:t>1</w:t>
            </w:r>
          </w:p>
        </w:tc>
        <w:tc>
          <w:tcPr>
            <w:tcW w:w="1118" w:type="dxa"/>
            <w:vAlign w:val="center"/>
          </w:tcPr>
          <w:p>
            <w:pPr>
              <w:jc w:val="center"/>
              <w:rPr>
                <w:rFonts w:ascii="Times New Roman" w:hAnsi="Times New Roman" w:cs="Times New Roman"/>
                <w:sz w:val="20"/>
                <w:szCs w:val="20"/>
              </w:rPr>
            </w:pPr>
            <w:r>
              <w:rPr>
                <w:rFonts w:ascii="Times New Roman" w:hAnsi="Times New Roman" w:cs="Times New Roman"/>
                <w:sz w:val="20"/>
                <w:szCs w:val="20"/>
              </w:rPr>
              <w:t>2-4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4678" w:type="dxa"/>
            <w:vAlign w:val="center"/>
          </w:tcPr>
          <w:p>
            <w:pPr>
              <w:jc w:val="center"/>
              <w:rPr>
                <w:rFonts w:ascii="Times New Roman" w:hAnsi="Times New Roman" w:cs="Times New Roman"/>
                <w:sz w:val="20"/>
                <w:szCs w:val="16"/>
              </w:rPr>
            </w:pPr>
            <w:r>
              <w:rPr>
                <w:rFonts w:ascii="Times New Roman" w:hAnsi="Times New Roman" w:cs="Times New Roman"/>
                <w:sz w:val="20"/>
                <w:szCs w:val="16"/>
              </w:rPr>
              <w:t>商务英语专业</w:t>
            </w:r>
            <w:r>
              <w:rPr>
                <w:rFonts w:hint="eastAsia" w:ascii="Times New Roman" w:hAnsi="Times New Roman" w:cs="Times New Roman"/>
                <w:sz w:val="20"/>
                <w:szCs w:val="16"/>
              </w:rPr>
              <w:t>导论</w:t>
            </w:r>
          </w:p>
          <w:p>
            <w:pPr>
              <w:jc w:val="center"/>
              <w:rPr>
                <w:rFonts w:ascii="Times New Roman" w:hAnsi="Times New Roman" w:cs="Times New Roman"/>
                <w:sz w:val="20"/>
                <w:szCs w:val="16"/>
              </w:rPr>
            </w:pPr>
            <w:r>
              <w:rPr>
                <w:rFonts w:ascii="Times New Roman" w:hAnsi="Times New Roman" w:cs="Times New Roman"/>
                <w:sz w:val="20"/>
                <w:szCs w:val="16"/>
              </w:rPr>
              <w:t>Academic Orientation</w:t>
            </w:r>
          </w:p>
        </w:tc>
        <w:tc>
          <w:tcPr>
            <w:tcW w:w="992" w:type="dxa"/>
            <w:vAlign w:val="center"/>
          </w:tcPr>
          <w:p>
            <w:pPr>
              <w:jc w:val="center"/>
              <w:rPr>
                <w:rFonts w:ascii="Times New Roman" w:hAnsi="Times New Roman" w:cs="Times New Roman"/>
                <w:sz w:val="20"/>
                <w:szCs w:val="20"/>
              </w:rPr>
            </w:pPr>
            <w:r>
              <w:rPr>
                <w:rFonts w:hint="eastAsia" w:ascii="Times New Roman" w:hAnsi="Times New Roman" w:cs="Times New Roman"/>
                <w:sz w:val="20"/>
                <w:szCs w:val="20"/>
              </w:rPr>
              <w:t>10</w:t>
            </w:r>
            <w:r>
              <w:rPr>
                <w:rFonts w:ascii="Times New Roman" w:hAnsi="Times New Roman" w:cs="Times New Roman"/>
                <w:sz w:val="20"/>
                <w:szCs w:val="20"/>
              </w:rPr>
              <w:t>学时</w:t>
            </w:r>
          </w:p>
        </w:tc>
        <w:tc>
          <w:tcPr>
            <w:tcW w:w="993" w:type="dxa"/>
            <w:vAlign w:val="center"/>
          </w:tcPr>
          <w:p>
            <w:pPr>
              <w:jc w:val="center"/>
              <w:rPr>
                <w:rFonts w:ascii="Times New Roman" w:hAnsi="Times New Roman" w:cs="Times New Roman"/>
                <w:sz w:val="20"/>
                <w:szCs w:val="20"/>
              </w:rPr>
            </w:pPr>
            <w:r>
              <w:rPr>
                <w:rFonts w:ascii="Times New Roman" w:hAnsi="Times New Roman" w:cs="Times New Roman"/>
                <w:sz w:val="20"/>
                <w:szCs w:val="20"/>
              </w:rPr>
              <w:t>0.5</w:t>
            </w:r>
          </w:p>
        </w:tc>
        <w:tc>
          <w:tcPr>
            <w:tcW w:w="850" w:type="dxa"/>
            <w:vAlign w:val="center"/>
          </w:tcPr>
          <w:p>
            <w:pPr>
              <w:jc w:val="center"/>
              <w:rPr>
                <w:rFonts w:ascii="Times New Roman" w:hAnsi="Times New Roman" w:cs="Times New Roman"/>
                <w:sz w:val="20"/>
                <w:szCs w:val="20"/>
              </w:rPr>
            </w:pPr>
            <w:r>
              <w:rPr>
                <w:rFonts w:ascii="Times New Roman" w:hAnsi="Times New Roman" w:cs="Times New Roman"/>
                <w:sz w:val="20"/>
                <w:szCs w:val="20"/>
              </w:rPr>
              <w:t>1</w:t>
            </w:r>
          </w:p>
        </w:tc>
        <w:tc>
          <w:tcPr>
            <w:tcW w:w="1118" w:type="dxa"/>
            <w:vAlign w:val="center"/>
          </w:tcPr>
          <w:p>
            <w:pPr>
              <w:jc w:val="center"/>
              <w:rPr>
                <w:rFonts w:ascii="Times New Roman" w:hAnsi="Times New Roman" w:cs="Times New Roman"/>
                <w:sz w:val="20"/>
                <w:szCs w:val="20"/>
              </w:rPr>
            </w:pPr>
            <w:r>
              <w:rPr>
                <w:rFonts w:ascii="Times New Roman" w:hAnsi="Times New Roman" w:cs="Times New Roman"/>
                <w:sz w:val="20"/>
                <w:szCs w:val="20"/>
              </w:rPr>
              <w:t>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4678" w:type="dxa"/>
            <w:vAlign w:val="center"/>
          </w:tcPr>
          <w:p>
            <w:pPr>
              <w:jc w:val="center"/>
              <w:rPr>
                <w:rFonts w:ascii="Times New Roman" w:hAnsi="Times New Roman" w:cs="Times New Roman"/>
                <w:sz w:val="20"/>
                <w:szCs w:val="16"/>
              </w:rPr>
            </w:pPr>
            <w:r>
              <w:rPr>
                <w:rFonts w:ascii="Times New Roman" w:hAnsi="Times New Roman" w:cs="Times New Roman"/>
                <w:sz w:val="20"/>
                <w:szCs w:val="16"/>
              </w:rPr>
              <w:t>英语语音实训</w:t>
            </w:r>
          </w:p>
          <w:p>
            <w:pPr>
              <w:jc w:val="center"/>
              <w:rPr>
                <w:rFonts w:ascii="Times New Roman" w:hAnsi="Times New Roman" w:cs="Times New Roman"/>
                <w:sz w:val="20"/>
                <w:szCs w:val="16"/>
              </w:rPr>
            </w:pPr>
            <w:r>
              <w:rPr>
                <w:rFonts w:ascii="Times New Roman" w:hAnsi="Times New Roman" w:cs="Times New Roman"/>
                <w:sz w:val="20"/>
                <w:szCs w:val="16"/>
              </w:rPr>
              <w:t>English Pronunciation</w:t>
            </w:r>
          </w:p>
        </w:tc>
        <w:tc>
          <w:tcPr>
            <w:tcW w:w="992" w:type="dxa"/>
            <w:vAlign w:val="center"/>
          </w:tcPr>
          <w:p>
            <w:pPr>
              <w:jc w:val="center"/>
              <w:rPr>
                <w:rFonts w:ascii="Times New Roman" w:hAnsi="Times New Roman" w:cs="Times New Roman"/>
                <w:sz w:val="20"/>
                <w:szCs w:val="20"/>
              </w:rPr>
            </w:pPr>
            <w:r>
              <w:rPr>
                <w:rFonts w:ascii="Times New Roman" w:hAnsi="Times New Roman" w:cs="Times New Roman"/>
                <w:sz w:val="20"/>
                <w:szCs w:val="20"/>
              </w:rPr>
              <w:t>20学时</w:t>
            </w:r>
          </w:p>
        </w:tc>
        <w:tc>
          <w:tcPr>
            <w:tcW w:w="993" w:type="dxa"/>
            <w:vAlign w:val="center"/>
          </w:tcPr>
          <w:p>
            <w:pPr>
              <w:jc w:val="center"/>
              <w:rPr>
                <w:rFonts w:ascii="Times New Roman" w:hAnsi="Times New Roman" w:cs="Times New Roman"/>
                <w:sz w:val="20"/>
                <w:szCs w:val="20"/>
              </w:rPr>
            </w:pPr>
            <w:r>
              <w:rPr>
                <w:rFonts w:ascii="Times New Roman" w:hAnsi="Times New Roman" w:cs="Times New Roman"/>
                <w:sz w:val="20"/>
                <w:szCs w:val="20"/>
              </w:rPr>
              <w:t>1</w:t>
            </w:r>
          </w:p>
        </w:tc>
        <w:tc>
          <w:tcPr>
            <w:tcW w:w="850" w:type="dxa"/>
            <w:vAlign w:val="center"/>
          </w:tcPr>
          <w:p>
            <w:pPr>
              <w:jc w:val="center"/>
              <w:rPr>
                <w:rFonts w:ascii="Times New Roman" w:hAnsi="Times New Roman" w:cs="Times New Roman"/>
                <w:sz w:val="20"/>
                <w:szCs w:val="20"/>
              </w:rPr>
            </w:pPr>
            <w:r>
              <w:rPr>
                <w:rFonts w:ascii="Times New Roman" w:hAnsi="Times New Roman" w:cs="Times New Roman"/>
                <w:sz w:val="20"/>
                <w:szCs w:val="20"/>
              </w:rPr>
              <w:t>1</w:t>
            </w:r>
          </w:p>
        </w:tc>
        <w:tc>
          <w:tcPr>
            <w:tcW w:w="1118" w:type="dxa"/>
            <w:vAlign w:val="center"/>
          </w:tcPr>
          <w:p>
            <w:pPr>
              <w:jc w:val="center"/>
              <w:rPr>
                <w:rFonts w:ascii="Times New Roman" w:hAnsi="Times New Roman" w:cs="Times New Roman"/>
                <w:sz w:val="20"/>
                <w:szCs w:val="20"/>
              </w:rPr>
            </w:pPr>
            <w:r>
              <w:rPr>
                <w:rFonts w:ascii="Times New Roman" w:hAnsi="Times New Roman" w:cs="Times New Roman"/>
                <w:sz w:val="20"/>
                <w:szCs w:val="20"/>
              </w:rPr>
              <w:t>6-15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4678" w:type="dxa"/>
            <w:vAlign w:val="center"/>
          </w:tcPr>
          <w:p>
            <w:pPr>
              <w:jc w:val="center"/>
              <w:rPr>
                <w:rFonts w:ascii="Times New Roman" w:hAnsi="Times New Roman" w:cs="Times New Roman"/>
                <w:sz w:val="20"/>
                <w:szCs w:val="16"/>
              </w:rPr>
            </w:pPr>
            <w:r>
              <w:rPr>
                <w:rFonts w:ascii="Times New Roman" w:hAnsi="Times New Roman" w:cs="Times New Roman"/>
                <w:sz w:val="20"/>
                <w:szCs w:val="16"/>
              </w:rPr>
              <w:t>英语语言技能实训1</w:t>
            </w:r>
          </w:p>
          <w:p>
            <w:pPr>
              <w:jc w:val="center"/>
              <w:rPr>
                <w:rFonts w:ascii="Times New Roman" w:hAnsi="Times New Roman" w:cs="Times New Roman"/>
                <w:sz w:val="20"/>
                <w:szCs w:val="16"/>
              </w:rPr>
            </w:pPr>
            <w:r>
              <w:rPr>
                <w:rFonts w:ascii="Times New Roman" w:hAnsi="Times New Roman" w:cs="Times New Roman"/>
                <w:sz w:val="20"/>
                <w:szCs w:val="16"/>
              </w:rPr>
              <w:t>English Language Skills Training 1</w:t>
            </w:r>
          </w:p>
        </w:tc>
        <w:tc>
          <w:tcPr>
            <w:tcW w:w="992" w:type="dxa"/>
            <w:vAlign w:val="center"/>
          </w:tcPr>
          <w:p>
            <w:pPr>
              <w:jc w:val="center"/>
              <w:rPr>
                <w:rFonts w:ascii="Times New Roman" w:hAnsi="Times New Roman" w:cs="Times New Roman"/>
                <w:sz w:val="20"/>
                <w:szCs w:val="20"/>
              </w:rPr>
            </w:pPr>
            <w:r>
              <w:rPr>
                <w:rFonts w:ascii="Times New Roman" w:hAnsi="Times New Roman" w:cs="Times New Roman"/>
                <w:sz w:val="20"/>
                <w:szCs w:val="20"/>
              </w:rPr>
              <w:t>30</w:t>
            </w:r>
            <w:r>
              <w:rPr>
                <w:rFonts w:hint="eastAsia" w:ascii="Times New Roman" w:hAnsi="Times New Roman" w:cs="Times New Roman"/>
                <w:sz w:val="20"/>
                <w:szCs w:val="20"/>
              </w:rPr>
              <w:t>学时</w:t>
            </w:r>
          </w:p>
        </w:tc>
        <w:tc>
          <w:tcPr>
            <w:tcW w:w="993" w:type="dxa"/>
            <w:vAlign w:val="center"/>
          </w:tcPr>
          <w:p>
            <w:pPr>
              <w:jc w:val="center"/>
              <w:rPr>
                <w:rFonts w:ascii="Times New Roman" w:hAnsi="Times New Roman" w:cs="Times New Roman"/>
                <w:sz w:val="20"/>
                <w:szCs w:val="20"/>
              </w:rPr>
            </w:pPr>
            <w:r>
              <w:rPr>
                <w:rFonts w:ascii="Times New Roman" w:hAnsi="Times New Roman" w:cs="Times New Roman"/>
                <w:sz w:val="20"/>
                <w:szCs w:val="20"/>
              </w:rPr>
              <w:t>1.5</w:t>
            </w:r>
          </w:p>
        </w:tc>
        <w:tc>
          <w:tcPr>
            <w:tcW w:w="850" w:type="dxa"/>
            <w:vAlign w:val="center"/>
          </w:tcPr>
          <w:p>
            <w:pPr>
              <w:jc w:val="center"/>
              <w:rPr>
                <w:rFonts w:ascii="Times New Roman" w:hAnsi="Times New Roman" w:cs="Times New Roman"/>
                <w:sz w:val="20"/>
                <w:szCs w:val="20"/>
              </w:rPr>
            </w:pPr>
            <w:r>
              <w:rPr>
                <w:rFonts w:ascii="Times New Roman" w:hAnsi="Times New Roman" w:cs="Times New Roman"/>
                <w:sz w:val="20"/>
                <w:szCs w:val="20"/>
              </w:rPr>
              <w:t>3</w:t>
            </w:r>
          </w:p>
        </w:tc>
        <w:tc>
          <w:tcPr>
            <w:tcW w:w="1118" w:type="dxa"/>
            <w:vAlign w:val="center"/>
          </w:tcPr>
          <w:p>
            <w:pPr>
              <w:jc w:val="center"/>
              <w:rPr>
                <w:rFonts w:ascii="Times New Roman" w:hAnsi="Times New Roman" w:cs="Times New Roman"/>
                <w:sz w:val="20"/>
                <w:szCs w:val="20"/>
              </w:rPr>
            </w:pPr>
            <w:r>
              <w:rPr>
                <w:rFonts w:ascii="Times New Roman" w:hAnsi="Times New Roman" w:cs="Times New Roman"/>
                <w:sz w:val="20"/>
                <w:szCs w:val="20"/>
              </w:rPr>
              <w:t>3-12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4678" w:type="dxa"/>
            <w:vAlign w:val="center"/>
          </w:tcPr>
          <w:p>
            <w:pPr>
              <w:jc w:val="center"/>
              <w:rPr>
                <w:rFonts w:ascii="Times New Roman" w:hAnsi="Times New Roman" w:cs="Times New Roman"/>
                <w:sz w:val="20"/>
                <w:szCs w:val="16"/>
              </w:rPr>
            </w:pPr>
            <w:r>
              <w:rPr>
                <w:rFonts w:ascii="Times New Roman" w:hAnsi="Times New Roman" w:cs="Times New Roman"/>
                <w:sz w:val="20"/>
                <w:szCs w:val="16"/>
              </w:rPr>
              <w:t>企业营销策划</w:t>
            </w:r>
          </w:p>
          <w:p>
            <w:pPr>
              <w:jc w:val="center"/>
              <w:rPr>
                <w:rFonts w:ascii="Times New Roman" w:hAnsi="Times New Roman" w:cs="Times New Roman"/>
                <w:sz w:val="20"/>
                <w:szCs w:val="16"/>
              </w:rPr>
            </w:pPr>
            <w:r>
              <w:rPr>
                <w:rFonts w:ascii="Times New Roman" w:hAnsi="Times New Roman" w:cs="Times New Roman"/>
                <w:sz w:val="20"/>
                <w:szCs w:val="16"/>
              </w:rPr>
              <w:t>Marketing Planning</w:t>
            </w:r>
          </w:p>
        </w:tc>
        <w:tc>
          <w:tcPr>
            <w:tcW w:w="992" w:type="dxa"/>
            <w:vAlign w:val="center"/>
          </w:tcPr>
          <w:p>
            <w:pPr>
              <w:jc w:val="center"/>
              <w:rPr>
                <w:rFonts w:ascii="Times New Roman" w:hAnsi="Times New Roman" w:cs="Times New Roman"/>
                <w:sz w:val="20"/>
                <w:szCs w:val="20"/>
              </w:rPr>
            </w:pPr>
            <w:r>
              <w:rPr>
                <w:rFonts w:ascii="Times New Roman" w:hAnsi="Times New Roman" w:cs="Times New Roman"/>
                <w:sz w:val="20"/>
                <w:szCs w:val="20"/>
              </w:rPr>
              <w:t>20</w:t>
            </w:r>
            <w:r>
              <w:rPr>
                <w:rFonts w:hint="eastAsia" w:ascii="Times New Roman" w:hAnsi="Times New Roman" w:cs="Times New Roman"/>
                <w:sz w:val="20"/>
                <w:szCs w:val="20"/>
              </w:rPr>
              <w:t>学时</w:t>
            </w:r>
          </w:p>
        </w:tc>
        <w:tc>
          <w:tcPr>
            <w:tcW w:w="993" w:type="dxa"/>
            <w:vAlign w:val="center"/>
          </w:tcPr>
          <w:p>
            <w:pPr>
              <w:jc w:val="center"/>
              <w:rPr>
                <w:rFonts w:ascii="Times New Roman" w:hAnsi="Times New Roman" w:cs="Times New Roman"/>
                <w:sz w:val="20"/>
                <w:szCs w:val="20"/>
              </w:rPr>
            </w:pPr>
            <w:r>
              <w:rPr>
                <w:rFonts w:ascii="Times New Roman" w:hAnsi="Times New Roman" w:cs="Times New Roman"/>
                <w:sz w:val="20"/>
                <w:szCs w:val="20"/>
              </w:rPr>
              <w:t>1.0</w:t>
            </w:r>
          </w:p>
        </w:tc>
        <w:tc>
          <w:tcPr>
            <w:tcW w:w="850" w:type="dxa"/>
            <w:vAlign w:val="center"/>
          </w:tcPr>
          <w:p>
            <w:pPr>
              <w:jc w:val="center"/>
              <w:rPr>
                <w:rFonts w:ascii="Times New Roman" w:hAnsi="Times New Roman" w:cs="Times New Roman"/>
                <w:sz w:val="20"/>
                <w:szCs w:val="20"/>
              </w:rPr>
            </w:pPr>
            <w:r>
              <w:rPr>
                <w:rFonts w:ascii="Times New Roman" w:hAnsi="Times New Roman" w:cs="Times New Roman"/>
                <w:sz w:val="20"/>
                <w:szCs w:val="20"/>
              </w:rPr>
              <w:t>3</w:t>
            </w:r>
          </w:p>
        </w:tc>
        <w:tc>
          <w:tcPr>
            <w:tcW w:w="1118" w:type="dxa"/>
            <w:vAlign w:val="center"/>
          </w:tcPr>
          <w:p>
            <w:pPr>
              <w:jc w:val="center"/>
              <w:rPr>
                <w:rFonts w:ascii="Times New Roman" w:hAnsi="Times New Roman" w:cs="Times New Roman"/>
                <w:sz w:val="20"/>
                <w:szCs w:val="20"/>
              </w:rPr>
            </w:pPr>
            <w:r>
              <w:rPr>
                <w:rFonts w:ascii="Times New Roman" w:hAnsi="Times New Roman" w:cs="Times New Roman"/>
                <w:sz w:val="20"/>
                <w:szCs w:val="20"/>
              </w:rPr>
              <w:t>9-13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4678" w:type="dxa"/>
            <w:vAlign w:val="center"/>
          </w:tcPr>
          <w:p>
            <w:pPr>
              <w:jc w:val="center"/>
              <w:rPr>
                <w:rFonts w:ascii="Times New Roman" w:hAnsi="Times New Roman" w:cs="Times New Roman"/>
                <w:sz w:val="20"/>
                <w:szCs w:val="16"/>
              </w:rPr>
            </w:pPr>
            <w:r>
              <w:rPr>
                <w:rFonts w:ascii="Times New Roman" w:hAnsi="Times New Roman" w:cs="Times New Roman"/>
                <w:sz w:val="20"/>
                <w:szCs w:val="16"/>
              </w:rPr>
              <w:t>商务翻译实践</w:t>
            </w:r>
          </w:p>
          <w:p>
            <w:pPr>
              <w:jc w:val="center"/>
              <w:rPr>
                <w:rFonts w:ascii="Times New Roman" w:hAnsi="Times New Roman" w:cs="Times New Roman"/>
                <w:sz w:val="20"/>
                <w:szCs w:val="16"/>
              </w:rPr>
            </w:pPr>
            <w:r>
              <w:rPr>
                <w:rFonts w:ascii="Times New Roman" w:hAnsi="Times New Roman" w:cs="Times New Roman"/>
                <w:sz w:val="20"/>
                <w:szCs w:val="16"/>
              </w:rPr>
              <w:t>Business Translation Practice</w:t>
            </w:r>
          </w:p>
        </w:tc>
        <w:tc>
          <w:tcPr>
            <w:tcW w:w="992" w:type="dxa"/>
            <w:vAlign w:val="center"/>
          </w:tcPr>
          <w:p>
            <w:pPr>
              <w:jc w:val="center"/>
              <w:rPr>
                <w:rFonts w:ascii="Times New Roman" w:hAnsi="Times New Roman" w:cs="Times New Roman"/>
                <w:sz w:val="20"/>
                <w:szCs w:val="20"/>
              </w:rPr>
            </w:pPr>
            <w:r>
              <w:rPr>
                <w:rFonts w:ascii="Times New Roman" w:hAnsi="Times New Roman" w:cs="Times New Roman"/>
                <w:sz w:val="20"/>
                <w:szCs w:val="20"/>
              </w:rPr>
              <w:t>20</w:t>
            </w:r>
            <w:r>
              <w:rPr>
                <w:rFonts w:hint="eastAsia" w:ascii="Times New Roman" w:hAnsi="Times New Roman" w:cs="Times New Roman"/>
                <w:sz w:val="20"/>
                <w:szCs w:val="20"/>
              </w:rPr>
              <w:t>学时</w:t>
            </w:r>
          </w:p>
        </w:tc>
        <w:tc>
          <w:tcPr>
            <w:tcW w:w="993" w:type="dxa"/>
            <w:vAlign w:val="center"/>
          </w:tcPr>
          <w:p>
            <w:pPr>
              <w:jc w:val="center"/>
              <w:rPr>
                <w:rFonts w:ascii="Times New Roman" w:hAnsi="Times New Roman" w:cs="Times New Roman"/>
                <w:sz w:val="20"/>
                <w:szCs w:val="20"/>
              </w:rPr>
            </w:pPr>
            <w:r>
              <w:rPr>
                <w:rFonts w:ascii="Times New Roman" w:hAnsi="Times New Roman" w:cs="Times New Roman"/>
                <w:sz w:val="20"/>
                <w:szCs w:val="20"/>
              </w:rPr>
              <w:t>1.0</w:t>
            </w:r>
          </w:p>
        </w:tc>
        <w:tc>
          <w:tcPr>
            <w:tcW w:w="850" w:type="dxa"/>
            <w:vAlign w:val="center"/>
          </w:tcPr>
          <w:p>
            <w:pPr>
              <w:jc w:val="center"/>
              <w:rPr>
                <w:rFonts w:ascii="Times New Roman" w:hAnsi="Times New Roman" w:cs="Times New Roman"/>
                <w:sz w:val="20"/>
                <w:szCs w:val="20"/>
              </w:rPr>
            </w:pPr>
            <w:r>
              <w:rPr>
                <w:rFonts w:ascii="Times New Roman" w:hAnsi="Times New Roman" w:cs="Times New Roman"/>
                <w:sz w:val="20"/>
                <w:szCs w:val="20"/>
              </w:rPr>
              <w:t>6</w:t>
            </w:r>
          </w:p>
        </w:tc>
        <w:tc>
          <w:tcPr>
            <w:tcW w:w="1118" w:type="dxa"/>
            <w:vAlign w:val="center"/>
          </w:tcPr>
          <w:p>
            <w:pPr>
              <w:jc w:val="center"/>
              <w:rPr>
                <w:rFonts w:ascii="Times New Roman" w:hAnsi="Times New Roman" w:cs="Times New Roman"/>
                <w:sz w:val="20"/>
                <w:szCs w:val="20"/>
              </w:rPr>
            </w:pPr>
            <w:r>
              <w:rPr>
                <w:rFonts w:ascii="Times New Roman" w:hAnsi="Times New Roman" w:cs="Times New Roman"/>
                <w:sz w:val="20"/>
                <w:szCs w:val="20"/>
              </w:rPr>
              <w:t>9-16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4678" w:type="dxa"/>
            <w:vAlign w:val="center"/>
          </w:tcPr>
          <w:p>
            <w:pPr>
              <w:jc w:val="center"/>
              <w:rPr>
                <w:rFonts w:ascii="Times New Roman" w:hAnsi="Times New Roman" w:cs="Times New Roman"/>
                <w:sz w:val="20"/>
                <w:szCs w:val="16"/>
              </w:rPr>
            </w:pPr>
            <w:r>
              <w:rPr>
                <w:rFonts w:ascii="Times New Roman" w:hAnsi="Times New Roman" w:cs="Times New Roman"/>
                <w:sz w:val="20"/>
                <w:szCs w:val="16"/>
              </w:rPr>
              <w:t>英语语言技能实训2</w:t>
            </w:r>
          </w:p>
          <w:p>
            <w:pPr>
              <w:jc w:val="center"/>
              <w:rPr>
                <w:rFonts w:ascii="Times New Roman" w:hAnsi="Times New Roman" w:cs="Times New Roman"/>
                <w:sz w:val="20"/>
                <w:szCs w:val="16"/>
              </w:rPr>
            </w:pPr>
            <w:r>
              <w:rPr>
                <w:rFonts w:ascii="Times New Roman" w:hAnsi="Times New Roman" w:cs="Times New Roman"/>
                <w:sz w:val="20"/>
                <w:szCs w:val="16"/>
              </w:rPr>
              <w:t>English Language Skill Training 2</w:t>
            </w:r>
          </w:p>
        </w:tc>
        <w:tc>
          <w:tcPr>
            <w:tcW w:w="992" w:type="dxa"/>
            <w:vAlign w:val="center"/>
          </w:tcPr>
          <w:p>
            <w:pPr>
              <w:jc w:val="center"/>
              <w:rPr>
                <w:rFonts w:ascii="Times New Roman" w:hAnsi="Times New Roman" w:cs="Times New Roman"/>
                <w:sz w:val="20"/>
                <w:szCs w:val="20"/>
              </w:rPr>
            </w:pPr>
            <w:r>
              <w:rPr>
                <w:rFonts w:ascii="Times New Roman" w:hAnsi="Times New Roman" w:cs="Times New Roman"/>
                <w:sz w:val="20"/>
                <w:szCs w:val="20"/>
              </w:rPr>
              <w:t>30</w:t>
            </w:r>
            <w:r>
              <w:rPr>
                <w:rFonts w:hint="eastAsia" w:ascii="Times New Roman" w:hAnsi="Times New Roman" w:cs="Times New Roman"/>
                <w:sz w:val="20"/>
                <w:szCs w:val="20"/>
              </w:rPr>
              <w:t>学时</w:t>
            </w:r>
          </w:p>
        </w:tc>
        <w:tc>
          <w:tcPr>
            <w:tcW w:w="993" w:type="dxa"/>
            <w:vAlign w:val="center"/>
          </w:tcPr>
          <w:p>
            <w:pPr>
              <w:jc w:val="center"/>
              <w:rPr>
                <w:rFonts w:ascii="Times New Roman" w:hAnsi="Times New Roman" w:cs="Times New Roman"/>
                <w:sz w:val="20"/>
                <w:szCs w:val="20"/>
              </w:rPr>
            </w:pPr>
            <w:r>
              <w:rPr>
                <w:rFonts w:ascii="Times New Roman" w:hAnsi="Times New Roman" w:cs="Times New Roman"/>
                <w:sz w:val="20"/>
                <w:szCs w:val="20"/>
              </w:rPr>
              <w:t>1.5</w:t>
            </w:r>
          </w:p>
        </w:tc>
        <w:tc>
          <w:tcPr>
            <w:tcW w:w="850" w:type="dxa"/>
            <w:vAlign w:val="center"/>
          </w:tcPr>
          <w:p>
            <w:pPr>
              <w:jc w:val="center"/>
              <w:rPr>
                <w:rFonts w:ascii="Times New Roman" w:hAnsi="Times New Roman" w:cs="Times New Roman"/>
                <w:sz w:val="20"/>
                <w:szCs w:val="20"/>
              </w:rPr>
            </w:pPr>
            <w:r>
              <w:rPr>
                <w:rFonts w:ascii="Times New Roman" w:hAnsi="Times New Roman" w:cs="Times New Roman"/>
                <w:sz w:val="20"/>
                <w:szCs w:val="20"/>
              </w:rPr>
              <w:t>7</w:t>
            </w:r>
          </w:p>
        </w:tc>
        <w:tc>
          <w:tcPr>
            <w:tcW w:w="1118" w:type="dxa"/>
            <w:vAlign w:val="center"/>
          </w:tcPr>
          <w:p>
            <w:pPr>
              <w:jc w:val="center"/>
              <w:rPr>
                <w:rFonts w:ascii="Times New Roman" w:hAnsi="Times New Roman" w:cs="Times New Roman"/>
                <w:sz w:val="20"/>
                <w:szCs w:val="20"/>
              </w:rPr>
            </w:pPr>
            <w:r>
              <w:rPr>
                <w:rFonts w:ascii="Times New Roman" w:hAnsi="Times New Roman" w:cs="Times New Roman"/>
                <w:sz w:val="20"/>
                <w:szCs w:val="20"/>
              </w:rPr>
              <w:t>2-11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4678" w:type="dxa"/>
            <w:vAlign w:val="center"/>
          </w:tcPr>
          <w:p>
            <w:pPr>
              <w:jc w:val="center"/>
              <w:rPr>
                <w:rFonts w:ascii="Times New Roman" w:hAnsi="Times New Roman" w:cs="Times New Roman"/>
                <w:sz w:val="20"/>
                <w:szCs w:val="16"/>
              </w:rPr>
            </w:pPr>
            <w:r>
              <w:rPr>
                <w:rFonts w:ascii="Times New Roman" w:hAnsi="Times New Roman" w:cs="Times New Roman"/>
                <w:sz w:val="20"/>
                <w:szCs w:val="16"/>
              </w:rPr>
              <w:t>跨境</w:t>
            </w:r>
            <w:r>
              <w:rPr>
                <w:rFonts w:hint="eastAsia" w:ascii="Times New Roman" w:hAnsi="Times New Roman" w:cs="Times New Roman"/>
                <w:sz w:val="20"/>
                <w:szCs w:val="16"/>
              </w:rPr>
              <w:t>电子商务</w:t>
            </w:r>
            <w:r>
              <w:rPr>
                <w:rFonts w:ascii="Times New Roman" w:hAnsi="Times New Roman" w:cs="Times New Roman"/>
                <w:sz w:val="20"/>
                <w:szCs w:val="16"/>
              </w:rPr>
              <w:t>实训</w:t>
            </w:r>
          </w:p>
          <w:p>
            <w:pPr>
              <w:jc w:val="center"/>
              <w:rPr>
                <w:rFonts w:ascii="Times New Roman" w:hAnsi="Times New Roman" w:cs="Times New Roman"/>
                <w:sz w:val="20"/>
                <w:szCs w:val="16"/>
              </w:rPr>
            </w:pPr>
            <w:r>
              <w:rPr>
                <w:rFonts w:ascii="Times New Roman" w:hAnsi="Times New Roman" w:cs="Times New Roman"/>
                <w:sz w:val="20"/>
                <w:szCs w:val="16"/>
              </w:rPr>
              <w:t>Cross-Border E-Commerce Practice</w:t>
            </w:r>
          </w:p>
        </w:tc>
        <w:tc>
          <w:tcPr>
            <w:tcW w:w="992" w:type="dxa"/>
            <w:vAlign w:val="center"/>
          </w:tcPr>
          <w:p>
            <w:pPr>
              <w:jc w:val="center"/>
              <w:rPr>
                <w:rFonts w:ascii="Times New Roman" w:hAnsi="Times New Roman" w:cs="Times New Roman"/>
                <w:sz w:val="20"/>
                <w:szCs w:val="20"/>
              </w:rPr>
            </w:pPr>
            <w:r>
              <w:rPr>
                <w:rFonts w:ascii="Times New Roman" w:hAnsi="Times New Roman" w:cs="Times New Roman"/>
                <w:sz w:val="20"/>
                <w:szCs w:val="20"/>
              </w:rPr>
              <w:t>20</w:t>
            </w:r>
            <w:r>
              <w:rPr>
                <w:rFonts w:hint="eastAsia" w:ascii="Times New Roman" w:hAnsi="Times New Roman" w:cs="Times New Roman"/>
                <w:sz w:val="20"/>
                <w:szCs w:val="20"/>
              </w:rPr>
              <w:t>学时</w:t>
            </w:r>
          </w:p>
        </w:tc>
        <w:tc>
          <w:tcPr>
            <w:tcW w:w="993" w:type="dxa"/>
            <w:vAlign w:val="center"/>
          </w:tcPr>
          <w:p>
            <w:pPr>
              <w:jc w:val="center"/>
              <w:rPr>
                <w:rFonts w:ascii="Times New Roman" w:hAnsi="Times New Roman" w:cs="Times New Roman"/>
                <w:sz w:val="20"/>
                <w:szCs w:val="20"/>
              </w:rPr>
            </w:pPr>
            <w:r>
              <w:rPr>
                <w:rFonts w:ascii="Times New Roman" w:hAnsi="Times New Roman" w:cs="Times New Roman"/>
                <w:sz w:val="20"/>
                <w:szCs w:val="20"/>
              </w:rPr>
              <w:t>1.0</w:t>
            </w:r>
          </w:p>
        </w:tc>
        <w:tc>
          <w:tcPr>
            <w:tcW w:w="850" w:type="dxa"/>
            <w:vAlign w:val="center"/>
          </w:tcPr>
          <w:p>
            <w:pPr>
              <w:jc w:val="center"/>
              <w:rPr>
                <w:rFonts w:ascii="Times New Roman" w:hAnsi="Times New Roman" w:cs="Times New Roman"/>
                <w:sz w:val="20"/>
                <w:szCs w:val="20"/>
              </w:rPr>
            </w:pPr>
            <w:r>
              <w:rPr>
                <w:rFonts w:ascii="Times New Roman" w:hAnsi="Times New Roman" w:cs="Times New Roman"/>
                <w:sz w:val="20"/>
                <w:szCs w:val="20"/>
              </w:rPr>
              <w:t>7</w:t>
            </w:r>
          </w:p>
        </w:tc>
        <w:tc>
          <w:tcPr>
            <w:tcW w:w="1118" w:type="dxa"/>
            <w:vAlign w:val="center"/>
          </w:tcPr>
          <w:p>
            <w:pPr>
              <w:jc w:val="center"/>
              <w:rPr>
                <w:rFonts w:ascii="Times New Roman" w:hAnsi="Times New Roman" w:cs="Times New Roman"/>
                <w:sz w:val="20"/>
                <w:szCs w:val="20"/>
              </w:rPr>
            </w:pPr>
            <w:r>
              <w:rPr>
                <w:rFonts w:ascii="Times New Roman" w:hAnsi="Times New Roman" w:cs="Times New Roman"/>
                <w:sz w:val="20"/>
                <w:szCs w:val="20"/>
              </w:rPr>
              <w:t>5-8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4678" w:type="dxa"/>
            <w:vAlign w:val="center"/>
          </w:tcPr>
          <w:p>
            <w:pPr>
              <w:jc w:val="center"/>
              <w:rPr>
                <w:rFonts w:ascii="Times New Roman" w:hAnsi="Times New Roman" w:cs="Times New Roman"/>
                <w:sz w:val="20"/>
                <w:szCs w:val="16"/>
              </w:rPr>
            </w:pPr>
            <w:r>
              <w:rPr>
                <w:rFonts w:ascii="Times New Roman" w:hAnsi="Times New Roman" w:cs="Times New Roman"/>
                <w:sz w:val="20"/>
                <w:szCs w:val="16"/>
              </w:rPr>
              <w:t>创新创业与学科竞赛</w:t>
            </w:r>
          </w:p>
          <w:p>
            <w:pPr>
              <w:jc w:val="center"/>
              <w:rPr>
                <w:rFonts w:ascii="Times New Roman" w:hAnsi="Times New Roman" w:cs="Times New Roman"/>
                <w:sz w:val="20"/>
                <w:szCs w:val="16"/>
              </w:rPr>
            </w:pPr>
            <w:r>
              <w:rPr>
                <w:rFonts w:ascii="Times New Roman" w:hAnsi="Times New Roman" w:cs="Times New Roman"/>
                <w:sz w:val="20"/>
                <w:szCs w:val="16"/>
              </w:rPr>
              <w:t>Innovation, Entrepreneurship and Academic Competitions</w:t>
            </w:r>
          </w:p>
        </w:tc>
        <w:tc>
          <w:tcPr>
            <w:tcW w:w="992" w:type="dxa"/>
            <w:vAlign w:val="center"/>
          </w:tcPr>
          <w:p>
            <w:pPr>
              <w:jc w:val="center"/>
              <w:rPr>
                <w:rFonts w:ascii="Times New Roman" w:hAnsi="Times New Roman" w:cs="Times New Roman"/>
                <w:sz w:val="20"/>
                <w:szCs w:val="20"/>
              </w:rPr>
            </w:pPr>
            <w:r>
              <w:rPr>
                <w:rFonts w:ascii="Times New Roman" w:hAnsi="Times New Roman" w:cs="Times New Roman"/>
                <w:sz w:val="20"/>
                <w:szCs w:val="20"/>
              </w:rPr>
              <w:t>20</w:t>
            </w:r>
            <w:r>
              <w:rPr>
                <w:rFonts w:hint="eastAsia" w:ascii="Times New Roman" w:hAnsi="Times New Roman" w:cs="Times New Roman"/>
                <w:sz w:val="20"/>
                <w:szCs w:val="20"/>
              </w:rPr>
              <w:t>学时</w:t>
            </w:r>
          </w:p>
        </w:tc>
        <w:tc>
          <w:tcPr>
            <w:tcW w:w="993" w:type="dxa"/>
            <w:vAlign w:val="center"/>
          </w:tcPr>
          <w:p>
            <w:pPr>
              <w:jc w:val="center"/>
              <w:rPr>
                <w:rFonts w:ascii="Times New Roman" w:hAnsi="Times New Roman" w:cs="Times New Roman"/>
                <w:sz w:val="20"/>
                <w:szCs w:val="20"/>
              </w:rPr>
            </w:pPr>
            <w:r>
              <w:rPr>
                <w:rFonts w:ascii="Times New Roman" w:hAnsi="Times New Roman" w:cs="Times New Roman"/>
                <w:sz w:val="20"/>
                <w:szCs w:val="20"/>
              </w:rPr>
              <w:t>1.0</w:t>
            </w:r>
          </w:p>
        </w:tc>
        <w:tc>
          <w:tcPr>
            <w:tcW w:w="850" w:type="dxa"/>
            <w:vAlign w:val="center"/>
          </w:tcPr>
          <w:p>
            <w:pPr>
              <w:jc w:val="center"/>
              <w:rPr>
                <w:rFonts w:ascii="Times New Roman" w:hAnsi="Times New Roman" w:cs="Times New Roman"/>
                <w:sz w:val="20"/>
                <w:szCs w:val="20"/>
              </w:rPr>
            </w:pPr>
            <w:r>
              <w:rPr>
                <w:rFonts w:ascii="Times New Roman" w:hAnsi="Times New Roman" w:cs="Times New Roman"/>
                <w:sz w:val="20"/>
                <w:szCs w:val="20"/>
              </w:rPr>
              <w:t>1-7</w:t>
            </w:r>
          </w:p>
        </w:tc>
        <w:tc>
          <w:tcPr>
            <w:tcW w:w="1118" w:type="dxa"/>
            <w:vAlign w:val="center"/>
          </w:tcPr>
          <w:p>
            <w:pPr>
              <w:jc w:val="center"/>
              <w:rPr>
                <w:rFonts w:ascii="Times New Roman" w:hAnsi="Times New Roman" w:cs="Times New Roman"/>
                <w:sz w:val="20"/>
                <w:szCs w:val="20"/>
              </w:rPr>
            </w:pPr>
            <w:r>
              <w:rPr>
                <w:rFonts w:ascii="Times New Roman" w:hAnsi="Times New Roman" w:cs="Times New Roman"/>
                <w:sz w:val="20"/>
                <w:szCs w:val="20"/>
              </w:rPr>
              <w:t>课外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4678" w:type="dxa"/>
            <w:vAlign w:val="center"/>
          </w:tcPr>
          <w:p>
            <w:pPr>
              <w:jc w:val="center"/>
              <w:rPr>
                <w:rFonts w:ascii="Times New Roman" w:hAnsi="Times New Roman" w:cs="Times New Roman"/>
                <w:sz w:val="20"/>
                <w:szCs w:val="16"/>
              </w:rPr>
            </w:pPr>
            <w:r>
              <w:rPr>
                <w:rFonts w:ascii="Times New Roman" w:hAnsi="Times New Roman" w:cs="Times New Roman"/>
                <w:sz w:val="20"/>
                <w:szCs w:val="16"/>
              </w:rPr>
              <w:t>毕业实习</w:t>
            </w:r>
            <w:r>
              <w:rPr>
                <w:rFonts w:hint="eastAsia" w:ascii="Times New Roman" w:hAnsi="Times New Roman" w:cs="Times New Roman"/>
                <w:sz w:val="20"/>
                <w:szCs w:val="16"/>
              </w:rPr>
              <w:t>Internship</w:t>
            </w:r>
          </w:p>
        </w:tc>
        <w:tc>
          <w:tcPr>
            <w:tcW w:w="992" w:type="dxa"/>
            <w:vAlign w:val="center"/>
          </w:tcPr>
          <w:p>
            <w:pPr>
              <w:jc w:val="center"/>
              <w:rPr>
                <w:rFonts w:ascii="Times New Roman" w:hAnsi="Times New Roman" w:cs="Times New Roman"/>
                <w:sz w:val="20"/>
                <w:szCs w:val="20"/>
              </w:rPr>
            </w:pPr>
            <w:r>
              <w:rPr>
                <w:rFonts w:hint="eastAsia" w:ascii="Times New Roman" w:hAnsi="Times New Roman" w:cs="Times New Roman"/>
                <w:sz w:val="20"/>
                <w:szCs w:val="20"/>
              </w:rPr>
              <w:t>8周</w:t>
            </w:r>
          </w:p>
        </w:tc>
        <w:tc>
          <w:tcPr>
            <w:tcW w:w="993" w:type="dxa"/>
            <w:vAlign w:val="center"/>
          </w:tcPr>
          <w:p>
            <w:pPr>
              <w:jc w:val="center"/>
              <w:rPr>
                <w:rFonts w:ascii="Times New Roman" w:hAnsi="Times New Roman" w:cs="Times New Roman"/>
                <w:sz w:val="20"/>
                <w:szCs w:val="20"/>
              </w:rPr>
            </w:pPr>
            <w:r>
              <w:rPr>
                <w:rFonts w:ascii="Times New Roman" w:hAnsi="Times New Roman" w:cs="Times New Roman"/>
                <w:sz w:val="20"/>
                <w:szCs w:val="20"/>
              </w:rPr>
              <w:t>8.0</w:t>
            </w:r>
          </w:p>
        </w:tc>
        <w:tc>
          <w:tcPr>
            <w:tcW w:w="850" w:type="dxa"/>
            <w:vAlign w:val="center"/>
          </w:tcPr>
          <w:p>
            <w:pPr>
              <w:jc w:val="center"/>
              <w:rPr>
                <w:rFonts w:ascii="Times New Roman" w:hAnsi="Times New Roman" w:cs="Times New Roman"/>
                <w:sz w:val="20"/>
                <w:szCs w:val="20"/>
              </w:rPr>
            </w:pPr>
            <w:r>
              <w:rPr>
                <w:rFonts w:ascii="Times New Roman" w:hAnsi="Times New Roman" w:cs="Times New Roman"/>
                <w:sz w:val="20"/>
                <w:szCs w:val="20"/>
              </w:rPr>
              <w:t>8</w:t>
            </w:r>
          </w:p>
        </w:tc>
        <w:tc>
          <w:tcPr>
            <w:tcW w:w="1118" w:type="dxa"/>
            <w:vAlign w:val="center"/>
          </w:tcPr>
          <w:p>
            <w:pPr>
              <w:jc w:val="center"/>
              <w:rPr>
                <w:rFonts w:ascii="Times New Roman" w:hAnsi="Times New Roman" w:cs="Times New Roman"/>
                <w:sz w:val="20"/>
                <w:szCs w:val="20"/>
              </w:rPr>
            </w:pPr>
            <w:r>
              <w:rPr>
                <w:rFonts w:ascii="Times New Roman" w:hAnsi="Times New Roman" w:cs="Times New Roman"/>
                <w:sz w:val="20"/>
                <w:szCs w:val="20"/>
              </w:rPr>
              <w:t>3-10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4678" w:type="dxa"/>
            <w:vAlign w:val="center"/>
          </w:tcPr>
          <w:p>
            <w:pPr>
              <w:jc w:val="center"/>
              <w:rPr>
                <w:rFonts w:ascii="Times New Roman" w:hAnsi="Times New Roman" w:cs="Times New Roman"/>
                <w:sz w:val="20"/>
                <w:szCs w:val="16"/>
              </w:rPr>
            </w:pPr>
            <w:r>
              <w:rPr>
                <w:rFonts w:ascii="Times New Roman" w:hAnsi="Times New Roman" w:cs="Times New Roman"/>
                <w:sz w:val="20"/>
                <w:szCs w:val="16"/>
              </w:rPr>
              <w:t>毕业论文Graduate Thesis</w:t>
            </w:r>
          </w:p>
        </w:tc>
        <w:tc>
          <w:tcPr>
            <w:tcW w:w="992" w:type="dxa"/>
            <w:vAlign w:val="center"/>
          </w:tcPr>
          <w:p>
            <w:pPr>
              <w:jc w:val="center"/>
              <w:rPr>
                <w:rFonts w:ascii="Times New Roman" w:hAnsi="Times New Roman" w:cs="Times New Roman"/>
                <w:sz w:val="20"/>
                <w:szCs w:val="20"/>
              </w:rPr>
            </w:pPr>
            <w:r>
              <w:rPr>
                <w:rFonts w:ascii="Times New Roman" w:hAnsi="Times New Roman" w:cs="Times New Roman"/>
                <w:sz w:val="20"/>
                <w:szCs w:val="20"/>
              </w:rPr>
              <w:t>10周</w:t>
            </w:r>
          </w:p>
        </w:tc>
        <w:tc>
          <w:tcPr>
            <w:tcW w:w="993" w:type="dxa"/>
            <w:vAlign w:val="center"/>
          </w:tcPr>
          <w:p>
            <w:pPr>
              <w:jc w:val="center"/>
              <w:rPr>
                <w:rFonts w:ascii="Times New Roman" w:hAnsi="Times New Roman" w:cs="Times New Roman"/>
                <w:sz w:val="20"/>
                <w:szCs w:val="20"/>
              </w:rPr>
            </w:pPr>
            <w:r>
              <w:rPr>
                <w:rFonts w:ascii="Times New Roman" w:hAnsi="Times New Roman" w:cs="Times New Roman"/>
                <w:sz w:val="20"/>
                <w:szCs w:val="20"/>
              </w:rPr>
              <w:t>10.0</w:t>
            </w:r>
          </w:p>
        </w:tc>
        <w:tc>
          <w:tcPr>
            <w:tcW w:w="850" w:type="dxa"/>
            <w:vAlign w:val="center"/>
          </w:tcPr>
          <w:p>
            <w:pPr>
              <w:jc w:val="center"/>
              <w:rPr>
                <w:rFonts w:ascii="Times New Roman" w:hAnsi="Times New Roman" w:cs="Times New Roman"/>
                <w:sz w:val="20"/>
                <w:szCs w:val="20"/>
              </w:rPr>
            </w:pPr>
            <w:r>
              <w:rPr>
                <w:rFonts w:ascii="Times New Roman" w:hAnsi="Times New Roman" w:cs="Times New Roman"/>
                <w:sz w:val="20"/>
                <w:szCs w:val="20"/>
              </w:rPr>
              <w:t>10</w:t>
            </w:r>
          </w:p>
        </w:tc>
        <w:tc>
          <w:tcPr>
            <w:tcW w:w="1118" w:type="dxa"/>
            <w:vAlign w:val="center"/>
          </w:tcPr>
          <w:p>
            <w:pPr>
              <w:jc w:val="center"/>
              <w:rPr>
                <w:rFonts w:ascii="Times New Roman" w:hAnsi="Times New Roman" w:cs="Times New Roman"/>
                <w:sz w:val="20"/>
                <w:szCs w:val="20"/>
              </w:rPr>
            </w:pPr>
            <w:r>
              <w:rPr>
                <w:rFonts w:ascii="Times New Roman" w:hAnsi="Times New Roman" w:cs="Times New Roman"/>
                <w:sz w:val="20"/>
                <w:szCs w:val="20"/>
              </w:rPr>
              <w:t>3-12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4678" w:type="dxa"/>
            <w:vAlign w:val="center"/>
          </w:tcPr>
          <w:p>
            <w:pPr>
              <w:jc w:val="center"/>
              <w:rPr>
                <w:rFonts w:ascii="Times New Roman" w:hAnsi="Times New Roman" w:cs="Times New Roman"/>
                <w:sz w:val="20"/>
                <w:szCs w:val="16"/>
              </w:rPr>
            </w:pPr>
            <w:r>
              <w:rPr>
                <w:rFonts w:ascii="Times New Roman" w:hAnsi="Times New Roman" w:cs="Times New Roman"/>
                <w:sz w:val="20"/>
                <w:szCs w:val="16"/>
              </w:rPr>
              <w:t>劳动教育实践</w:t>
            </w:r>
          </w:p>
          <w:p>
            <w:pPr>
              <w:jc w:val="center"/>
              <w:rPr>
                <w:rFonts w:ascii="Times New Roman" w:hAnsi="Times New Roman" w:cs="Times New Roman"/>
                <w:sz w:val="20"/>
                <w:szCs w:val="16"/>
              </w:rPr>
            </w:pPr>
            <w:r>
              <w:rPr>
                <w:rFonts w:ascii="Times New Roman" w:hAnsi="Times New Roman" w:cs="Times New Roman"/>
                <w:sz w:val="20"/>
                <w:szCs w:val="16"/>
              </w:rPr>
              <w:t>Practice of Labor Education</w:t>
            </w:r>
          </w:p>
        </w:tc>
        <w:tc>
          <w:tcPr>
            <w:tcW w:w="992" w:type="dxa"/>
            <w:vAlign w:val="center"/>
          </w:tcPr>
          <w:p>
            <w:pPr>
              <w:jc w:val="center"/>
              <w:rPr>
                <w:rFonts w:ascii="Times New Roman" w:hAnsi="Times New Roman" w:cs="Times New Roman"/>
                <w:sz w:val="20"/>
                <w:szCs w:val="20"/>
              </w:rPr>
            </w:pPr>
            <w:r>
              <w:rPr>
                <w:rFonts w:ascii="Times New Roman" w:hAnsi="Times New Roman" w:cs="Times New Roman"/>
                <w:sz w:val="20"/>
                <w:szCs w:val="20"/>
              </w:rPr>
              <w:t>4周</w:t>
            </w:r>
          </w:p>
        </w:tc>
        <w:tc>
          <w:tcPr>
            <w:tcW w:w="993" w:type="dxa"/>
            <w:vAlign w:val="center"/>
          </w:tcPr>
          <w:p>
            <w:pPr>
              <w:jc w:val="center"/>
              <w:rPr>
                <w:rFonts w:ascii="Times New Roman" w:hAnsi="Times New Roman" w:cs="Times New Roman"/>
                <w:sz w:val="20"/>
                <w:szCs w:val="20"/>
              </w:rPr>
            </w:pPr>
            <w:r>
              <w:rPr>
                <w:rFonts w:ascii="Times New Roman" w:hAnsi="Times New Roman" w:cs="Times New Roman"/>
                <w:sz w:val="20"/>
                <w:szCs w:val="20"/>
              </w:rPr>
              <w:t>/</w:t>
            </w:r>
          </w:p>
        </w:tc>
        <w:tc>
          <w:tcPr>
            <w:tcW w:w="850" w:type="dxa"/>
            <w:vAlign w:val="center"/>
          </w:tcPr>
          <w:p>
            <w:pPr>
              <w:jc w:val="center"/>
              <w:rPr>
                <w:rFonts w:ascii="Times New Roman" w:hAnsi="Times New Roman" w:cs="Times New Roman"/>
                <w:sz w:val="20"/>
                <w:szCs w:val="20"/>
              </w:rPr>
            </w:pPr>
            <w:r>
              <w:rPr>
                <w:rFonts w:ascii="Times New Roman" w:hAnsi="Times New Roman" w:cs="Times New Roman"/>
                <w:sz w:val="20"/>
                <w:szCs w:val="20"/>
              </w:rPr>
              <w:t>1-8</w:t>
            </w:r>
          </w:p>
        </w:tc>
        <w:tc>
          <w:tcPr>
            <w:tcW w:w="1118" w:type="dxa"/>
            <w:vAlign w:val="center"/>
          </w:tcPr>
          <w:p>
            <w:pPr>
              <w:jc w:val="center"/>
              <w:rPr>
                <w:rFonts w:ascii="Times New Roman" w:hAnsi="Times New Roman" w:cs="Times New Roman"/>
                <w:sz w:val="20"/>
                <w:szCs w:val="20"/>
              </w:rPr>
            </w:pPr>
            <w:r>
              <w:rPr>
                <w:rFonts w:ascii="Times New Roman" w:hAnsi="Times New Roman" w:cs="Times New Roman"/>
                <w:sz w:val="20"/>
                <w:szCs w:val="20"/>
              </w:rPr>
              <w:t>课外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4678" w:type="dxa"/>
            <w:vAlign w:val="center"/>
          </w:tcPr>
          <w:p>
            <w:pPr>
              <w:jc w:val="center"/>
              <w:rPr>
                <w:rFonts w:ascii="Times New Roman" w:hAnsi="Times New Roman" w:cs="Times New Roman"/>
                <w:sz w:val="20"/>
                <w:szCs w:val="16"/>
              </w:rPr>
            </w:pPr>
            <w:r>
              <w:rPr>
                <w:rFonts w:ascii="Times New Roman" w:hAnsi="Times New Roman" w:cs="Times New Roman"/>
                <w:sz w:val="20"/>
                <w:szCs w:val="16"/>
              </w:rPr>
              <w:t>思想政治理论课实践</w:t>
            </w:r>
          </w:p>
          <w:p>
            <w:pPr>
              <w:jc w:val="center"/>
              <w:rPr>
                <w:rFonts w:ascii="Times New Roman" w:hAnsi="Times New Roman" w:cs="Times New Roman"/>
                <w:sz w:val="20"/>
                <w:szCs w:val="16"/>
              </w:rPr>
            </w:pPr>
            <w:r>
              <w:rPr>
                <w:rFonts w:ascii="Times New Roman" w:hAnsi="Times New Roman" w:cs="Times New Roman"/>
                <w:sz w:val="20"/>
                <w:szCs w:val="16"/>
              </w:rPr>
              <w:t>Practice of Ideological and Political Theory Course</w:t>
            </w:r>
          </w:p>
        </w:tc>
        <w:tc>
          <w:tcPr>
            <w:tcW w:w="992" w:type="dxa"/>
            <w:vAlign w:val="center"/>
          </w:tcPr>
          <w:p>
            <w:pPr>
              <w:jc w:val="center"/>
              <w:rPr>
                <w:rFonts w:ascii="Times New Roman" w:hAnsi="Times New Roman" w:cs="Times New Roman"/>
                <w:sz w:val="20"/>
                <w:szCs w:val="20"/>
              </w:rPr>
            </w:pPr>
            <w:r>
              <w:rPr>
                <w:rFonts w:ascii="Times New Roman" w:hAnsi="Times New Roman" w:cs="Times New Roman"/>
                <w:sz w:val="20"/>
                <w:szCs w:val="20"/>
              </w:rPr>
              <w:t>40学时</w:t>
            </w:r>
          </w:p>
        </w:tc>
        <w:tc>
          <w:tcPr>
            <w:tcW w:w="993" w:type="dxa"/>
            <w:vAlign w:val="center"/>
          </w:tcPr>
          <w:p>
            <w:pPr>
              <w:jc w:val="center"/>
              <w:rPr>
                <w:rFonts w:ascii="Times New Roman" w:hAnsi="Times New Roman" w:cs="Times New Roman"/>
                <w:sz w:val="20"/>
                <w:szCs w:val="20"/>
              </w:rPr>
            </w:pPr>
            <w:r>
              <w:rPr>
                <w:rFonts w:ascii="Times New Roman" w:hAnsi="Times New Roman" w:cs="Times New Roman"/>
                <w:sz w:val="20"/>
                <w:szCs w:val="20"/>
              </w:rPr>
              <w:t>2.0</w:t>
            </w:r>
          </w:p>
        </w:tc>
        <w:tc>
          <w:tcPr>
            <w:tcW w:w="850" w:type="dxa"/>
            <w:vAlign w:val="center"/>
          </w:tcPr>
          <w:p>
            <w:pPr>
              <w:jc w:val="center"/>
              <w:rPr>
                <w:rFonts w:ascii="Times New Roman" w:hAnsi="Times New Roman" w:cs="Times New Roman"/>
                <w:sz w:val="20"/>
                <w:szCs w:val="20"/>
              </w:rPr>
            </w:pPr>
            <w:r>
              <w:rPr>
                <w:rFonts w:ascii="Times New Roman" w:hAnsi="Times New Roman" w:cs="Times New Roman"/>
                <w:sz w:val="20"/>
                <w:szCs w:val="20"/>
              </w:rPr>
              <w:t>1-5</w:t>
            </w:r>
          </w:p>
        </w:tc>
        <w:tc>
          <w:tcPr>
            <w:tcW w:w="1118" w:type="dxa"/>
            <w:vAlign w:val="center"/>
          </w:tcPr>
          <w:p>
            <w:pPr>
              <w:jc w:val="center"/>
              <w:rPr>
                <w:rFonts w:ascii="Times New Roman" w:hAnsi="Times New Roman" w:cs="Times New Roman"/>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4678" w:type="dxa"/>
            <w:vAlign w:val="center"/>
          </w:tcPr>
          <w:p>
            <w:pPr>
              <w:jc w:val="center"/>
              <w:rPr>
                <w:rFonts w:ascii="Times New Roman" w:hAnsi="Times New Roman" w:cs="Times New Roman"/>
                <w:sz w:val="20"/>
                <w:szCs w:val="16"/>
              </w:rPr>
            </w:pPr>
            <w:r>
              <w:rPr>
                <w:rFonts w:ascii="Times New Roman" w:hAnsi="Times New Roman" w:cs="Times New Roman"/>
                <w:sz w:val="20"/>
                <w:szCs w:val="16"/>
              </w:rPr>
              <w:t>第二课堂实践</w:t>
            </w:r>
          </w:p>
          <w:p>
            <w:pPr>
              <w:jc w:val="center"/>
              <w:rPr>
                <w:rFonts w:ascii="Times New Roman" w:hAnsi="Times New Roman" w:cs="Times New Roman"/>
                <w:sz w:val="20"/>
                <w:szCs w:val="16"/>
              </w:rPr>
            </w:pPr>
            <w:r>
              <w:rPr>
                <w:rFonts w:ascii="Times New Roman" w:hAnsi="Times New Roman" w:cs="Times New Roman"/>
                <w:sz w:val="20"/>
                <w:szCs w:val="16"/>
              </w:rPr>
              <w:t>Second Class Practice</w:t>
            </w:r>
          </w:p>
        </w:tc>
        <w:tc>
          <w:tcPr>
            <w:tcW w:w="992" w:type="dxa"/>
            <w:vAlign w:val="center"/>
          </w:tcPr>
          <w:p>
            <w:pPr>
              <w:jc w:val="center"/>
              <w:rPr>
                <w:rFonts w:ascii="Times New Roman" w:hAnsi="Times New Roman" w:cs="Times New Roman"/>
                <w:sz w:val="20"/>
                <w:szCs w:val="20"/>
              </w:rPr>
            </w:pPr>
            <w:r>
              <w:rPr>
                <w:rFonts w:hint="eastAsia" w:ascii="Times New Roman" w:hAnsi="Times New Roman" w:cs="Times New Roman"/>
                <w:sz w:val="20"/>
                <w:szCs w:val="20"/>
              </w:rPr>
              <w:t>20学时</w:t>
            </w:r>
          </w:p>
        </w:tc>
        <w:tc>
          <w:tcPr>
            <w:tcW w:w="993" w:type="dxa"/>
            <w:vAlign w:val="center"/>
          </w:tcPr>
          <w:p>
            <w:pPr>
              <w:jc w:val="center"/>
              <w:rPr>
                <w:rFonts w:ascii="Times New Roman" w:hAnsi="Times New Roman" w:cs="Times New Roman"/>
                <w:sz w:val="20"/>
                <w:szCs w:val="20"/>
              </w:rPr>
            </w:pPr>
            <w:r>
              <w:rPr>
                <w:rFonts w:ascii="Times New Roman" w:hAnsi="Times New Roman" w:cs="Times New Roman"/>
                <w:sz w:val="20"/>
                <w:szCs w:val="20"/>
              </w:rPr>
              <w:t>1.0</w:t>
            </w:r>
          </w:p>
        </w:tc>
        <w:tc>
          <w:tcPr>
            <w:tcW w:w="850" w:type="dxa"/>
            <w:vAlign w:val="center"/>
          </w:tcPr>
          <w:p>
            <w:pPr>
              <w:jc w:val="center"/>
              <w:rPr>
                <w:rFonts w:ascii="Times New Roman" w:hAnsi="Times New Roman" w:cs="Times New Roman"/>
                <w:sz w:val="20"/>
                <w:szCs w:val="20"/>
              </w:rPr>
            </w:pPr>
            <w:r>
              <w:rPr>
                <w:rFonts w:ascii="Times New Roman" w:hAnsi="Times New Roman" w:cs="Times New Roman"/>
                <w:sz w:val="20"/>
                <w:szCs w:val="20"/>
              </w:rPr>
              <w:t>1-8</w:t>
            </w:r>
          </w:p>
        </w:tc>
        <w:tc>
          <w:tcPr>
            <w:tcW w:w="1118" w:type="dxa"/>
            <w:vAlign w:val="center"/>
          </w:tcPr>
          <w:p>
            <w:pPr>
              <w:jc w:val="center"/>
              <w:rPr>
                <w:rFonts w:ascii="Times New Roman" w:hAnsi="Times New Roman" w:cs="Times New Roman"/>
                <w:sz w:val="20"/>
                <w:szCs w:val="20"/>
              </w:rPr>
            </w:pPr>
            <w:r>
              <w:rPr>
                <w:rFonts w:ascii="Times New Roman" w:hAnsi="Times New Roman" w:cs="Times New Roman"/>
                <w:sz w:val="20"/>
                <w:szCs w:val="20"/>
              </w:rPr>
              <w:t>课外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4678" w:type="dxa"/>
            <w:vAlign w:val="center"/>
          </w:tcPr>
          <w:p>
            <w:pPr>
              <w:jc w:val="center"/>
              <w:rPr>
                <w:rFonts w:ascii="Times New Roman" w:hAnsi="Times New Roman" w:cs="Times New Roman"/>
                <w:sz w:val="20"/>
                <w:szCs w:val="16"/>
              </w:rPr>
            </w:pPr>
            <w:r>
              <w:rPr>
                <w:rFonts w:ascii="Times New Roman" w:hAnsi="Times New Roman" w:cs="Times New Roman"/>
                <w:sz w:val="20"/>
                <w:szCs w:val="16"/>
              </w:rPr>
              <w:t>暑期社会实践</w:t>
            </w:r>
          </w:p>
          <w:p>
            <w:pPr>
              <w:jc w:val="center"/>
              <w:rPr>
                <w:rFonts w:ascii="Times New Roman" w:hAnsi="Times New Roman" w:cs="Times New Roman"/>
                <w:sz w:val="20"/>
                <w:szCs w:val="16"/>
              </w:rPr>
            </w:pPr>
            <w:r>
              <w:rPr>
                <w:rFonts w:ascii="Times New Roman" w:hAnsi="Times New Roman" w:cs="Times New Roman"/>
                <w:sz w:val="20"/>
                <w:szCs w:val="16"/>
              </w:rPr>
              <w:t>Summer Social Practice</w:t>
            </w:r>
          </w:p>
        </w:tc>
        <w:tc>
          <w:tcPr>
            <w:tcW w:w="992" w:type="dxa"/>
            <w:vAlign w:val="center"/>
          </w:tcPr>
          <w:p>
            <w:pPr>
              <w:jc w:val="center"/>
              <w:rPr>
                <w:rFonts w:ascii="Times New Roman" w:hAnsi="Times New Roman" w:cs="Times New Roman"/>
                <w:sz w:val="20"/>
                <w:szCs w:val="20"/>
              </w:rPr>
            </w:pPr>
            <w:r>
              <w:rPr>
                <w:rFonts w:ascii="Times New Roman" w:hAnsi="Times New Roman" w:cs="Times New Roman"/>
                <w:sz w:val="20"/>
                <w:szCs w:val="20"/>
              </w:rPr>
              <w:t>/</w:t>
            </w:r>
          </w:p>
        </w:tc>
        <w:tc>
          <w:tcPr>
            <w:tcW w:w="993" w:type="dxa"/>
            <w:vAlign w:val="center"/>
          </w:tcPr>
          <w:p>
            <w:pPr>
              <w:jc w:val="center"/>
              <w:rPr>
                <w:rFonts w:ascii="Times New Roman" w:hAnsi="Times New Roman" w:cs="Times New Roman"/>
                <w:sz w:val="20"/>
                <w:szCs w:val="20"/>
              </w:rPr>
            </w:pPr>
            <w:r>
              <w:rPr>
                <w:rFonts w:ascii="Times New Roman" w:hAnsi="Times New Roman" w:cs="Times New Roman"/>
                <w:sz w:val="20"/>
                <w:szCs w:val="20"/>
              </w:rPr>
              <w:t>/</w:t>
            </w:r>
          </w:p>
        </w:tc>
        <w:tc>
          <w:tcPr>
            <w:tcW w:w="850" w:type="dxa"/>
            <w:vAlign w:val="center"/>
          </w:tcPr>
          <w:p>
            <w:pPr>
              <w:jc w:val="center"/>
              <w:rPr>
                <w:rFonts w:ascii="Times New Roman" w:hAnsi="Times New Roman" w:cs="Times New Roman"/>
                <w:sz w:val="20"/>
                <w:szCs w:val="20"/>
              </w:rPr>
            </w:pPr>
            <w:r>
              <w:rPr>
                <w:rFonts w:ascii="Times New Roman" w:hAnsi="Times New Roman" w:cs="Times New Roman"/>
                <w:sz w:val="20"/>
                <w:szCs w:val="20"/>
              </w:rPr>
              <w:t>2/4/6</w:t>
            </w:r>
          </w:p>
        </w:tc>
        <w:tc>
          <w:tcPr>
            <w:tcW w:w="1118" w:type="dxa"/>
            <w:vAlign w:val="center"/>
          </w:tcPr>
          <w:p>
            <w:pPr>
              <w:jc w:val="center"/>
              <w:rPr>
                <w:rFonts w:ascii="Times New Roman" w:hAnsi="Times New Roman" w:cs="Times New Roman"/>
                <w:sz w:val="20"/>
                <w:szCs w:val="20"/>
              </w:rPr>
            </w:pPr>
            <w:r>
              <w:rPr>
                <w:rFonts w:ascii="Times New Roman" w:hAnsi="Times New Roman" w:cs="Times New Roman"/>
                <w:sz w:val="20"/>
                <w:szCs w:val="20"/>
              </w:rPr>
              <w:t>课外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4678" w:type="dxa"/>
            <w:vAlign w:val="center"/>
          </w:tcPr>
          <w:p>
            <w:pPr>
              <w:jc w:val="center"/>
              <w:rPr>
                <w:rFonts w:ascii="Times New Roman" w:hAnsi="Times New Roman" w:cs="Times New Roman"/>
                <w:sz w:val="20"/>
                <w:szCs w:val="16"/>
              </w:rPr>
            </w:pPr>
            <w:r>
              <w:rPr>
                <w:rFonts w:ascii="Times New Roman" w:hAnsi="Times New Roman" w:cs="Times New Roman"/>
                <w:sz w:val="20"/>
                <w:szCs w:val="16"/>
              </w:rPr>
              <w:t>讲座Lectures</w:t>
            </w:r>
          </w:p>
        </w:tc>
        <w:tc>
          <w:tcPr>
            <w:tcW w:w="992" w:type="dxa"/>
            <w:vAlign w:val="center"/>
          </w:tcPr>
          <w:p>
            <w:pPr>
              <w:jc w:val="center"/>
              <w:rPr>
                <w:rFonts w:ascii="Times New Roman" w:hAnsi="Times New Roman" w:cs="Times New Roman"/>
                <w:sz w:val="20"/>
                <w:szCs w:val="20"/>
              </w:rPr>
            </w:pPr>
            <w:r>
              <w:rPr>
                <w:rFonts w:ascii="Times New Roman" w:hAnsi="Times New Roman" w:cs="Times New Roman"/>
                <w:sz w:val="20"/>
                <w:szCs w:val="20"/>
              </w:rPr>
              <w:t>5次</w:t>
            </w:r>
          </w:p>
        </w:tc>
        <w:tc>
          <w:tcPr>
            <w:tcW w:w="993" w:type="dxa"/>
            <w:vAlign w:val="center"/>
          </w:tcPr>
          <w:p>
            <w:pPr>
              <w:jc w:val="center"/>
              <w:rPr>
                <w:rFonts w:ascii="Times New Roman" w:hAnsi="Times New Roman" w:cs="Times New Roman"/>
                <w:sz w:val="20"/>
                <w:szCs w:val="20"/>
              </w:rPr>
            </w:pPr>
            <w:r>
              <w:rPr>
                <w:rFonts w:ascii="Times New Roman" w:hAnsi="Times New Roman" w:cs="Times New Roman"/>
                <w:sz w:val="20"/>
                <w:szCs w:val="20"/>
              </w:rPr>
              <w:t>/</w:t>
            </w:r>
          </w:p>
        </w:tc>
        <w:tc>
          <w:tcPr>
            <w:tcW w:w="850" w:type="dxa"/>
            <w:vAlign w:val="center"/>
          </w:tcPr>
          <w:p>
            <w:pPr>
              <w:jc w:val="center"/>
              <w:rPr>
                <w:rFonts w:ascii="Times New Roman" w:hAnsi="Times New Roman" w:cs="Times New Roman"/>
                <w:sz w:val="20"/>
                <w:szCs w:val="20"/>
              </w:rPr>
            </w:pPr>
            <w:r>
              <w:rPr>
                <w:rFonts w:ascii="Times New Roman" w:hAnsi="Times New Roman" w:cs="Times New Roman"/>
                <w:sz w:val="20"/>
                <w:szCs w:val="20"/>
              </w:rPr>
              <w:t>1-8</w:t>
            </w:r>
          </w:p>
        </w:tc>
        <w:tc>
          <w:tcPr>
            <w:tcW w:w="1118" w:type="dxa"/>
            <w:vAlign w:val="center"/>
          </w:tcPr>
          <w:p>
            <w:pPr>
              <w:jc w:val="center"/>
              <w:rPr>
                <w:rFonts w:ascii="Times New Roman" w:hAnsi="Times New Roman" w:cs="Times New Roman"/>
                <w:sz w:val="20"/>
                <w:szCs w:val="20"/>
              </w:rPr>
            </w:pPr>
            <w:r>
              <w:rPr>
                <w:rFonts w:ascii="Times New Roman" w:hAnsi="Times New Roman" w:cs="Times New Roman"/>
                <w:sz w:val="20"/>
                <w:szCs w:val="20"/>
              </w:rPr>
              <w:t>课外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4678" w:type="dxa"/>
            <w:vAlign w:val="center"/>
          </w:tcPr>
          <w:p>
            <w:pPr>
              <w:jc w:val="center"/>
              <w:rPr>
                <w:rFonts w:ascii="Times New Roman" w:hAnsi="Times New Roman" w:cs="Times New Roman"/>
                <w:sz w:val="20"/>
                <w:szCs w:val="16"/>
              </w:rPr>
            </w:pPr>
            <w:r>
              <w:rPr>
                <w:rFonts w:ascii="Times New Roman" w:hAnsi="Times New Roman" w:cs="Times New Roman"/>
                <w:sz w:val="20"/>
                <w:szCs w:val="16"/>
              </w:rPr>
              <w:t>课外体育锻炼</w:t>
            </w:r>
          </w:p>
          <w:p>
            <w:pPr>
              <w:jc w:val="center"/>
              <w:rPr>
                <w:rFonts w:ascii="Times New Roman" w:hAnsi="Times New Roman" w:cs="Times New Roman"/>
                <w:sz w:val="20"/>
                <w:szCs w:val="16"/>
              </w:rPr>
            </w:pPr>
            <w:r>
              <w:rPr>
                <w:rFonts w:ascii="Times New Roman" w:hAnsi="Times New Roman" w:cs="Times New Roman"/>
                <w:sz w:val="20"/>
                <w:szCs w:val="16"/>
              </w:rPr>
              <w:t>Extracurricular Physical Exercise</w:t>
            </w:r>
          </w:p>
        </w:tc>
        <w:tc>
          <w:tcPr>
            <w:tcW w:w="992" w:type="dxa"/>
            <w:vAlign w:val="center"/>
          </w:tcPr>
          <w:p>
            <w:pPr>
              <w:jc w:val="center"/>
              <w:rPr>
                <w:rFonts w:ascii="Times New Roman" w:hAnsi="Times New Roman" w:cs="Times New Roman"/>
                <w:sz w:val="20"/>
                <w:szCs w:val="20"/>
              </w:rPr>
            </w:pPr>
            <w:r>
              <w:rPr>
                <w:rFonts w:ascii="Times New Roman" w:hAnsi="Times New Roman" w:cs="Times New Roman"/>
                <w:sz w:val="20"/>
                <w:szCs w:val="20"/>
              </w:rPr>
              <w:t>/</w:t>
            </w:r>
          </w:p>
        </w:tc>
        <w:tc>
          <w:tcPr>
            <w:tcW w:w="993" w:type="dxa"/>
            <w:vAlign w:val="center"/>
          </w:tcPr>
          <w:p>
            <w:pPr>
              <w:jc w:val="center"/>
              <w:rPr>
                <w:rFonts w:ascii="Times New Roman" w:hAnsi="Times New Roman" w:cs="Times New Roman"/>
                <w:sz w:val="20"/>
                <w:szCs w:val="20"/>
              </w:rPr>
            </w:pPr>
            <w:r>
              <w:rPr>
                <w:rFonts w:ascii="Times New Roman" w:hAnsi="Times New Roman" w:cs="Times New Roman"/>
                <w:sz w:val="20"/>
                <w:szCs w:val="20"/>
              </w:rPr>
              <w:t>/</w:t>
            </w:r>
          </w:p>
        </w:tc>
        <w:tc>
          <w:tcPr>
            <w:tcW w:w="850" w:type="dxa"/>
            <w:vAlign w:val="center"/>
          </w:tcPr>
          <w:p>
            <w:pPr>
              <w:jc w:val="center"/>
              <w:rPr>
                <w:rFonts w:ascii="Times New Roman" w:hAnsi="Times New Roman" w:cs="Times New Roman"/>
                <w:sz w:val="20"/>
                <w:szCs w:val="20"/>
              </w:rPr>
            </w:pPr>
            <w:r>
              <w:rPr>
                <w:rFonts w:ascii="Times New Roman" w:hAnsi="Times New Roman" w:cs="Times New Roman"/>
                <w:sz w:val="20"/>
                <w:szCs w:val="20"/>
              </w:rPr>
              <w:t>1-6</w:t>
            </w:r>
          </w:p>
        </w:tc>
        <w:tc>
          <w:tcPr>
            <w:tcW w:w="1118" w:type="dxa"/>
            <w:vAlign w:val="center"/>
          </w:tcPr>
          <w:p>
            <w:pPr>
              <w:jc w:val="center"/>
              <w:rPr>
                <w:rFonts w:ascii="Times New Roman" w:hAnsi="Times New Roman" w:cs="Times New Roman"/>
                <w:sz w:val="20"/>
                <w:szCs w:val="20"/>
              </w:rPr>
            </w:pPr>
            <w:r>
              <w:rPr>
                <w:rFonts w:ascii="Times New Roman" w:hAnsi="Times New Roman" w:cs="Times New Roman"/>
                <w:sz w:val="20"/>
                <w:szCs w:val="20"/>
              </w:rPr>
              <w:t>课外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4678" w:type="dxa"/>
            <w:vAlign w:val="center"/>
          </w:tcPr>
          <w:p>
            <w:pPr>
              <w:jc w:val="center"/>
              <w:rPr>
                <w:rFonts w:ascii="Times New Roman" w:hAnsi="Times New Roman" w:cs="Times New Roman"/>
                <w:sz w:val="20"/>
                <w:szCs w:val="16"/>
              </w:rPr>
            </w:pPr>
            <w:r>
              <w:rPr>
                <w:rFonts w:ascii="Times New Roman" w:hAnsi="Times New Roman" w:cs="Times New Roman"/>
                <w:sz w:val="20"/>
                <w:szCs w:val="16"/>
              </w:rPr>
              <w:t>体育健康标准辅导测试</w:t>
            </w:r>
          </w:p>
          <w:p>
            <w:pPr>
              <w:jc w:val="center"/>
              <w:rPr>
                <w:rFonts w:ascii="Times New Roman" w:hAnsi="Times New Roman" w:cs="Times New Roman"/>
                <w:sz w:val="20"/>
                <w:szCs w:val="16"/>
              </w:rPr>
            </w:pPr>
            <w:r>
              <w:rPr>
                <w:rFonts w:ascii="Times New Roman" w:hAnsi="Times New Roman" w:cs="Times New Roman"/>
                <w:sz w:val="20"/>
                <w:szCs w:val="16"/>
              </w:rPr>
              <w:t>Physical Health Standards Counseling Test</w:t>
            </w:r>
          </w:p>
        </w:tc>
        <w:tc>
          <w:tcPr>
            <w:tcW w:w="992" w:type="dxa"/>
            <w:vAlign w:val="center"/>
          </w:tcPr>
          <w:p>
            <w:pPr>
              <w:jc w:val="center"/>
              <w:rPr>
                <w:rFonts w:ascii="Times New Roman" w:hAnsi="Times New Roman" w:cs="Times New Roman"/>
                <w:sz w:val="20"/>
                <w:szCs w:val="20"/>
              </w:rPr>
            </w:pPr>
            <w:r>
              <w:rPr>
                <w:rFonts w:ascii="Times New Roman" w:hAnsi="Times New Roman" w:cs="Times New Roman"/>
                <w:sz w:val="20"/>
                <w:szCs w:val="20"/>
              </w:rPr>
              <w:t>/</w:t>
            </w:r>
          </w:p>
        </w:tc>
        <w:tc>
          <w:tcPr>
            <w:tcW w:w="993" w:type="dxa"/>
            <w:vAlign w:val="center"/>
          </w:tcPr>
          <w:p>
            <w:pPr>
              <w:jc w:val="center"/>
              <w:rPr>
                <w:rFonts w:ascii="Times New Roman" w:hAnsi="Times New Roman" w:cs="Times New Roman"/>
                <w:sz w:val="20"/>
                <w:szCs w:val="20"/>
              </w:rPr>
            </w:pPr>
            <w:r>
              <w:rPr>
                <w:rFonts w:ascii="Times New Roman" w:hAnsi="Times New Roman" w:cs="Times New Roman"/>
                <w:sz w:val="20"/>
                <w:szCs w:val="20"/>
              </w:rPr>
              <w:t>/</w:t>
            </w:r>
          </w:p>
        </w:tc>
        <w:tc>
          <w:tcPr>
            <w:tcW w:w="850" w:type="dxa"/>
            <w:vAlign w:val="center"/>
          </w:tcPr>
          <w:p>
            <w:pPr>
              <w:jc w:val="center"/>
              <w:rPr>
                <w:rFonts w:ascii="Times New Roman" w:hAnsi="Times New Roman" w:cs="Times New Roman"/>
                <w:sz w:val="20"/>
                <w:szCs w:val="20"/>
              </w:rPr>
            </w:pPr>
            <w:r>
              <w:rPr>
                <w:rFonts w:ascii="Times New Roman" w:hAnsi="Times New Roman" w:cs="Times New Roman"/>
                <w:sz w:val="20"/>
                <w:szCs w:val="20"/>
              </w:rPr>
              <w:t>5-8</w:t>
            </w:r>
          </w:p>
        </w:tc>
        <w:tc>
          <w:tcPr>
            <w:tcW w:w="1118" w:type="dxa"/>
            <w:vAlign w:val="center"/>
          </w:tcPr>
          <w:p>
            <w:pPr>
              <w:jc w:val="center"/>
              <w:rPr>
                <w:rFonts w:ascii="Times New Roman" w:hAnsi="Times New Roman" w:cs="Times New Roman"/>
                <w:sz w:val="20"/>
                <w:szCs w:val="20"/>
              </w:rPr>
            </w:pPr>
            <w:r>
              <w:rPr>
                <w:rFonts w:ascii="Times New Roman" w:hAnsi="Times New Roman" w:cs="Times New Roman"/>
                <w:sz w:val="20"/>
                <w:szCs w:val="20"/>
              </w:rPr>
              <w:t>课外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6" w:hRule="atLeast"/>
          <w:jc w:val="center"/>
        </w:trPr>
        <w:tc>
          <w:tcPr>
            <w:tcW w:w="4678" w:type="dxa"/>
            <w:vAlign w:val="center"/>
          </w:tcPr>
          <w:p>
            <w:pPr>
              <w:ind w:firstLine="600" w:firstLineChars="300"/>
              <w:jc w:val="center"/>
              <w:rPr>
                <w:rFonts w:ascii="Times New Roman" w:hAnsi="Times New Roman" w:cs="Times New Roman"/>
                <w:sz w:val="20"/>
                <w:szCs w:val="20"/>
              </w:rPr>
            </w:pPr>
            <w:r>
              <w:rPr>
                <w:rFonts w:ascii="Times New Roman" w:hAnsi="Times New Roman" w:cs="Times New Roman"/>
                <w:sz w:val="20"/>
                <w:szCs w:val="20"/>
              </w:rPr>
              <w:t>总计Total</w:t>
            </w:r>
          </w:p>
        </w:tc>
        <w:tc>
          <w:tcPr>
            <w:tcW w:w="992" w:type="dxa"/>
            <w:vAlign w:val="center"/>
          </w:tcPr>
          <w:p>
            <w:pPr>
              <w:jc w:val="center"/>
              <w:rPr>
                <w:rFonts w:ascii="Times New Roman" w:hAnsi="Times New Roman" w:cs="Times New Roman"/>
                <w:sz w:val="20"/>
                <w:szCs w:val="20"/>
              </w:rPr>
            </w:pPr>
          </w:p>
        </w:tc>
        <w:tc>
          <w:tcPr>
            <w:tcW w:w="993" w:type="dxa"/>
            <w:vAlign w:val="center"/>
          </w:tcPr>
          <w:p>
            <w:pPr>
              <w:jc w:val="center"/>
              <w:rPr>
                <w:rFonts w:ascii="Times New Roman" w:hAnsi="Times New Roman" w:cs="Times New Roman"/>
                <w:sz w:val="20"/>
                <w:szCs w:val="20"/>
              </w:rPr>
            </w:pPr>
            <w:r>
              <w:rPr>
                <w:rFonts w:ascii="Times New Roman" w:hAnsi="Times New Roman" w:cs="Times New Roman"/>
                <w:sz w:val="20"/>
                <w:szCs w:val="20"/>
              </w:rPr>
              <w:t>31.5</w:t>
            </w:r>
          </w:p>
        </w:tc>
        <w:tc>
          <w:tcPr>
            <w:tcW w:w="850" w:type="dxa"/>
            <w:vAlign w:val="center"/>
          </w:tcPr>
          <w:p>
            <w:pPr>
              <w:jc w:val="center"/>
              <w:rPr>
                <w:rFonts w:ascii="Times New Roman" w:hAnsi="Times New Roman" w:cs="Times New Roman"/>
                <w:sz w:val="20"/>
                <w:szCs w:val="20"/>
              </w:rPr>
            </w:pPr>
          </w:p>
        </w:tc>
        <w:tc>
          <w:tcPr>
            <w:tcW w:w="1118" w:type="dxa"/>
            <w:vAlign w:val="center"/>
          </w:tcPr>
          <w:p>
            <w:pPr>
              <w:jc w:val="center"/>
              <w:rPr>
                <w:rFonts w:ascii="Times New Roman" w:hAnsi="Times New Roman" w:cs="Times New Roman"/>
                <w:sz w:val="20"/>
                <w:szCs w:val="20"/>
              </w:rPr>
            </w:pPr>
          </w:p>
        </w:tc>
      </w:tr>
    </w:tbl>
    <w:p>
      <w:pPr>
        <w:rPr>
          <w:rFonts w:ascii="Times New Roman" w:hAnsi="Times New Roman" w:cs="Times New Roman"/>
          <w:sz w:val="20"/>
          <w:szCs w:val="20"/>
        </w:rPr>
        <w:sectPr>
          <w:pgSz w:w="11906" w:h="16838"/>
          <w:pgMar w:top="1440" w:right="1800" w:bottom="1418" w:left="1800" w:header="851" w:footer="992" w:gutter="0"/>
          <w:cols w:space="425" w:num="1"/>
          <w:docGrid w:type="lines" w:linePitch="312" w:charSpace="0"/>
        </w:sectPr>
      </w:pPr>
      <w:r>
        <w:rPr>
          <w:rFonts w:ascii="Times New Roman" w:hAnsi="Times New Roman" w:cs="Times New Roman"/>
          <w:sz w:val="20"/>
          <w:szCs w:val="20"/>
        </w:rPr>
        <w:t>说明：（1）</w:t>
      </w:r>
      <w:r>
        <w:rPr>
          <w:rFonts w:hint="eastAsia" w:ascii="Times New Roman" w:hAnsi="Times New Roman" w:cs="Times New Roman"/>
          <w:sz w:val="20"/>
          <w:szCs w:val="20"/>
        </w:rPr>
        <w:t>讲座至少完成5次；（2）</w:t>
      </w:r>
      <w:r>
        <w:rPr>
          <w:rFonts w:ascii="Times New Roman" w:hAnsi="Times New Roman" w:cs="Times New Roman"/>
          <w:sz w:val="20"/>
          <w:szCs w:val="20"/>
        </w:rPr>
        <w:t>学科竞赛至少参加2项，其中</w:t>
      </w:r>
      <w:r>
        <w:rPr>
          <w:rFonts w:hint="eastAsia" w:ascii="Times New Roman" w:hAnsi="Times New Roman" w:cs="Times New Roman"/>
          <w:sz w:val="20"/>
          <w:szCs w:val="20"/>
        </w:rPr>
        <w:t>须</w:t>
      </w:r>
      <w:r>
        <w:rPr>
          <w:rFonts w:ascii="Times New Roman" w:hAnsi="Times New Roman" w:cs="Times New Roman"/>
          <w:sz w:val="20"/>
          <w:szCs w:val="20"/>
        </w:rPr>
        <w:t>包含1项校I级竞赛；（</w:t>
      </w:r>
      <w:r>
        <w:rPr>
          <w:rFonts w:hint="eastAsia" w:ascii="Times New Roman" w:hAnsi="Times New Roman" w:cs="Times New Roman"/>
          <w:sz w:val="20"/>
          <w:szCs w:val="20"/>
        </w:rPr>
        <w:t>3</w:t>
      </w:r>
      <w:r>
        <w:rPr>
          <w:rFonts w:ascii="Times New Roman" w:hAnsi="Times New Roman" w:cs="Times New Roman"/>
          <w:sz w:val="20"/>
          <w:szCs w:val="20"/>
        </w:rPr>
        <w:t>）</w:t>
      </w:r>
      <w:r>
        <w:rPr>
          <w:rFonts w:hint="eastAsia" w:ascii="Times New Roman" w:hAnsi="Times New Roman" w:cs="Times New Roman"/>
          <w:sz w:val="20"/>
          <w:szCs w:val="20"/>
        </w:rPr>
        <w:t>劳动教育实践、课外体育锻炼、讲座、暑期社会实践、体育健康标准辅导测试为课外完成的实践环节，为毕业审核条件。思想政治理论课实践：第一学期（7-13周）、第二学期（5-11周），每学期20学时。</w:t>
      </w:r>
    </w:p>
    <w:p>
      <w:pPr>
        <w:spacing w:before="156" w:beforeLines="50" w:after="156" w:afterLines="50"/>
        <w:rPr>
          <w:rFonts w:ascii="Times New Roman" w:hAnsi="Times New Roman" w:cs="Times New Roman"/>
          <w:b/>
          <w:sz w:val="24"/>
          <w:szCs w:val="24"/>
        </w:rPr>
      </w:pPr>
      <w:r>
        <w:rPr>
          <w:rFonts w:ascii="Times New Roman" w:hAnsi="Times New Roman" w:cs="Times New Roman"/>
          <w:b/>
          <w:sz w:val="24"/>
          <w:szCs w:val="24"/>
        </w:rPr>
        <w:t>附件3：商务英语专业课程描述</w:t>
      </w:r>
    </w:p>
    <w:p>
      <w:pPr>
        <w:autoSpaceDE w:val="0"/>
        <w:autoSpaceDN w:val="0"/>
        <w:adjustRightInd w:val="0"/>
        <w:spacing w:line="400" w:lineRule="exact"/>
        <w:rPr>
          <w:rFonts w:ascii="Times New Roman" w:hAnsi="Times New Roman" w:cs="Times New Roman"/>
          <w:b/>
          <w:szCs w:val="21"/>
        </w:rPr>
      </w:pPr>
      <w:r>
        <w:rPr>
          <w:rFonts w:ascii="Times New Roman" w:hAnsi="Times New Roman" w:cs="Times New Roman"/>
          <w:b/>
          <w:szCs w:val="21"/>
        </w:rPr>
        <w:t>课程编号：72410061</w:t>
      </w:r>
      <w:r>
        <w:rPr>
          <w:rFonts w:ascii="Times New Roman" w:hAnsi="Times New Roman" w:cs="Times New Roman"/>
          <w:b/>
          <w:szCs w:val="21"/>
        </w:rPr>
        <w:tab/>
      </w:r>
      <w:r>
        <w:rPr>
          <w:rFonts w:ascii="Times New Roman" w:hAnsi="Times New Roman" w:cs="Times New Roman"/>
          <w:b/>
          <w:szCs w:val="21"/>
        </w:rPr>
        <w:tab/>
      </w:r>
      <w:r>
        <w:rPr>
          <w:rFonts w:ascii="Times New Roman" w:hAnsi="Times New Roman" w:cs="Times New Roman"/>
          <w:b/>
          <w:szCs w:val="21"/>
        </w:rPr>
        <w:t>课程名称：思想道德与法治</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课程英文名称：Value, Morality and Rule of Law</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学时：40</w:t>
      </w:r>
      <w:r>
        <w:rPr>
          <w:rFonts w:ascii="Times New Roman" w:hAnsi="Times New Roman" w:cs="Times New Roman"/>
          <w:szCs w:val="21"/>
        </w:rPr>
        <w:tab/>
      </w:r>
      <w:r>
        <w:rPr>
          <w:rFonts w:ascii="Times New Roman" w:hAnsi="Times New Roman" w:cs="Times New Roman"/>
          <w:szCs w:val="21"/>
        </w:rPr>
        <w:t>学分：2.5</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先修课程：无</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课程描述：</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ab/>
      </w:r>
      <w:r>
        <w:rPr>
          <w:rFonts w:ascii="Times New Roman" w:hAnsi="Times New Roman" w:cs="Times New Roman"/>
          <w:szCs w:val="21"/>
        </w:rPr>
        <w:t>《思想道德与法治》课是以马列主义、毛泽东思想、邓小平理论和</w:t>
      </w:r>
      <w:r>
        <w:rPr>
          <w:rFonts w:cs="Times New Roman" w:asciiTheme="minorEastAsia" w:hAnsiTheme="minorEastAsia"/>
          <w:szCs w:val="21"/>
        </w:rPr>
        <w:t>“三个代表”</w:t>
      </w:r>
      <w:r>
        <w:rPr>
          <w:rFonts w:ascii="Times New Roman" w:hAnsi="Times New Roman" w:cs="Times New Roman"/>
          <w:szCs w:val="21"/>
        </w:rPr>
        <w:t>为指导，以理想信念教育为核心、爱国主义教育为主线、人生观、价值观、道德观和法制观等方面的教育为主要内容，综合运用相关学科知识，依据大学生成长的基本规律，教导、引导大学生加强自身思想道德修养和法律素养的一门公共基础必修课。本课程是大学一年级学生的公共基础必修课。课程围绕大学生成长成才过程中面临的思想道德、法律等问题，有针对性地进行马克思主义的世界观、人生观、价值观、道德观和法治观教育。</w:t>
      </w:r>
    </w:p>
    <w:p>
      <w:pPr>
        <w:autoSpaceDE w:val="0"/>
        <w:autoSpaceDN w:val="0"/>
        <w:adjustRightInd w:val="0"/>
        <w:spacing w:line="400" w:lineRule="exact"/>
        <w:rPr>
          <w:rFonts w:ascii="Times New Roman" w:hAnsi="Times New Roman" w:cs="Times New Roman"/>
          <w:b/>
          <w:szCs w:val="21"/>
        </w:rPr>
      </w:pPr>
    </w:p>
    <w:p>
      <w:pPr>
        <w:autoSpaceDE w:val="0"/>
        <w:autoSpaceDN w:val="0"/>
        <w:adjustRightInd w:val="0"/>
        <w:spacing w:line="400" w:lineRule="exact"/>
        <w:rPr>
          <w:rFonts w:ascii="Times New Roman" w:hAnsi="Times New Roman" w:cs="Times New Roman"/>
          <w:b/>
          <w:szCs w:val="21"/>
        </w:rPr>
      </w:pPr>
      <w:r>
        <w:rPr>
          <w:rFonts w:ascii="Times New Roman" w:hAnsi="Times New Roman" w:cs="Times New Roman"/>
          <w:b/>
          <w:szCs w:val="21"/>
        </w:rPr>
        <w:t>课程编号：94010021    课程名称：国家安全教育</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课程英文名：National Security Education</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学时：16</w:t>
      </w:r>
      <w:r>
        <w:rPr>
          <w:rFonts w:ascii="Times New Roman" w:hAnsi="Times New Roman" w:cs="Times New Roman"/>
          <w:szCs w:val="21"/>
        </w:rPr>
        <w:tab/>
      </w:r>
      <w:r>
        <w:rPr>
          <w:rFonts w:ascii="Times New Roman" w:hAnsi="Times New Roman" w:cs="Times New Roman"/>
          <w:szCs w:val="21"/>
        </w:rPr>
        <w:t>学分：1.0</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课程描述：</w:t>
      </w:r>
    </w:p>
    <w:p>
      <w:pPr>
        <w:autoSpaceDE w:val="0"/>
        <w:autoSpaceDN w:val="0"/>
        <w:adjustRightInd w:val="0"/>
        <w:spacing w:line="400" w:lineRule="exact"/>
        <w:rPr>
          <w:rFonts w:ascii="Times New Roman" w:hAnsi="Times New Roman" w:cs="Times New Roman"/>
          <w:b/>
          <w:szCs w:val="21"/>
        </w:rPr>
      </w:pPr>
      <w:r>
        <w:rPr>
          <w:rFonts w:ascii="Times New Roman" w:hAnsi="Times New Roman" w:cs="Times New Roman"/>
          <w:szCs w:val="21"/>
        </w:rPr>
        <w:tab/>
      </w:r>
      <w:r>
        <w:rPr>
          <w:rFonts w:ascii="Times New Roman" w:hAnsi="Times New Roman" w:cs="Times New Roman"/>
          <w:szCs w:val="21"/>
        </w:rPr>
        <w:t>课程完整覆盖《大中小学国家安全教育指导纲要》中的知识要点，以全面贯彻落实总体国家安全观为目标，从总论到13个重点安全领域，逐章展开。课程框架合理，每章分为具体安全的重要性、主要内容、威胁与挑战、维护途径与方法4个方面，循序渐进。通过结合讲授时事热点和经典案例等不同类型的内容，帮助学生系统掌握中国特色国家安全体系，树立国家安全底线思维，将国家安全意识转化为自觉行动，强化责任担当。</w:t>
      </w:r>
    </w:p>
    <w:p>
      <w:pPr>
        <w:autoSpaceDE w:val="0"/>
        <w:autoSpaceDN w:val="0"/>
        <w:adjustRightInd w:val="0"/>
        <w:spacing w:line="400" w:lineRule="exact"/>
        <w:rPr>
          <w:rFonts w:ascii="Times New Roman" w:hAnsi="Times New Roman" w:cs="Times New Roman"/>
          <w:b/>
          <w:szCs w:val="21"/>
        </w:rPr>
      </w:pPr>
    </w:p>
    <w:p>
      <w:pPr>
        <w:autoSpaceDE w:val="0"/>
        <w:autoSpaceDN w:val="0"/>
        <w:adjustRightInd w:val="0"/>
        <w:spacing w:line="400" w:lineRule="exact"/>
        <w:rPr>
          <w:rFonts w:ascii="Times New Roman" w:hAnsi="Times New Roman" w:cs="Times New Roman"/>
          <w:b/>
          <w:szCs w:val="21"/>
        </w:rPr>
      </w:pPr>
      <w:r>
        <w:rPr>
          <w:rFonts w:ascii="Times New Roman" w:hAnsi="Times New Roman" w:cs="Times New Roman"/>
          <w:b/>
          <w:szCs w:val="21"/>
        </w:rPr>
        <w:t>课程编号：94020021</w:t>
      </w:r>
      <w:r>
        <w:rPr>
          <w:rFonts w:ascii="Times New Roman" w:hAnsi="Times New Roman" w:cs="Times New Roman"/>
          <w:b/>
          <w:szCs w:val="21"/>
        </w:rPr>
        <w:tab/>
      </w:r>
      <w:r>
        <w:rPr>
          <w:rFonts w:ascii="Times New Roman" w:hAnsi="Times New Roman" w:cs="Times New Roman"/>
          <w:b/>
          <w:szCs w:val="21"/>
        </w:rPr>
        <w:tab/>
      </w:r>
      <w:r>
        <w:rPr>
          <w:rFonts w:ascii="Times New Roman" w:hAnsi="Times New Roman" w:cs="Times New Roman"/>
          <w:b/>
          <w:szCs w:val="21"/>
        </w:rPr>
        <w:t>课程名称：劳动教育</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课程英文名：Labor Education</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学时：16</w:t>
      </w:r>
      <w:r>
        <w:rPr>
          <w:rFonts w:ascii="Times New Roman" w:hAnsi="Times New Roman" w:cs="Times New Roman"/>
          <w:szCs w:val="21"/>
        </w:rPr>
        <w:tab/>
      </w:r>
      <w:r>
        <w:rPr>
          <w:rFonts w:ascii="Times New Roman" w:hAnsi="Times New Roman" w:cs="Times New Roman"/>
          <w:szCs w:val="21"/>
        </w:rPr>
        <w:t xml:space="preserve">学分：1.0 </w:t>
      </w:r>
    </w:p>
    <w:p>
      <w:pPr>
        <w:autoSpaceDE w:val="0"/>
        <w:autoSpaceDN w:val="0"/>
        <w:adjustRightInd w:val="0"/>
        <w:spacing w:line="400" w:lineRule="exact"/>
        <w:rPr>
          <w:rFonts w:ascii="Times New Roman" w:hAnsi="Times New Roman" w:cs="Times New Roman"/>
          <w:b/>
          <w:szCs w:val="21"/>
        </w:rPr>
      </w:pPr>
      <w:r>
        <w:rPr>
          <w:rFonts w:ascii="Times New Roman" w:hAnsi="Times New Roman" w:cs="Times New Roman"/>
          <w:szCs w:val="21"/>
        </w:rPr>
        <w:t>课程描述：</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ab/>
      </w:r>
      <w:r>
        <w:rPr>
          <w:rFonts w:ascii="Times New Roman" w:hAnsi="Times New Roman" w:cs="Times New Roman"/>
          <w:szCs w:val="21"/>
        </w:rPr>
        <w:t>通对劳动教育理论课程的学习，学生能够深刻认识人类劳动的本质，积极养成正确劳动观的重要性，继而树立远大的理想，调整好心态，养成谦虚谨慎的劳动习惯。同时，通过学习，学生懂得如何应对劳动时遇到的危机，不乱操心，不忘初心，争取做到身心合一地劳动，以达到最佳劳动效果。</w:t>
      </w:r>
    </w:p>
    <w:p>
      <w:pPr>
        <w:autoSpaceDE w:val="0"/>
        <w:autoSpaceDN w:val="0"/>
        <w:adjustRightInd w:val="0"/>
        <w:spacing w:line="400" w:lineRule="exact"/>
        <w:rPr>
          <w:rFonts w:ascii="Times New Roman" w:hAnsi="Times New Roman" w:cs="Times New Roman"/>
          <w:b/>
          <w:szCs w:val="21"/>
        </w:rPr>
      </w:pPr>
    </w:p>
    <w:p>
      <w:pPr>
        <w:autoSpaceDE w:val="0"/>
        <w:autoSpaceDN w:val="0"/>
        <w:adjustRightInd w:val="0"/>
        <w:spacing w:line="400" w:lineRule="exact"/>
        <w:rPr>
          <w:rFonts w:ascii="Times New Roman" w:hAnsi="Times New Roman" w:cs="Times New Roman"/>
          <w:b/>
          <w:szCs w:val="21"/>
        </w:rPr>
      </w:pPr>
      <w:r>
        <w:rPr>
          <w:rFonts w:ascii="Times New Roman" w:hAnsi="Times New Roman" w:cs="Times New Roman"/>
          <w:b/>
          <w:szCs w:val="21"/>
        </w:rPr>
        <w:t xml:space="preserve">课程编号：72330061  </w:t>
      </w:r>
      <w:r>
        <w:rPr>
          <w:rFonts w:hint="eastAsia" w:ascii="Times New Roman" w:hAnsi="Times New Roman" w:cs="Times New Roman"/>
          <w:b/>
          <w:szCs w:val="21"/>
        </w:rPr>
        <w:tab/>
      </w:r>
      <w:r>
        <w:rPr>
          <w:rFonts w:ascii="Times New Roman" w:hAnsi="Times New Roman" w:cs="Times New Roman"/>
          <w:b/>
          <w:szCs w:val="21"/>
        </w:rPr>
        <w:t xml:space="preserve">课程名称：马克思主义基本原理  </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课程英文名称：Basic Principles of Marxism</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学时数：40    学分数：2.5</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 xml:space="preserve">先修课程：72540051  思想道德与法治                        </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课程描述:</w:t>
      </w:r>
    </w:p>
    <w:p>
      <w:pPr>
        <w:autoSpaceDE w:val="0"/>
        <w:autoSpaceDN w:val="0"/>
        <w:adjustRightInd w:val="0"/>
        <w:spacing w:line="400" w:lineRule="exact"/>
        <w:ind w:firstLine="420" w:firstLineChars="200"/>
        <w:rPr>
          <w:rFonts w:ascii="Times New Roman" w:hAnsi="Times New Roman" w:cs="Times New Roman"/>
          <w:szCs w:val="21"/>
        </w:rPr>
      </w:pPr>
      <w:r>
        <w:rPr>
          <w:rFonts w:ascii="Times New Roman" w:hAnsi="Times New Roman" w:cs="Times New Roman"/>
          <w:szCs w:val="21"/>
        </w:rPr>
        <w:t>《马克思主义基本原理》是全国本科高校各专业开设的一门公共必修课程，是我国高校思想政治理论教学的重要组成部分。课程开设目的是要从理论与实践相结合的角度对学生进行系统的马克思主义理论教育，帮助学生从整体上把握马克思主义的精神实质、基本理论和方法论原则，提升学生的思想理论素养和逻辑思维能力，学会运用马克思主义的基本立场、观点和方法去分析问题和解决问题、正确地面向社会和把握自我；指导学生树立正确的世界观、人生观和价值观，并为学生确立建设中国特色社会主义的理想信念，自觉投身民族复兴、国家强盛的伟大实践，打下扎实的思想理论基础。</w:t>
      </w:r>
    </w:p>
    <w:p>
      <w:pPr>
        <w:autoSpaceDE w:val="0"/>
        <w:autoSpaceDN w:val="0"/>
        <w:adjustRightInd w:val="0"/>
        <w:spacing w:line="400" w:lineRule="exact"/>
        <w:rPr>
          <w:rFonts w:ascii="Times New Roman" w:hAnsi="Times New Roman" w:cs="Times New Roman"/>
          <w:b/>
          <w:szCs w:val="21"/>
        </w:rPr>
      </w:pPr>
    </w:p>
    <w:p>
      <w:pPr>
        <w:autoSpaceDE w:val="0"/>
        <w:autoSpaceDN w:val="0"/>
        <w:adjustRightInd w:val="0"/>
        <w:spacing w:line="400" w:lineRule="exact"/>
        <w:rPr>
          <w:rFonts w:ascii="Times New Roman" w:hAnsi="Times New Roman" w:cs="Times New Roman"/>
          <w:b/>
          <w:szCs w:val="21"/>
        </w:rPr>
      </w:pPr>
      <w:r>
        <w:rPr>
          <w:rFonts w:ascii="Times New Roman" w:hAnsi="Times New Roman" w:cs="Times New Roman"/>
          <w:b/>
          <w:szCs w:val="21"/>
        </w:rPr>
        <w:t xml:space="preserve">课程编号： 72500061   </w:t>
      </w:r>
      <w:r>
        <w:rPr>
          <w:rFonts w:hint="eastAsia" w:ascii="Times New Roman" w:hAnsi="Times New Roman" w:cs="Times New Roman"/>
          <w:b/>
          <w:szCs w:val="21"/>
        </w:rPr>
        <w:tab/>
      </w:r>
      <w:r>
        <w:rPr>
          <w:rFonts w:ascii="Times New Roman" w:hAnsi="Times New Roman" w:cs="Times New Roman"/>
          <w:b/>
          <w:szCs w:val="21"/>
        </w:rPr>
        <w:t xml:space="preserve">课程名称：中国近现代史纲要  </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课程英文名称：Outline of Modern Chinese History</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学时数：40                学分数：2.5</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先修课程：72540051  思想道德与法治</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课程描述：</w:t>
      </w:r>
    </w:p>
    <w:p>
      <w:pPr>
        <w:autoSpaceDE w:val="0"/>
        <w:autoSpaceDN w:val="0"/>
        <w:adjustRightInd w:val="0"/>
        <w:spacing w:line="400" w:lineRule="exact"/>
        <w:ind w:firstLine="420" w:firstLineChars="200"/>
        <w:rPr>
          <w:rFonts w:ascii="Times New Roman" w:hAnsi="Times New Roman" w:cs="Times New Roman"/>
          <w:szCs w:val="21"/>
        </w:rPr>
      </w:pPr>
      <w:r>
        <w:rPr>
          <w:rFonts w:ascii="Times New Roman" w:hAnsi="Times New Roman" w:cs="Times New Roman"/>
          <w:szCs w:val="21"/>
        </w:rPr>
        <w:t xml:space="preserve">《中国近现代史纲要》是按照2005年中共中央宣传部、教育部《关于进一步加强和改进高等学校思想政治理论课的意见及其实施方案》的通知要求，在全国本科高校各专业设置的一门必修的思想政治理论课。帮助学生了解国史、国情，深刻领会历史和人民怎样选择了马克思主义，选择了中国共产党，选择了社会主义，选择了改革开放，坚定大学生在中国共产党领导下走中国特色社会主义道路的“四个自信”。 </w:t>
      </w:r>
    </w:p>
    <w:p>
      <w:pPr>
        <w:autoSpaceDE w:val="0"/>
        <w:autoSpaceDN w:val="0"/>
        <w:adjustRightInd w:val="0"/>
        <w:spacing w:line="400" w:lineRule="exact"/>
        <w:rPr>
          <w:rFonts w:ascii="Times New Roman" w:hAnsi="Times New Roman" w:cs="Times New Roman"/>
          <w:b/>
          <w:szCs w:val="21"/>
        </w:rPr>
      </w:pPr>
    </w:p>
    <w:p>
      <w:pPr>
        <w:autoSpaceDE w:val="0"/>
        <w:autoSpaceDN w:val="0"/>
        <w:adjustRightInd w:val="0"/>
        <w:spacing w:line="400" w:lineRule="exact"/>
        <w:rPr>
          <w:rFonts w:ascii="Times New Roman" w:hAnsi="Times New Roman" w:cs="Times New Roman"/>
          <w:b/>
          <w:szCs w:val="21"/>
        </w:rPr>
      </w:pPr>
      <w:r>
        <w:rPr>
          <w:rFonts w:ascii="Times New Roman" w:hAnsi="Times New Roman" w:cs="Times New Roman"/>
          <w:b/>
          <w:szCs w:val="21"/>
        </w:rPr>
        <w:t xml:space="preserve">课程编号：72451-8#       课程名称：形势与政策  </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课程英文名称：Situation and Policy</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学时数：64            学分数：2.0</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先修课程：无</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课程描述：</w:t>
      </w:r>
    </w:p>
    <w:p>
      <w:pPr>
        <w:autoSpaceDE w:val="0"/>
        <w:autoSpaceDN w:val="0"/>
        <w:adjustRightInd w:val="0"/>
        <w:spacing w:line="400" w:lineRule="exact"/>
        <w:ind w:firstLine="420" w:firstLineChars="200"/>
        <w:rPr>
          <w:rFonts w:ascii="Times New Roman" w:hAnsi="Times New Roman" w:cs="Times New Roman"/>
          <w:szCs w:val="21"/>
        </w:rPr>
      </w:pPr>
      <w:r>
        <w:rPr>
          <w:rFonts w:ascii="Times New Roman" w:hAnsi="Times New Roman" w:cs="Times New Roman"/>
          <w:szCs w:val="21"/>
        </w:rPr>
        <w:t>《形势与政策》是高校思想政治理论课的主干课程，是全校各专业必修课程。依据中宣部、教育部下发的“高校形势与政策教育教学要点”，结合当前国际国内形势以及高等教育改革形势和大学生成长的特点而开设。在介绍当前国家打针方针、国内外经济政治形势、国际关系以及国内外热点事件的基础上，阐明了我国政府的基本原则、基本立场与应对政策。培养学生观察社会形势问题敏锐的洞察力，培养学生处理、应对复杂社会问题的能力，提升学生的综合素质。使学生基本掌握该课程的基础理论知识、分析问题的基本方法，并能够运用这些知识和方法去分析现实生活中的一些问题，把理论渗透到实践中，指导自己的行为。</w:t>
      </w:r>
    </w:p>
    <w:p>
      <w:pPr>
        <w:autoSpaceDE w:val="0"/>
        <w:autoSpaceDN w:val="0"/>
        <w:adjustRightInd w:val="0"/>
        <w:spacing w:line="400" w:lineRule="exact"/>
        <w:rPr>
          <w:rFonts w:ascii="Times New Roman" w:hAnsi="Times New Roman" w:cs="Times New Roman"/>
          <w:b/>
          <w:szCs w:val="21"/>
        </w:rPr>
      </w:pPr>
      <w:r>
        <w:rPr>
          <w:rFonts w:ascii="Times New Roman" w:hAnsi="Times New Roman" w:cs="Times New Roman"/>
          <w:b/>
          <w:szCs w:val="21"/>
        </w:rPr>
        <w:t>课程编号：72360101 课程名称：毛泽东思想和中国特色社会主义理论体系概论</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课程英文名称：Introduction to Mao Zedong Thought and Theoretical System of Socialism with Chinese Characteristics</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 xml:space="preserve">学时数：40    </w:t>
      </w:r>
      <w:r>
        <w:rPr>
          <w:rFonts w:hint="eastAsia" w:ascii="Times New Roman" w:hAnsi="Times New Roman" w:cs="Times New Roman"/>
          <w:szCs w:val="21"/>
        </w:rPr>
        <w:tab/>
      </w:r>
      <w:r>
        <w:rPr>
          <w:rFonts w:ascii="Times New Roman" w:hAnsi="Times New Roman" w:cs="Times New Roman"/>
          <w:szCs w:val="21"/>
        </w:rPr>
        <w:tab/>
      </w:r>
      <w:r>
        <w:rPr>
          <w:rFonts w:hint="eastAsia" w:ascii="Times New Roman" w:hAnsi="Times New Roman" w:cs="Times New Roman"/>
          <w:szCs w:val="21"/>
        </w:rPr>
        <w:t xml:space="preserve">   </w:t>
      </w:r>
      <w:r>
        <w:rPr>
          <w:rFonts w:ascii="Times New Roman" w:hAnsi="Times New Roman" w:cs="Times New Roman"/>
          <w:szCs w:val="21"/>
        </w:rPr>
        <w:t>学分数：2.5</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先修课程：72540051     思想道德与法治</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课程描述：</w:t>
      </w:r>
    </w:p>
    <w:p>
      <w:pPr>
        <w:autoSpaceDE w:val="0"/>
        <w:autoSpaceDN w:val="0"/>
        <w:adjustRightInd w:val="0"/>
        <w:spacing w:line="400" w:lineRule="exact"/>
        <w:ind w:firstLine="420" w:firstLineChars="200"/>
        <w:rPr>
          <w:rFonts w:ascii="Times New Roman" w:hAnsi="Times New Roman" w:cs="Times New Roman"/>
          <w:szCs w:val="21"/>
        </w:rPr>
      </w:pPr>
      <w:r>
        <w:rPr>
          <w:rFonts w:ascii="Times New Roman" w:hAnsi="Times New Roman" w:cs="Times New Roman"/>
          <w:szCs w:val="21"/>
        </w:rPr>
        <w:t>《毛泽东思想和中国特色社会主义理论体系概论》是中宣部、教育部《关于进一步加强和改进高等学校思想政治理论课的意见》及实施方案确定的思想政治理论课必修课之一。通过该课程的学习，帮助学生正确认识马克思主义中国化的理论成果在指导中国革命和建设中的重要历史地位和作用，掌握中国化马克思主义的基本理论和精神实质，帮助他们确立科学社会主义信仰和建设中国特色社会主义的共同理想，增强执行党的基本路线和基本纲领的自觉性和坚定性，为全面建成小康社会和实现中华民族伟大复兴做出自己应有的贡献。</w:t>
      </w:r>
    </w:p>
    <w:p>
      <w:pPr>
        <w:autoSpaceDE w:val="0"/>
        <w:autoSpaceDN w:val="0"/>
        <w:adjustRightInd w:val="0"/>
        <w:spacing w:line="400" w:lineRule="exact"/>
        <w:ind w:firstLine="420" w:firstLineChars="200"/>
        <w:rPr>
          <w:rFonts w:ascii="Times New Roman" w:hAnsi="Times New Roman" w:cs="Times New Roman"/>
          <w:szCs w:val="21"/>
        </w:rPr>
      </w:pPr>
    </w:p>
    <w:p>
      <w:pPr>
        <w:autoSpaceDE w:val="0"/>
        <w:autoSpaceDN w:val="0"/>
        <w:adjustRightInd w:val="0"/>
        <w:spacing w:line="400" w:lineRule="exact"/>
        <w:rPr>
          <w:rFonts w:ascii="Times New Roman" w:hAnsi="Times New Roman" w:cs="Times New Roman"/>
          <w:b/>
          <w:szCs w:val="21"/>
        </w:rPr>
      </w:pPr>
      <w:r>
        <w:rPr>
          <w:rFonts w:ascii="Times New Roman" w:hAnsi="Times New Roman" w:cs="Times New Roman"/>
          <w:b/>
          <w:szCs w:val="21"/>
        </w:rPr>
        <w:t>课程编号：72430043</w:t>
      </w:r>
      <w:r>
        <w:rPr>
          <w:rFonts w:hint="eastAsia" w:ascii="Times New Roman" w:hAnsi="Times New Roman" w:cs="Times New Roman"/>
          <w:b/>
          <w:szCs w:val="21"/>
        </w:rPr>
        <w:tab/>
      </w:r>
      <w:r>
        <w:rPr>
          <w:rFonts w:ascii="Times New Roman" w:hAnsi="Times New Roman" w:cs="Times New Roman"/>
          <w:b/>
          <w:szCs w:val="21"/>
        </w:rPr>
        <w:tab/>
      </w:r>
      <w:r>
        <w:rPr>
          <w:rFonts w:ascii="Times New Roman" w:hAnsi="Times New Roman" w:cs="Times New Roman"/>
          <w:b/>
          <w:szCs w:val="21"/>
        </w:rPr>
        <w:t xml:space="preserve">课程名称：大学生心理健康教育  </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 xml:space="preserve">课程英文名称：Education of Psychological Health for College Students  </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学时数：32   学分数：2</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先修课程：无</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课程描述：</w:t>
      </w:r>
    </w:p>
    <w:p>
      <w:pPr>
        <w:autoSpaceDE w:val="0"/>
        <w:autoSpaceDN w:val="0"/>
        <w:adjustRightInd w:val="0"/>
        <w:spacing w:line="400" w:lineRule="exact"/>
        <w:ind w:firstLine="420" w:firstLineChars="200"/>
        <w:rPr>
          <w:rFonts w:ascii="Times New Roman" w:hAnsi="Times New Roman" w:cs="Times New Roman"/>
          <w:szCs w:val="21"/>
        </w:rPr>
      </w:pPr>
      <w:r>
        <w:rPr>
          <w:rFonts w:ascii="Times New Roman" w:hAnsi="Times New Roman" w:cs="Times New Roman"/>
          <w:szCs w:val="21"/>
        </w:rPr>
        <w:t>1、培养科学的健康观，在明确“心理”概念的基础上消除对“心理问题”的认知偏见和误解；2、培养自我分析能力，在对记忆进行加工的基础上，了解自己的心理过程，总结自己的行为规律，从而认识真实的自我；3、增强对行为和心理的理解能力，通过知识讲解、课堂讨论和小组作业，了解他人的心理过程，从而丰富自己对行为理解的解释体系，摆脱自我中心的思维限制；4、提升自我调适和自我控制能力，在理解相关理论的基础上，了解人的心理规律，学以致用，掌握一些实用的自我调适方法。</w:t>
      </w:r>
    </w:p>
    <w:p>
      <w:pPr>
        <w:autoSpaceDE w:val="0"/>
        <w:autoSpaceDN w:val="0"/>
        <w:adjustRightInd w:val="0"/>
        <w:spacing w:line="400" w:lineRule="exact"/>
        <w:ind w:firstLine="420" w:firstLineChars="200"/>
        <w:rPr>
          <w:rFonts w:ascii="Times New Roman" w:hAnsi="Times New Roman" w:cs="Times New Roman"/>
          <w:szCs w:val="21"/>
        </w:rPr>
      </w:pPr>
    </w:p>
    <w:p>
      <w:pPr>
        <w:autoSpaceDE w:val="0"/>
        <w:autoSpaceDN w:val="0"/>
        <w:adjustRightInd w:val="0"/>
        <w:spacing w:line="400" w:lineRule="exact"/>
        <w:rPr>
          <w:rFonts w:ascii="Times New Roman" w:hAnsi="Times New Roman" w:cs="Times New Roman"/>
          <w:b/>
          <w:szCs w:val="21"/>
        </w:rPr>
      </w:pPr>
      <w:r>
        <w:rPr>
          <w:rFonts w:ascii="Times New Roman" w:hAnsi="Times New Roman" w:cs="Times New Roman"/>
          <w:b/>
          <w:szCs w:val="21"/>
        </w:rPr>
        <w:t>课程编号：72460021</w:t>
      </w:r>
      <w:r>
        <w:rPr>
          <w:rFonts w:hint="eastAsia" w:ascii="Times New Roman" w:hAnsi="Times New Roman" w:cs="Times New Roman"/>
          <w:b/>
          <w:szCs w:val="21"/>
        </w:rPr>
        <w:tab/>
      </w:r>
      <w:r>
        <w:rPr>
          <w:rFonts w:ascii="Times New Roman" w:hAnsi="Times New Roman" w:cs="Times New Roman"/>
          <w:b/>
          <w:szCs w:val="21"/>
        </w:rPr>
        <w:tab/>
      </w:r>
      <w:r>
        <w:rPr>
          <w:rFonts w:ascii="Times New Roman" w:hAnsi="Times New Roman" w:cs="Times New Roman"/>
          <w:b/>
          <w:szCs w:val="21"/>
        </w:rPr>
        <w:t xml:space="preserve">课程名称：就业指导 </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课程英文名称：Career Guide</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学时数：16  学分数：1.0</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课程描述：</w:t>
      </w:r>
    </w:p>
    <w:p>
      <w:pPr>
        <w:autoSpaceDE w:val="0"/>
        <w:autoSpaceDN w:val="0"/>
        <w:adjustRightInd w:val="0"/>
        <w:spacing w:line="400" w:lineRule="exact"/>
        <w:ind w:firstLine="420" w:firstLineChars="200"/>
        <w:rPr>
          <w:rFonts w:ascii="Times New Roman" w:hAnsi="Times New Roman" w:cs="Times New Roman"/>
          <w:szCs w:val="21"/>
        </w:rPr>
      </w:pPr>
      <w:r>
        <w:rPr>
          <w:rFonts w:hint="eastAsia" w:ascii="Times New Roman" w:hAnsi="Times New Roman" w:cs="Times New Roman"/>
          <w:szCs w:val="21"/>
        </w:rPr>
        <w:t>本课程</w:t>
      </w:r>
      <w:r>
        <w:rPr>
          <w:rFonts w:ascii="Times New Roman" w:hAnsi="Times New Roman" w:cs="Times New Roman"/>
          <w:szCs w:val="21"/>
        </w:rPr>
        <w:t>通过多种教学方法，提高学生的学习能力、职业能力和职业素养。</w:t>
      </w:r>
      <w:r>
        <w:rPr>
          <w:rFonts w:hint="eastAsia" w:ascii="Times New Roman" w:hAnsi="Times New Roman" w:cs="Times New Roman"/>
          <w:szCs w:val="21"/>
        </w:rPr>
        <w:t>课程旨在</w:t>
      </w:r>
      <w:r>
        <w:rPr>
          <w:rFonts w:ascii="Times New Roman" w:hAnsi="Times New Roman" w:cs="Times New Roman"/>
          <w:szCs w:val="21"/>
        </w:rPr>
        <w:t>使学生了解国家的就业形势与政策，了解就业要准备的多方面内容，了解求职途径，领会各种求职技巧和方法。帮助学生确定就业方向，了解自己在岗位工作所需的职业技能，学会做好职前的各项准备工作，为成功谋取职业打下基础，学会科学规划自己的职业生涯。提高学生求职技能，在求职过程中，自觉运用各种求职方法和技巧。增强学生求职信心，树立正确的就业观，坚定个人职业方向，增强求职信心，保持良好的求职心态。</w:t>
      </w:r>
    </w:p>
    <w:p>
      <w:pPr>
        <w:autoSpaceDE w:val="0"/>
        <w:autoSpaceDN w:val="0"/>
        <w:adjustRightInd w:val="0"/>
        <w:spacing w:line="400" w:lineRule="exact"/>
        <w:rPr>
          <w:rFonts w:ascii="Times New Roman" w:hAnsi="Times New Roman" w:cs="Times New Roman"/>
          <w:b/>
          <w:szCs w:val="21"/>
        </w:rPr>
      </w:pPr>
    </w:p>
    <w:p>
      <w:pPr>
        <w:autoSpaceDE w:val="0"/>
        <w:autoSpaceDN w:val="0"/>
        <w:adjustRightInd w:val="0"/>
        <w:spacing w:line="400" w:lineRule="exact"/>
        <w:rPr>
          <w:rFonts w:ascii="Times New Roman" w:hAnsi="Times New Roman" w:cs="Times New Roman"/>
          <w:b/>
          <w:szCs w:val="21"/>
        </w:rPr>
      </w:pPr>
      <w:r>
        <w:rPr>
          <w:rFonts w:ascii="Times New Roman" w:hAnsi="Times New Roman" w:cs="Times New Roman"/>
          <w:b/>
          <w:szCs w:val="21"/>
        </w:rPr>
        <w:t>课程编号：40010031</w:t>
      </w:r>
      <w:r>
        <w:rPr>
          <w:rFonts w:hint="eastAsia" w:ascii="Times New Roman" w:hAnsi="Times New Roman" w:cs="Times New Roman"/>
          <w:b/>
          <w:szCs w:val="21"/>
        </w:rPr>
        <w:tab/>
      </w:r>
      <w:r>
        <w:rPr>
          <w:rFonts w:ascii="Times New Roman" w:hAnsi="Times New Roman" w:cs="Times New Roman"/>
          <w:b/>
          <w:szCs w:val="21"/>
        </w:rPr>
        <w:tab/>
      </w:r>
      <w:r>
        <w:rPr>
          <w:rFonts w:ascii="Times New Roman" w:hAnsi="Times New Roman" w:cs="Times New Roman"/>
          <w:b/>
          <w:szCs w:val="21"/>
        </w:rPr>
        <w:t xml:space="preserve">课程名称：大学计算机基础  </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课程英文名称：Computer Fundamentals</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学时数：24     学分数：1.5</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先修课程：无</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课程描述：</w:t>
      </w:r>
    </w:p>
    <w:p>
      <w:pPr>
        <w:autoSpaceDE w:val="0"/>
        <w:autoSpaceDN w:val="0"/>
        <w:adjustRightInd w:val="0"/>
        <w:spacing w:line="400" w:lineRule="exact"/>
        <w:ind w:firstLine="420" w:firstLineChars="200"/>
        <w:rPr>
          <w:rFonts w:ascii="Times New Roman" w:hAnsi="Times New Roman" w:cs="Times New Roman"/>
          <w:szCs w:val="21"/>
        </w:rPr>
      </w:pPr>
      <w:r>
        <w:rPr>
          <w:rFonts w:ascii="Times New Roman" w:hAnsi="Times New Roman" w:cs="Times New Roman"/>
          <w:szCs w:val="21"/>
        </w:rPr>
        <w:t>《大学计算机基础》课程是大学计算机基础课程体系的重要核心课程，是为全校非计算机专业学生开设的第一门计算机基础课程，属于公共基础课。内容涉及计算机各领域概念和知识层面的内容和大学生必不可少的应用技能和思维能力。《大学计算机基础》课程的目标是：拓宽知识面—掌握基本技能—提高应用能力—培养创新能力和计算思维意识。通过本课程的教学，不仅让学生全面了解计算机和计算机学科方面的知识，更重要的是要具有利用计算机解决实际应用时所需的基本技术、方法以及学会分析问题、解决问题的意识和能力，提高学生的计算机素质，为后继计算机基础系列课程的学习和结合专业应用打下基础。</w:t>
      </w:r>
    </w:p>
    <w:p>
      <w:pPr>
        <w:autoSpaceDE w:val="0"/>
        <w:autoSpaceDN w:val="0"/>
        <w:adjustRightInd w:val="0"/>
        <w:spacing w:line="400" w:lineRule="exact"/>
        <w:ind w:firstLine="420" w:firstLineChars="200"/>
        <w:rPr>
          <w:rFonts w:ascii="Times New Roman" w:hAnsi="Times New Roman" w:cs="Times New Roman"/>
          <w:szCs w:val="21"/>
        </w:rPr>
      </w:pPr>
    </w:p>
    <w:p>
      <w:pPr>
        <w:widowControl/>
        <w:adjustRightInd w:val="0"/>
        <w:snapToGrid w:val="0"/>
        <w:spacing w:line="400" w:lineRule="exact"/>
        <w:rPr>
          <w:rFonts w:ascii="Times New Roman" w:hAnsi="Times New Roman" w:cs="Times New Roman"/>
          <w:b/>
          <w:bCs/>
          <w:szCs w:val="21"/>
        </w:rPr>
      </w:pPr>
      <w:r>
        <w:rPr>
          <w:rFonts w:ascii="Times New Roman" w:hAnsi="Times New Roman" w:cs="Times New Roman"/>
          <w:b/>
          <w:bCs/>
          <w:szCs w:val="21"/>
        </w:rPr>
        <w:t>课程编号：6G281-2#    课程名称： 创新创业理论与实践</w:t>
      </w:r>
    </w:p>
    <w:p>
      <w:pPr>
        <w:widowControl/>
        <w:adjustRightInd w:val="0"/>
        <w:snapToGrid w:val="0"/>
        <w:spacing w:line="400" w:lineRule="exact"/>
        <w:rPr>
          <w:rFonts w:ascii="Times New Roman" w:hAnsi="Times New Roman" w:cs="Times New Roman"/>
          <w:bCs/>
          <w:szCs w:val="21"/>
        </w:rPr>
      </w:pPr>
      <w:r>
        <w:rPr>
          <w:rFonts w:ascii="Times New Roman" w:hAnsi="Times New Roman" w:cs="Times New Roman"/>
          <w:bCs/>
          <w:szCs w:val="21"/>
        </w:rPr>
        <w:t xml:space="preserve">课程英文名称：Theory and Practice of Innovation and Entrepreneurship </w:t>
      </w:r>
    </w:p>
    <w:p>
      <w:pPr>
        <w:widowControl/>
        <w:adjustRightInd w:val="0"/>
        <w:snapToGrid w:val="0"/>
        <w:spacing w:line="400" w:lineRule="exact"/>
        <w:rPr>
          <w:rFonts w:ascii="Times New Roman" w:hAnsi="Times New Roman" w:cs="Times New Roman"/>
          <w:bCs/>
          <w:szCs w:val="21"/>
        </w:rPr>
      </w:pPr>
      <w:r>
        <w:rPr>
          <w:rFonts w:ascii="Times New Roman" w:hAnsi="Times New Roman" w:cs="Times New Roman"/>
          <w:bCs/>
          <w:szCs w:val="21"/>
        </w:rPr>
        <w:t>学时数：</w:t>
      </w:r>
      <w:ins w:id="44" w:author="嘎嘎" w:date="2023-09-03T14:29:46Z">
        <w:r>
          <w:rPr>
            <w:rFonts w:hint="eastAsia" w:ascii="Times New Roman" w:hAnsi="Times New Roman" w:cs="Times New Roman"/>
            <w:bCs/>
            <w:szCs w:val="21"/>
            <w:lang w:val="en-US" w:eastAsia="zh-CN"/>
          </w:rPr>
          <w:t>64</w:t>
        </w:r>
      </w:ins>
      <w:ins w:id="45" w:author="嘎嘎" w:date="2023-09-03T14:29:50Z">
        <w:r>
          <w:rPr>
            <w:rFonts w:hint="eastAsia" w:ascii="Times New Roman" w:hAnsi="Times New Roman" w:cs="Times New Roman"/>
            <w:bCs/>
            <w:szCs w:val="21"/>
            <w:lang w:val="en-US" w:eastAsia="zh-CN"/>
          </w:rPr>
          <w:t xml:space="preserve"> </w:t>
        </w:r>
      </w:ins>
      <w:r>
        <w:rPr>
          <w:rFonts w:ascii="Times New Roman" w:hAnsi="Times New Roman" w:cs="Times New Roman"/>
          <w:bCs/>
          <w:szCs w:val="21"/>
        </w:rPr>
        <w:t xml:space="preserve">学分：2.0     先修课程：无 </w:t>
      </w:r>
    </w:p>
    <w:p>
      <w:pPr>
        <w:spacing w:line="400" w:lineRule="exact"/>
        <w:rPr>
          <w:rFonts w:ascii="Times New Roman" w:hAnsi="Times New Roman" w:cs="Times New Roman"/>
          <w:bCs/>
          <w:szCs w:val="21"/>
        </w:rPr>
      </w:pPr>
      <w:r>
        <w:rPr>
          <w:rFonts w:ascii="Times New Roman" w:hAnsi="Times New Roman" w:cs="Times New Roman"/>
          <w:bCs/>
          <w:szCs w:val="21"/>
        </w:rPr>
        <w:t xml:space="preserve">课程描述： </w:t>
      </w:r>
    </w:p>
    <w:p>
      <w:pPr>
        <w:spacing w:line="400" w:lineRule="exact"/>
        <w:rPr>
          <w:rFonts w:ascii="Times New Roman" w:hAnsi="Times New Roman" w:cs="Times New Roman"/>
          <w:bCs/>
          <w:szCs w:val="21"/>
        </w:rPr>
      </w:pPr>
      <w:r>
        <w:rPr>
          <w:rFonts w:ascii="Times New Roman" w:hAnsi="Times New Roman" w:cs="Times New Roman"/>
          <w:bCs/>
          <w:szCs w:val="21"/>
        </w:rPr>
        <w:tab/>
      </w:r>
      <w:r>
        <w:rPr>
          <w:rFonts w:ascii="Times New Roman" w:hAnsi="Times New Roman" w:cs="Times New Roman"/>
          <w:bCs/>
          <w:szCs w:val="21"/>
        </w:rPr>
        <w:t>《创新创业理论与实践》是面向在校大学生开设的一门通识教育的必修课程。本课程的授课目标是： 掌握创新创业的基本概念和原理，深刻理解创新的基本概念和方法，掌握创业的要素，了解创业者素质和能力的培养，熟悉创业环境分析与项目寻找，掌握创业企业市场营销方式与方法，掌握创业企业商业模式设计，熟悉创业团队组建，熟悉创新创业企业融资方式及融资风险控制，熟悉创新创业企业投资评价方法，掌握商业计划书写作方法与方式，熟悉创业企业注册等内容，充分考虑大学生创业的特点，关注机会导向，重视创新与发展。</w:t>
      </w:r>
    </w:p>
    <w:p>
      <w:pPr>
        <w:widowControl/>
        <w:adjustRightInd w:val="0"/>
        <w:snapToGrid w:val="0"/>
        <w:spacing w:line="400" w:lineRule="exact"/>
        <w:rPr>
          <w:rFonts w:ascii="Times New Roman" w:hAnsi="Times New Roman" w:cs="Times New Roman"/>
          <w:b/>
          <w:bCs/>
          <w:szCs w:val="21"/>
        </w:rPr>
      </w:pPr>
    </w:p>
    <w:p>
      <w:pPr>
        <w:widowControl/>
        <w:adjustRightInd w:val="0"/>
        <w:snapToGrid w:val="0"/>
        <w:spacing w:line="400" w:lineRule="exact"/>
        <w:rPr>
          <w:rFonts w:ascii="Times New Roman" w:hAnsi="Times New Roman" w:cs="Times New Roman"/>
          <w:b/>
          <w:bCs/>
          <w:szCs w:val="21"/>
        </w:rPr>
      </w:pPr>
      <w:r>
        <w:rPr>
          <w:rFonts w:ascii="Times New Roman" w:hAnsi="Times New Roman" w:cs="Times New Roman"/>
          <w:b/>
          <w:bCs/>
          <w:szCs w:val="21"/>
        </w:rPr>
        <w:t xml:space="preserve">课程编号：9G670030  课程名称：红色经典导论（智慧树） </w:t>
      </w:r>
    </w:p>
    <w:p>
      <w:pPr>
        <w:widowControl/>
        <w:adjustRightInd w:val="0"/>
        <w:snapToGrid w:val="0"/>
        <w:spacing w:line="400" w:lineRule="exact"/>
        <w:rPr>
          <w:rFonts w:ascii="Times New Roman" w:hAnsi="Times New Roman" w:cs="Times New Roman"/>
          <w:bCs/>
          <w:szCs w:val="21"/>
        </w:rPr>
      </w:pPr>
      <w:r>
        <w:rPr>
          <w:rFonts w:ascii="Times New Roman" w:hAnsi="Times New Roman" w:cs="Times New Roman"/>
          <w:bCs/>
          <w:szCs w:val="21"/>
        </w:rPr>
        <w:t>学时：16</w:t>
      </w:r>
      <w:r>
        <w:rPr>
          <w:rFonts w:hint="eastAsia" w:ascii="Times New Roman" w:hAnsi="Times New Roman" w:cs="Times New Roman"/>
          <w:bCs/>
          <w:szCs w:val="21"/>
        </w:rPr>
        <w:t xml:space="preserve"> </w:t>
      </w:r>
      <w:r>
        <w:rPr>
          <w:rFonts w:ascii="Times New Roman" w:hAnsi="Times New Roman" w:cs="Times New Roman"/>
          <w:bCs/>
          <w:szCs w:val="21"/>
        </w:rPr>
        <w:tab/>
      </w:r>
      <w:r>
        <w:rPr>
          <w:rFonts w:ascii="Times New Roman" w:hAnsi="Times New Roman" w:cs="Times New Roman"/>
          <w:bCs/>
          <w:szCs w:val="21"/>
        </w:rPr>
        <w:t>学分</w:t>
      </w:r>
      <w:r>
        <w:rPr>
          <w:rFonts w:hint="eastAsia" w:ascii="Times New Roman" w:hAnsi="Times New Roman" w:cs="Times New Roman"/>
          <w:bCs/>
          <w:szCs w:val="21"/>
        </w:rPr>
        <w:t>数</w:t>
      </w:r>
      <w:r>
        <w:rPr>
          <w:rFonts w:ascii="Times New Roman" w:hAnsi="Times New Roman" w:cs="Times New Roman"/>
          <w:bCs/>
          <w:szCs w:val="21"/>
        </w:rPr>
        <w:t>：1.0</w:t>
      </w:r>
    </w:p>
    <w:p>
      <w:pPr>
        <w:widowControl/>
        <w:adjustRightInd w:val="0"/>
        <w:snapToGrid w:val="0"/>
        <w:spacing w:line="400" w:lineRule="exact"/>
        <w:rPr>
          <w:rFonts w:ascii="Times New Roman" w:hAnsi="Times New Roman" w:cs="Times New Roman"/>
          <w:bCs/>
          <w:szCs w:val="21"/>
        </w:rPr>
      </w:pPr>
      <w:r>
        <w:rPr>
          <w:rFonts w:ascii="Times New Roman" w:hAnsi="Times New Roman" w:cs="Times New Roman"/>
          <w:bCs/>
          <w:szCs w:val="21"/>
        </w:rPr>
        <w:t>课程描述：</w:t>
      </w:r>
    </w:p>
    <w:p>
      <w:pPr>
        <w:widowControl/>
        <w:adjustRightInd w:val="0"/>
        <w:snapToGrid w:val="0"/>
        <w:spacing w:line="400" w:lineRule="exact"/>
        <w:ind w:firstLine="420" w:firstLineChars="200"/>
        <w:rPr>
          <w:rFonts w:ascii="Times New Roman" w:hAnsi="Times New Roman" w:cs="Times New Roman"/>
          <w:bCs/>
          <w:szCs w:val="21"/>
        </w:rPr>
      </w:pPr>
      <w:r>
        <w:rPr>
          <w:rFonts w:ascii="Times New Roman" w:hAnsi="Times New Roman" w:cs="Times New Roman"/>
          <w:bCs/>
          <w:szCs w:val="21"/>
        </w:rPr>
        <w:t>课程内容共分为五个章节。从第一章到第三章，分别介</w:t>
      </w:r>
      <w:r>
        <w:rPr>
          <w:rFonts w:cs="Times New Roman" w:asciiTheme="minorEastAsia" w:hAnsiTheme="minorEastAsia"/>
          <w:bCs/>
          <w:szCs w:val="21"/>
        </w:rPr>
        <w:t>绍了“红色经典”的概念缘起、内涵界定、篇目遴选依据、主要叙事内容，以及近年来围绕“红色经典”持</w:t>
      </w:r>
      <w:r>
        <w:rPr>
          <w:rFonts w:ascii="Times New Roman" w:hAnsi="Times New Roman" w:cs="Times New Roman"/>
          <w:bCs/>
          <w:szCs w:val="21"/>
        </w:rPr>
        <w:t>续争论的经典性问题、历史真实性问题、人性人情问题、版本修改问题、污化英雄问题等，客观公正地评价了“红色经典”重要的思想内容和独特的艺术魅力。第三章到第四章，精选了《青春之歌》、《红色娘子军》、《白毛女》等10部有代表性的“红色经典”作品，以特殊的讲授视角与新颖的解读方式理性阐释了这些作品中蕴含的“经典”元素，以及在受众中间产生深远影响的主要原因。第五章讲述了延安木刻版画的相关内容，拓展“红色经典”的外延。通过课程学习，让学生了解“红色经典”的缘起、概念、经典性、真实性、文本内涵等基本问题，提升学生的人文素养，坚定学生弘扬红色文化的自觉性与使命感，让学生在鲜活的文学作品中感悟红色文化魅力，自觉接受革命精神教育，坚定学生思想意志和道路自信。</w:t>
      </w:r>
    </w:p>
    <w:p>
      <w:pPr>
        <w:widowControl/>
        <w:adjustRightInd w:val="0"/>
        <w:snapToGrid w:val="0"/>
        <w:spacing w:line="400" w:lineRule="exact"/>
        <w:ind w:firstLine="420" w:firstLineChars="200"/>
        <w:rPr>
          <w:rFonts w:ascii="Times New Roman" w:hAnsi="Times New Roman" w:cs="Times New Roman"/>
          <w:bCs/>
          <w:szCs w:val="21"/>
        </w:rPr>
      </w:pPr>
    </w:p>
    <w:p>
      <w:pPr>
        <w:widowControl/>
        <w:adjustRightInd w:val="0"/>
        <w:snapToGrid w:val="0"/>
        <w:spacing w:line="400" w:lineRule="exact"/>
        <w:rPr>
          <w:rFonts w:ascii="Times New Roman" w:hAnsi="Times New Roman" w:cs="Times New Roman"/>
          <w:b/>
          <w:bCs/>
          <w:szCs w:val="21"/>
        </w:rPr>
      </w:pPr>
      <w:r>
        <w:rPr>
          <w:rFonts w:ascii="Times New Roman" w:hAnsi="Times New Roman" w:cs="Times New Roman"/>
          <w:b/>
          <w:bCs/>
          <w:szCs w:val="21"/>
        </w:rPr>
        <w:t>课程编号：9G680030  课程名称：延安精神概论（智慧树）</w:t>
      </w:r>
    </w:p>
    <w:p>
      <w:pPr>
        <w:widowControl/>
        <w:adjustRightInd w:val="0"/>
        <w:snapToGrid w:val="0"/>
        <w:spacing w:line="400" w:lineRule="exact"/>
        <w:rPr>
          <w:rFonts w:ascii="Times New Roman" w:hAnsi="Times New Roman" w:cs="Times New Roman"/>
          <w:bCs/>
          <w:szCs w:val="21"/>
        </w:rPr>
      </w:pPr>
      <w:r>
        <w:rPr>
          <w:rFonts w:ascii="Times New Roman" w:hAnsi="Times New Roman" w:cs="Times New Roman"/>
          <w:bCs/>
          <w:szCs w:val="21"/>
        </w:rPr>
        <w:t>学时：16</w:t>
      </w:r>
      <w:r>
        <w:rPr>
          <w:rFonts w:hint="eastAsia" w:ascii="Times New Roman" w:hAnsi="Times New Roman" w:cs="Times New Roman"/>
          <w:bCs/>
          <w:szCs w:val="21"/>
        </w:rPr>
        <w:t xml:space="preserve"> </w:t>
      </w:r>
      <w:r>
        <w:rPr>
          <w:rFonts w:ascii="Times New Roman" w:hAnsi="Times New Roman" w:cs="Times New Roman"/>
          <w:bCs/>
          <w:szCs w:val="21"/>
        </w:rPr>
        <w:tab/>
      </w:r>
      <w:r>
        <w:rPr>
          <w:rFonts w:hint="eastAsia" w:ascii="Times New Roman" w:hAnsi="Times New Roman" w:cs="Times New Roman"/>
          <w:bCs/>
          <w:szCs w:val="21"/>
        </w:rPr>
        <w:tab/>
      </w:r>
      <w:r>
        <w:rPr>
          <w:rFonts w:ascii="Times New Roman" w:hAnsi="Times New Roman" w:cs="Times New Roman"/>
          <w:bCs/>
          <w:szCs w:val="21"/>
        </w:rPr>
        <w:t>学分</w:t>
      </w:r>
      <w:r>
        <w:rPr>
          <w:rFonts w:hint="eastAsia" w:ascii="Times New Roman" w:hAnsi="Times New Roman" w:cs="Times New Roman"/>
          <w:bCs/>
          <w:szCs w:val="21"/>
        </w:rPr>
        <w:t>数</w:t>
      </w:r>
      <w:r>
        <w:rPr>
          <w:rFonts w:ascii="Times New Roman" w:hAnsi="Times New Roman" w:cs="Times New Roman"/>
          <w:bCs/>
          <w:szCs w:val="21"/>
        </w:rPr>
        <w:t>：1.0</w:t>
      </w:r>
    </w:p>
    <w:p>
      <w:pPr>
        <w:widowControl/>
        <w:adjustRightInd w:val="0"/>
        <w:snapToGrid w:val="0"/>
        <w:spacing w:line="400" w:lineRule="exact"/>
        <w:rPr>
          <w:rFonts w:ascii="Times New Roman" w:hAnsi="Times New Roman" w:cs="Times New Roman"/>
          <w:bCs/>
          <w:szCs w:val="21"/>
        </w:rPr>
      </w:pPr>
      <w:r>
        <w:rPr>
          <w:rFonts w:ascii="Times New Roman" w:hAnsi="Times New Roman" w:cs="Times New Roman"/>
          <w:bCs/>
          <w:szCs w:val="21"/>
        </w:rPr>
        <w:t>课程描述：</w:t>
      </w:r>
    </w:p>
    <w:p>
      <w:pPr>
        <w:widowControl/>
        <w:adjustRightInd w:val="0"/>
        <w:snapToGrid w:val="0"/>
        <w:spacing w:line="400" w:lineRule="exact"/>
        <w:ind w:firstLine="420" w:firstLineChars="200"/>
        <w:rPr>
          <w:rFonts w:ascii="Times New Roman" w:hAnsi="Times New Roman" w:cs="Times New Roman"/>
          <w:bCs/>
          <w:szCs w:val="21"/>
        </w:rPr>
      </w:pPr>
      <w:r>
        <w:rPr>
          <w:rFonts w:ascii="Times New Roman" w:hAnsi="Times New Roman" w:cs="Times New Roman"/>
          <w:bCs/>
          <w:szCs w:val="21"/>
        </w:rPr>
        <w:t>《延安精神概论》课程以党中央在延安十三年的光辉历程与基本经验作为导入章节，从共时性结构角度讲解延安时期的理论建设、政治建设、经济建设等内容。从历时性结构分析延安精神的原生形态。增进学生对延安精神内涵的理解；提升学生的理论素养和历史鉴别力，弘扬延安精神的事业心、使命感，培养学生正确的历史观与科学的求知方法。</w:t>
      </w:r>
    </w:p>
    <w:p>
      <w:pPr>
        <w:rPr>
          <w:rFonts w:ascii="Times New Roman" w:hAnsi="Times New Roman" w:cs="Times New Roman"/>
          <w:sz w:val="24"/>
          <w:szCs w:val="24"/>
        </w:rPr>
      </w:pPr>
    </w:p>
    <w:p>
      <w:pPr>
        <w:widowControl/>
        <w:adjustRightInd w:val="0"/>
        <w:snapToGrid w:val="0"/>
        <w:spacing w:line="400" w:lineRule="exact"/>
        <w:rPr>
          <w:rFonts w:ascii="Times New Roman" w:hAnsi="Times New Roman" w:cs="Times New Roman"/>
          <w:b/>
          <w:bCs/>
          <w:szCs w:val="21"/>
        </w:rPr>
      </w:pPr>
      <w:r>
        <w:rPr>
          <w:rFonts w:ascii="Times New Roman" w:hAnsi="Times New Roman" w:cs="Times New Roman"/>
          <w:b/>
          <w:bCs/>
          <w:szCs w:val="21"/>
        </w:rPr>
        <w:t>课程编号：9G690030   课程名称：红船精神与时代价值(智慧树)</w:t>
      </w:r>
    </w:p>
    <w:p>
      <w:pPr>
        <w:widowControl/>
        <w:adjustRightInd w:val="0"/>
        <w:snapToGrid w:val="0"/>
        <w:spacing w:line="400" w:lineRule="exact"/>
        <w:rPr>
          <w:rFonts w:ascii="Times New Roman" w:hAnsi="Times New Roman" w:cs="Times New Roman"/>
          <w:bCs/>
          <w:szCs w:val="21"/>
        </w:rPr>
      </w:pPr>
      <w:r>
        <w:rPr>
          <w:rFonts w:ascii="Times New Roman" w:hAnsi="Times New Roman" w:cs="Times New Roman"/>
          <w:bCs/>
          <w:szCs w:val="21"/>
        </w:rPr>
        <w:t>学时：16</w:t>
      </w:r>
      <w:r>
        <w:rPr>
          <w:rFonts w:hint="eastAsia" w:ascii="Times New Roman" w:hAnsi="Times New Roman" w:cs="Times New Roman"/>
          <w:bCs/>
          <w:szCs w:val="21"/>
        </w:rPr>
        <w:t xml:space="preserve"> </w:t>
      </w:r>
      <w:r>
        <w:rPr>
          <w:rFonts w:ascii="Times New Roman" w:hAnsi="Times New Roman" w:cs="Times New Roman"/>
          <w:bCs/>
          <w:szCs w:val="21"/>
        </w:rPr>
        <w:tab/>
      </w:r>
      <w:r>
        <w:rPr>
          <w:rFonts w:hint="eastAsia" w:ascii="Times New Roman" w:hAnsi="Times New Roman" w:cs="Times New Roman"/>
          <w:bCs/>
          <w:szCs w:val="21"/>
        </w:rPr>
        <w:tab/>
      </w:r>
      <w:r>
        <w:rPr>
          <w:rFonts w:ascii="Times New Roman" w:hAnsi="Times New Roman" w:cs="Times New Roman"/>
          <w:bCs/>
          <w:szCs w:val="21"/>
        </w:rPr>
        <w:t>学分</w:t>
      </w:r>
      <w:r>
        <w:rPr>
          <w:rFonts w:hint="eastAsia" w:ascii="Times New Roman" w:hAnsi="Times New Roman" w:cs="Times New Roman"/>
          <w:bCs/>
          <w:szCs w:val="21"/>
        </w:rPr>
        <w:t>数</w:t>
      </w:r>
      <w:r>
        <w:rPr>
          <w:rFonts w:ascii="Times New Roman" w:hAnsi="Times New Roman" w:cs="Times New Roman"/>
          <w:bCs/>
          <w:szCs w:val="21"/>
        </w:rPr>
        <w:t>：1.0</w:t>
      </w:r>
    </w:p>
    <w:p>
      <w:pPr>
        <w:widowControl/>
        <w:adjustRightInd w:val="0"/>
        <w:snapToGrid w:val="0"/>
        <w:spacing w:line="400" w:lineRule="exact"/>
        <w:rPr>
          <w:rFonts w:ascii="Times New Roman" w:hAnsi="Times New Roman" w:cs="Times New Roman"/>
          <w:bCs/>
          <w:szCs w:val="21"/>
        </w:rPr>
      </w:pPr>
      <w:r>
        <w:rPr>
          <w:rFonts w:ascii="Times New Roman" w:hAnsi="Times New Roman" w:cs="Times New Roman"/>
          <w:bCs/>
          <w:szCs w:val="21"/>
        </w:rPr>
        <w:t>课程描述：</w:t>
      </w:r>
    </w:p>
    <w:p>
      <w:pPr>
        <w:widowControl/>
        <w:adjustRightInd w:val="0"/>
        <w:snapToGrid w:val="0"/>
        <w:spacing w:line="400" w:lineRule="exact"/>
        <w:ind w:firstLine="420" w:firstLineChars="200"/>
        <w:rPr>
          <w:rFonts w:ascii="Times New Roman" w:hAnsi="Times New Roman" w:cs="Times New Roman"/>
          <w:bCs/>
          <w:szCs w:val="21"/>
        </w:rPr>
      </w:pPr>
      <w:r>
        <w:rPr>
          <w:rFonts w:ascii="Times New Roman" w:hAnsi="Times New Roman" w:cs="Times New Roman"/>
          <w:bCs/>
          <w:szCs w:val="21"/>
        </w:rPr>
        <w:t>把握历史脉络追溯红船精神；重温建党实践解读红船精神；结合时代特点弘扬红船精神。该课宗旨是为贯彻落实习近平总书记南湖重要讲话精神，帮助当代大学生认识红船精神的科学内涵、历史地位和时代价值，深入理解中国共产党人的初心和使命，在红船精神的引领下积极投身习近平新时代中国特色社会主义伟大实践。</w:t>
      </w:r>
    </w:p>
    <w:p>
      <w:pPr>
        <w:rPr>
          <w:rFonts w:ascii="Times New Roman" w:hAnsi="Times New Roman" w:cs="Times New Roman"/>
          <w:sz w:val="24"/>
          <w:szCs w:val="24"/>
        </w:rPr>
      </w:pPr>
    </w:p>
    <w:p>
      <w:pPr>
        <w:widowControl/>
        <w:adjustRightInd w:val="0"/>
        <w:snapToGrid w:val="0"/>
        <w:spacing w:line="400" w:lineRule="exact"/>
        <w:rPr>
          <w:rFonts w:ascii="Times New Roman" w:hAnsi="Times New Roman" w:cs="Times New Roman"/>
          <w:b/>
          <w:bCs/>
          <w:szCs w:val="21"/>
        </w:rPr>
      </w:pPr>
      <w:r>
        <w:rPr>
          <w:rFonts w:ascii="Times New Roman" w:hAnsi="Times New Roman" w:cs="Times New Roman"/>
          <w:b/>
          <w:bCs/>
          <w:szCs w:val="21"/>
        </w:rPr>
        <w:t>课程编号：9G700030  课程名称：中国红色文化精神（智慧树）</w:t>
      </w:r>
    </w:p>
    <w:p>
      <w:pPr>
        <w:widowControl/>
        <w:adjustRightInd w:val="0"/>
        <w:snapToGrid w:val="0"/>
        <w:spacing w:line="400" w:lineRule="exact"/>
        <w:rPr>
          <w:rFonts w:ascii="Times New Roman" w:hAnsi="Times New Roman" w:cs="Times New Roman"/>
          <w:bCs/>
          <w:szCs w:val="21"/>
        </w:rPr>
      </w:pPr>
      <w:r>
        <w:rPr>
          <w:rFonts w:ascii="Times New Roman" w:hAnsi="Times New Roman" w:cs="Times New Roman"/>
          <w:bCs/>
          <w:szCs w:val="21"/>
        </w:rPr>
        <w:t>学时：16</w:t>
      </w:r>
      <w:r>
        <w:rPr>
          <w:rFonts w:hint="eastAsia" w:ascii="Times New Roman" w:hAnsi="Times New Roman" w:cs="Times New Roman"/>
          <w:bCs/>
          <w:szCs w:val="21"/>
        </w:rPr>
        <w:t xml:space="preserve"> </w:t>
      </w:r>
      <w:r>
        <w:rPr>
          <w:rFonts w:ascii="Times New Roman" w:hAnsi="Times New Roman" w:cs="Times New Roman"/>
          <w:bCs/>
          <w:szCs w:val="21"/>
        </w:rPr>
        <w:tab/>
      </w:r>
      <w:r>
        <w:rPr>
          <w:rFonts w:hint="eastAsia" w:ascii="Times New Roman" w:hAnsi="Times New Roman" w:cs="Times New Roman"/>
          <w:bCs/>
          <w:szCs w:val="21"/>
        </w:rPr>
        <w:tab/>
      </w:r>
      <w:r>
        <w:rPr>
          <w:rFonts w:ascii="Times New Roman" w:hAnsi="Times New Roman" w:cs="Times New Roman"/>
          <w:bCs/>
          <w:szCs w:val="21"/>
        </w:rPr>
        <w:t>学分</w:t>
      </w:r>
      <w:r>
        <w:rPr>
          <w:rFonts w:hint="eastAsia" w:ascii="Times New Roman" w:hAnsi="Times New Roman" w:cs="Times New Roman"/>
          <w:bCs/>
          <w:szCs w:val="21"/>
        </w:rPr>
        <w:t>数</w:t>
      </w:r>
      <w:r>
        <w:rPr>
          <w:rFonts w:ascii="Times New Roman" w:hAnsi="Times New Roman" w:cs="Times New Roman"/>
          <w:bCs/>
          <w:szCs w:val="21"/>
        </w:rPr>
        <w:t>：1.0</w:t>
      </w:r>
    </w:p>
    <w:p>
      <w:pPr>
        <w:widowControl/>
        <w:adjustRightInd w:val="0"/>
        <w:snapToGrid w:val="0"/>
        <w:spacing w:line="400" w:lineRule="exact"/>
        <w:rPr>
          <w:rFonts w:ascii="Times New Roman" w:hAnsi="Times New Roman" w:cs="Times New Roman"/>
          <w:bCs/>
          <w:szCs w:val="21"/>
        </w:rPr>
      </w:pPr>
      <w:r>
        <w:rPr>
          <w:rFonts w:ascii="Times New Roman" w:hAnsi="Times New Roman" w:cs="Times New Roman"/>
          <w:bCs/>
          <w:szCs w:val="21"/>
        </w:rPr>
        <w:t>课程描述：</w:t>
      </w:r>
    </w:p>
    <w:p>
      <w:pPr>
        <w:widowControl/>
        <w:adjustRightInd w:val="0"/>
        <w:snapToGrid w:val="0"/>
        <w:spacing w:line="400" w:lineRule="exact"/>
        <w:ind w:firstLine="420" w:firstLineChars="200"/>
        <w:rPr>
          <w:rFonts w:ascii="Times New Roman" w:hAnsi="Times New Roman" w:cs="Times New Roman"/>
          <w:szCs w:val="21"/>
        </w:rPr>
      </w:pPr>
      <w:r>
        <w:rPr>
          <w:rFonts w:ascii="Times New Roman" w:hAnsi="Times New Roman" w:cs="Times New Roman"/>
          <w:bCs/>
          <w:szCs w:val="21"/>
        </w:rPr>
        <w:t>红色文化精神是中国精神的重要组成部分，也是“基础”课教学的重点之一。该课充分挖掘红色文化的丰富内容，发挥红色文化的价值，将红色文化融入课堂，有助于培养学生对于学习红色文化的浓厚兴趣，将热爱祖国的坚定理想追求根植于心，坚定共产党人的共同信仰，帮助学生树立正确的人生观念</w:t>
      </w:r>
      <w:r>
        <w:rPr>
          <w:rFonts w:ascii="Times New Roman" w:hAnsi="Times New Roman" w:cs="Times New Roman"/>
          <w:shd w:val="clear" w:color="auto" w:fill="FFFFFF"/>
        </w:rPr>
        <w:t>。</w:t>
      </w:r>
    </w:p>
    <w:p>
      <w:pPr>
        <w:rPr>
          <w:rFonts w:ascii="Times New Roman" w:hAnsi="Times New Roman" w:cs="Times New Roman"/>
          <w:sz w:val="24"/>
          <w:szCs w:val="24"/>
          <w:shd w:val="clear" w:color="auto" w:fill="FFFFFF"/>
        </w:rPr>
      </w:pPr>
    </w:p>
    <w:p>
      <w:pPr>
        <w:widowControl/>
        <w:adjustRightInd w:val="0"/>
        <w:snapToGrid w:val="0"/>
        <w:spacing w:line="400" w:lineRule="exact"/>
        <w:rPr>
          <w:rFonts w:ascii="Times New Roman" w:hAnsi="Times New Roman" w:cs="Times New Roman"/>
          <w:b/>
          <w:bCs/>
          <w:szCs w:val="21"/>
        </w:rPr>
      </w:pPr>
      <w:r>
        <w:rPr>
          <w:rFonts w:ascii="Times New Roman" w:hAnsi="Times New Roman" w:cs="Times New Roman"/>
          <w:b/>
          <w:bCs/>
          <w:szCs w:val="21"/>
        </w:rPr>
        <w:t>课程编号：9G710030  课程名称：延安精神特色素质教育（智慧树）</w:t>
      </w:r>
    </w:p>
    <w:p>
      <w:pPr>
        <w:widowControl/>
        <w:adjustRightInd w:val="0"/>
        <w:snapToGrid w:val="0"/>
        <w:spacing w:line="400" w:lineRule="exact"/>
        <w:rPr>
          <w:rFonts w:ascii="Times New Roman" w:hAnsi="Times New Roman" w:cs="Times New Roman"/>
          <w:bCs/>
          <w:szCs w:val="21"/>
        </w:rPr>
      </w:pPr>
      <w:r>
        <w:rPr>
          <w:rFonts w:ascii="Times New Roman" w:hAnsi="Times New Roman" w:cs="Times New Roman"/>
          <w:bCs/>
          <w:szCs w:val="21"/>
        </w:rPr>
        <w:t>学时：16</w:t>
      </w:r>
      <w:r>
        <w:rPr>
          <w:rFonts w:hint="eastAsia" w:ascii="Times New Roman" w:hAnsi="Times New Roman" w:cs="Times New Roman"/>
          <w:bCs/>
          <w:szCs w:val="21"/>
        </w:rPr>
        <w:t xml:space="preserve"> </w:t>
      </w:r>
      <w:r>
        <w:rPr>
          <w:rFonts w:ascii="Times New Roman" w:hAnsi="Times New Roman" w:cs="Times New Roman"/>
          <w:bCs/>
          <w:szCs w:val="21"/>
        </w:rPr>
        <w:tab/>
      </w:r>
      <w:r>
        <w:rPr>
          <w:rFonts w:hint="eastAsia" w:ascii="Times New Roman" w:hAnsi="Times New Roman" w:cs="Times New Roman"/>
          <w:bCs/>
          <w:szCs w:val="21"/>
        </w:rPr>
        <w:tab/>
      </w:r>
      <w:r>
        <w:rPr>
          <w:rFonts w:ascii="Times New Roman" w:hAnsi="Times New Roman" w:cs="Times New Roman"/>
          <w:bCs/>
          <w:szCs w:val="21"/>
        </w:rPr>
        <w:t>学分</w:t>
      </w:r>
      <w:r>
        <w:rPr>
          <w:rFonts w:hint="eastAsia" w:ascii="Times New Roman" w:hAnsi="Times New Roman" w:cs="Times New Roman"/>
          <w:bCs/>
          <w:szCs w:val="21"/>
        </w:rPr>
        <w:t>数</w:t>
      </w:r>
      <w:r>
        <w:rPr>
          <w:rFonts w:ascii="Times New Roman" w:hAnsi="Times New Roman" w:cs="Times New Roman"/>
          <w:bCs/>
          <w:szCs w:val="21"/>
        </w:rPr>
        <w:t>：1.0</w:t>
      </w:r>
    </w:p>
    <w:p>
      <w:pPr>
        <w:widowControl/>
        <w:adjustRightInd w:val="0"/>
        <w:snapToGrid w:val="0"/>
        <w:spacing w:line="400" w:lineRule="exact"/>
        <w:rPr>
          <w:rFonts w:ascii="Times New Roman" w:hAnsi="Times New Roman" w:cs="Times New Roman"/>
          <w:bCs/>
          <w:szCs w:val="21"/>
        </w:rPr>
      </w:pPr>
      <w:r>
        <w:rPr>
          <w:rFonts w:ascii="Times New Roman" w:hAnsi="Times New Roman" w:cs="Times New Roman"/>
          <w:bCs/>
          <w:szCs w:val="21"/>
        </w:rPr>
        <w:t>课程描述：</w:t>
      </w:r>
    </w:p>
    <w:p>
      <w:pPr>
        <w:widowControl/>
        <w:adjustRightInd w:val="0"/>
        <w:snapToGrid w:val="0"/>
        <w:spacing w:line="400" w:lineRule="exact"/>
        <w:ind w:firstLine="420" w:firstLineChars="200"/>
        <w:rPr>
          <w:rFonts w:ascii="Times New Roman" w:hAnsi="Times New Roman" w:cs="Times New Roman"/>
          <w:bCs/>
          <w:szCs w:val="21"/>
        </w:rPr>
      </w:pPr>
      <w:r>
        <w:rPr>
          <w:rFonts w:ascii="Times New Roman" w:hAnsi="Times New Roman" w:cs="Times New Roman"/>
          <w:bCs/>
          <w:szCs w:val="21"/>
        </w:rPr>
        <w:t>首先，通过延安十三年专题教学，近距离感受那段波澜壮阔的伟大斗争，聆听那已化作呼啸山风的历史回响，追溯延安精神的形成发展，把延安精神教育作为贯彻党的教育方针、实现立德树人根本任务的重要抓手。其次，通过革命圣地红都故事的解读，展示老一辈革命家亲民爱民的情愫、挥洒自如的风采、力挽狂澜的智慧，博大宽广的胸怀。寓情于史，寓教于乐，让学生在行走中感悟历史，在共鸣中传承精神，从而调动学习热情，激活学习潜能，升华生命境界。 再次，通过追寻习近平总书记在梁家河七年知青学习、生活足迹，开展梁家河“大学问”的研究，探讨“中国梦”形成轨迹，思考人民领袖民本思想源泉，引导当代大学生树立为民情怀，掌握为人民服务本领。</w:t>
      </w:r>
    </w:p>
    <w:p>
      <w:pPr>
        <w:autoSpaceDE w:val="0"/>
        <w:autoSpaceDN w:val="0"/>
        <w:adjustRightInd w:val="0"/>
        <w:spacing w:line="400" w:lineRule="exact"/>
        <w:rPr>
          <w:rFonts w:ascii="Times New Roman" w:hAnsi="Times New Roman" w:cs="Times New Roman"/>
          <w:b/>
          <w:szCs w:val="21"/>
        </w:rPr>
      </w:pPr>
    </w:p>
    <w:p>
      <w:pPr>
        <w:autoSpaceDE w:val="0"/>
        <w:autoSpaceDN w:val="0"/>
        <w:adjustRightInd w:val="0"/>
        <w:spacing w:line="400" w:lineRule="exact"/>
        <w:rPr>
          <w:rFonts w:ascii="Times New Roman" w:hAnsi="Times New Roman" w:cs="Times New Roman"/>
          <w:b/>
          <w:szCs w:val="21"/>
        </w:rPr>
      </w:pPr>
      <w:r>
        <w:rPr>
          <w:rFonts w:ascii="Times New Roman" w:hAnsi="Times New Roman" w:cs="Times New Roman"/>
          <w:b/>
          <w:szCs w:val="21"/>
        </w:rPr>
        <w:t xml:space="preserve">课程编号：7I121-4#      课程名称：综合商务英语  </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课程英文名称：Comprehensive Business English</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学时数：320      学分数：20</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先修课程：无</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课程描述：</w:t>
      </w:r>
    </w:p>
    <w:p>
      <w:pPr>
        <w:autoSpaceDE w:val="0"/>
        <w:autoSpaceDN w:val="0"/>
        <w:adjustRightInd w:val="0"/>
        <w:spacing w:line="400" w:lineRule="exact"/>
        <w:ind w:firstLine="420" w:firstLineChars="200"/>
        <w:rPr>
          <w:rFonts w:ascii="Times New Roman" w:hAnsi="Times New Roman" w:cs="Times New Roman"/>
          <w:szCs w:val="21"/>
        </w:rPr>
      </w:pPr>
      <w:r>
        <w:rPr>
          <w:rFonts w:hint="eastAsia" w:ascii="Times New Roman" w:hAnsi="Times New Roman" w:cs="Times New Roman"/>
          <w:szCs w:val="21"/>
        </w:rPr>
        <w:t>本课程采用教师讲授、课堂探讨与综合训练相结合的教学方式。讲课内容包括：涉及文化、社会、商务等领域英语知识，强调语言、文化、商务三者的有机融合，语言技能、文化素养、商务通识并重，为后续的商务英语专业课程奠定基础。本课程主要以英语语音知识、词汇知识、语法知识、语篇知识、语用知识等为学习重点，旨在培养学生语音语调识读、词汇拼读、句子组织、语篇组织等语言组织能力，训练学生听说读写译基本技能、言语行为、语用策略、语用纠误等语言运用能力，培养学生语言学习能力；以中外文化、社会热点话题和反映经济全球化时代的商务活动和现象让学生学习了解关于语言、社会、文化、商务等的基础知识，培养学生家国情怀与人文科学素养、商务通识、跨文化交际和自主学习、合作学习的能力。</w:t>
      </w:r>
    </w:p>
    <w:p>
      <w:pPr>
        <w:autoSpaceDE w:val="0"/>
        <w:autoSpaceDN w:val="0"/>
        <w:adjustRightInd w:val="0"/>
        <w:spacing w:line="400" w:lineRule="exact"/>
        <w:rPr>
          <w:rFonts w:ascii="Times New Roman" w:hAnsi="Times New Roman" w:cs="Times New Roman"/>
          <w:b/>
          <w:szCs w:val="21"/>
        </w:rPr>
      </w:pPr>
    </w:p>
    <w:p>
      <w:pPr>
        <w:autoSpaceDE w:val="0"/>
        <w:autoSpaceDN w:val="0"/>
        <w:adjustRightInd w:val="0"/>
        <w:spacing w:line="400" w:lineRule="exact"/>
        <w:rPr>
          <w:rFonts w:ascii="Times New Roman" w:hAnsi="Times New Roman" w:cs="Times New Roman"/>
          <w:b/>
          <w:szCs w:val="21"/>
        </w:rPr>
      </w:pPr>
      <w:r>
        <w:rPr>
          <w:rFonts w:ascii="Times New Roman" w:hAnsi="Times New Roman" w:cs="Times New Roman"/>
          <w:b/>
          <w:szCs w:val="21"/>
        </w:rPr>
        <w:t xml:space="preserve">课程编号：76310041      课程名称：英语语法 </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课程英文名称：English Grammar</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学时数：32      学分数：2</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先修课程：无</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课程描述：</w:t>
      </w:r>
    </w:p>
    <w:p>
      <w:pPr>
        <w:autoSpaceDE w:val="0"/>
        <w:autoSpaceDN w:val="0"/>
        <w:adjustRightInd w:val="0"/>
        <w:spacing w:line="400" w:lineRule="exact"/>
        <w:ind w:firstLine="420" w:firstLineChars="200"/>
        <w:rPr>
          <w:rFonts w:ascii="Times New Roman" w:hAnsi="Times New Roman" w:cs="Times New Roman"/>
          <w:szCs w:val="21"/>
        </w:rPr>
      </w:pPr>
      <w:r>
        <w:rPr>
          <w:rFonts w:hint="eastAsia" w:ascii="Times New Roman" w:hAnsi="Times New Roman" w:cs="Times New Roman"/>
          <w:szCs w:val="21"/>
        </w:rPr>
        <w:t>本课程主要采用教师讲授、课堂讨论、引导启发等教学方式。讲课内容主要包括：各种词类及其属性、各种句法结构及其关系、情态表达法、焦点变换、语篇的衔接与连贯等。本课程旨在帮助学生从结构、功能及认知三个角度更加系统和深入地理解现代英语语法相关概念及规则，进一步提高学生使用现代英语进行语篇理解与表达实践的能力。</w:t>
      </w:r>
    </w:p>
    <w:p>
      <w:pPr>
        <w:autoSpaceDE w:val="0"/>
        <w:autoSpaceDN w:val="0"/>
        <w:adjustRightInd w:val="0"/>
        <w:spacing w:line="400" w:lineRule="exact"/>
        <w:rPr>
          <w:rFonts w:ascii="Times New Roman" w:hAnsi="Times New Roman" w:cs="Times New Roman"/>
          <w:szCs w:val="21"/>
        </w:rPr>
      </w:pPr>
    </w:p>
    <w:p>
      <w:pPr>
        <w:autoSpaceDE w:val="0"/>
        <w:autoSpaceDN w:val="0"/>
        <w:adjustRightInd w:val="0"/>
        <w:spacing w:line="400" w:lineRule="exact"/>
        <w:rPr>
          <w:rFonts w:ascii="Times New Roman" w:hAnsi="Times New Roman" w:cs="Times New Roman"/>
          <w:b/>
          <w:szCs w:val="21"/>
        </w:rPr>
      </w:pPr>
      <w:r>
        <w:rPr>
          <w:rFonts w:ascii="Times New Roman" w:hAnsi="Times New Roman" w:cs="Times New Roman"/>
          <w:b/>
          <w:szCs w:val="21"/>
        </w:rPr>
        <w:t>课程编号：7I780027       课程名称：英语语音</w:t>
      </w:r>
      <w:r>
        <w:rPr>
          <w:rFonts w:hint="eastAsia" w:ascii="Times New Roman" w:hAnsi="Times New Roman" w:cs="Times New Roman"/>
          <w:b/>
          <w:szCs w:val="21"/>
        </w:rPr>
        <w:t>实训</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 xml:space="preserve">课程名称：English Pronunciation </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学时数：32      学分数：2</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先修课程：无</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课程描述：</w:t>
      </w:r>
    </w:p>
    <w:p>
      <w:pPr>
        <w:autoSpaceDE w:val="0"/>
        <w:autoSpaceDN w:val="0"/>
        <w:adjustRightInd w:val="0"/>
        <w:spacing w:line="400" w:lineRule="exact"/>
        <w:ind w:firstLine="420" w:firstLineChars="200"/>
        <w:rPr>
          <w:rFonts w:ascii="Times New Roman" w:hAnsi="Times New Roman" w:cs="Times New Roman"/>
          <w:szCs w:val="21"/>
        </w:rPr>
      </w:pPr>
      <w:r>
        <w:rPr>
          <w:rFonts w:hint="eastAsia" w:ascii="Times New Roman" w:hAnsi="Times New Roman" w:cs="Times New Roman"/>
          <w:szCs w:val="21"/>
        </w:rPr>
        <w:t>本实训采用辅导与实践相结合的方式，以学生自主训练为主。训练内容主要包括六大部分：英语音素发音、重读、弱读、连读、停顿和语调。学生通过学习了解英语语音的基本理论知识和方法，掌握自然、规范的语音语调和基本朗读技巧，并能在实践中正确运用，为进行有效的英语口语交际打好基础。另外，本实训还培养学生自主学习能力、分析/解决问题的能力以及团队合作能力。</w:t>
      </w:r>
    </w:p>
    <w:p>
      <w:pPr>
        <w:autoSpaceDE w:val="0"/>
        <w:autoSpaceDN w:val="0"/>
        <w:adjustRightInd w:val="0"/>
        <w:spacing w:line="400" w:lineRule="exact"/>
        <w:rPr>
          <w:rFonts w:ascii="Times New Roman" w:hAnsi="Times New Roman" w:cs="Times New Roman"/>
          <w:szCs w:val="21"/>
        </w:rPr>
      </w:pPr>
    </w:p>
    <w:p>
      <w:pPr>
        <w:autoSpaceDE w:val="0"/>
        <w:autoSpaceDN w:val="0"/>
        <w:adjustRightInd w:val="0"/>
        <w:spacing w:line="400" w:lineRule="exact"/>
        <w:rPr>
          <w:rFonts w:ascii="Times New Roman" w:hAnsi="Times New Roman" w:cs="Times New Roman"/>
          <w:b/>
          <w:szCs w:val="21"/>
        </w:rPr>
      </w:pPr>
      <w:r>
        <w:rPr>
          <w:rFonts w:ascii="Times New Roman" w:hAnsi="Times New Roman" w:cs="Times New Roman"/>
          <w:b/>
          <w:szCs w:val="21"/>
        </w:rPr>
        <w:t>课程编号：7I111-4#      课程名称：商务英语读写</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课程名称：Business English Reading &amp; Writing</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学时数：128      学分数：8</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先修课程：无</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课程描述：</w:t>
      </w:r>
    </w:p>
    <w:p>
      <w:pPr>
        <w:autoSpaceDE w:val="0"/>
        <w:autoSpaceDN w:val="0"/>
        <w:adjustRightInd w:val="0"/>
        <w:spacing w:line="400" w:lineRule="exact"/>
        <w:ind w:firstLine="420" w:firstLineChars="200"/>
        <w:rPr>
          <w:rFonts w:ascii="Times New Roman" w:hAnsi="Times New Roman" w:cs="Times New Roman"/>
          <w:szCs w:val="21"/>
        </w:rPr>
      </w:pPr>
      <w:r>
        <w:rPr>
          <w:rFonts w:hint="eastAsia" w:ascii="Times New Roman" w:hAnsi="Times New Roman" w:cs="Times New Roman"/>
          <w:szCs w:val="21"/>
        </w:rPr>
        <w:t>本课程采用教师讲授、课堂探讨和专题讲座相结合的教学方式。讲课内容包括：商务英语专题文章阅读、商务英语常用信函写作、商务阅读方法和技能训练、商务写作方法和技能训练等。课程旨在培养学生的英语阅读理解、分析、归纳和批判思维能力；以及学生在写作方面对文本的理解、分析、判断、推理、检验等逻辑思维能力的应用；并通过阅读和写作训练吸收、应用语言、文化、商务等背景知识，以培养学生的商务实践能力与跨文化交际能力。</w:t>
      </w:r>
    </w:p>
    <w:p>
      <w:pPr>
        <w:autoSpaceDE w:val="0"/>
        <w:autoSpaceDN w:val="0"/>
        <w:adjustRightInd w:val="0"/>
        <w:spacing w:line="400" w:lineRule="exact"/>
        <w:ind w:firstLine="420" w:firstLineChars="200"/>
        <w:rPr>
          <w:rFonts w:ascii="Times New Roman" w:hAnsi="Times New Roman" w:cs="Times New Roman"/>
          <w:szCs w:val="21"/>
        </w:rPr>
      </w:pPr>
    </w:p>
    <w:p>
      <w:pPr>
        <w:autoSpaceDE w:val="0"/>
        <w:autoSpaceDN w:val="0"/>
        <w:adjustRightInd w:val="0"/>
        <w:spacing w:line="400" w:lineRule="exact"/>
        <w:rPr>
          <w:rFonts w:ascii="Times New Roman" w:hAnsi="Times New Roman" w:cs="Times New Roman"/>
          <w:b/>
          <w:szCs w:val="21"/>
        </w:rPr>
      </w:pPr>
      <w:r>
        <w:rPr>
          <w:rFonts w:ascii="Times New Roman" w:hAnsi="Times New Roman" w:cs="Times New Roman"/>
          <w:b/>
          <w:szCs w:val="21"/>
        </w:rPr>
        <w:t xml:space="preserve">课程编号：7I101-4#      课程名称：商务英语听说 </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课程名称：Business English Listening &amp; Speaking</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学时数：96      学分：6.0</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 xml:space="preserve">先修课程：无 </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课程描述：</w:t>
      </w:r>
    </w:p>
    <w:p>
      <w:pPr>
        <w:autoSpaceDE w:val="0"/>
        <w:autoSpaceDN w:val="0"/>
        <w:adjustRightInd w:val="0"/>
        <w:spacing w:line="400" w:lineRule="exact"/>
        <w:ind w:firstLine="420" w:firstLineChars="200"/>
        <w:rPr>
          <w:rFonts w:ascii="Times New Roman" w:hAnsi="Times New Roman" w:cs="Times New Roman"/>
          <w:szCs w:val="21"/>
        </w:rPr>
      </w:pPr>
      <w:r>
        <w:rPr>
          <w:rFonts w:hint="eastAsia" w:ascii="Times New Roman" w:hAnsi="Times New Roman" w:cs="Times New Roman"/>
          <w:szCs w:val="21"/>
        </w:rPr>
        <w:t>本课程使用任务型教学模式对学生的听说技能展开综合训练，参照真实的商务交际情景设置交际任务，使学生理解国际商务真实语境下不同题材、体裁、风格、交际模式、英语变体和语音的口语语篇，有效完成不同目的、主题和语域的国际商务交际任务。内容包括商业新闻报道、会议组织、工作报告、业务洽谈、市场开拓等商务话题，素材形式包括情景对话、专题讲话、商务谈判、演讲辩论、广播电视节目等语言材料。课程旨在夯实学生的英语语言知识与能力，强化商务知识与实践能力，开拓国际视野与跨文化沟通能力，同时还锻炼了他们的现代信息技术应用能力以及自主学习能力，有助于丰富人文素养。</w:t>
      </w:r>
    </w:p>
    <w:p>
      <w:pPr>
        <w:autoSpaceDE w:val="0"/>
        <w:autoSpaceDN w:val="0"/>
        <w:adjustRightInd w:val="0"/>
        <w:spacing w:line="400" w:lineRule="exact"/>
        <w:rPr>
          <w:rFonts w:ascii="Times New Roman" w:hAnsi="Times New Roman" w:cs="Times New Roman"/>
          <w:szCs w:val="21"/>
        </w:rPr>
      </w:pPr>
    </w:p>
    <w:p>
      <w:pPr>
        <w:autoSpaceDE w:val="0"/>
        <w:autoSpaceDN w:val="0"/>
        <w:adjustRightInd w:val="0"/>
        <w:spacing w:line="400" w:lineRule="exact"/>
        <w:rPr>
          <w:rFonts w:ascii="Times New Roman" w:hAnsi="Times New Roman" w:cs="Times New Roman"/>
          <w:b/>
          <w:szCs w:val="21"/>
        </w:rPr>
      </w:pPr>
      <w:r>
        <w:rPr>
          <w:rFonts w:ascii="Times New Roman" w:hAnsi="Times New Roman" w:cs="Times New Roman"/>
          <w:b/>
          <w:szCs w:val="21"/>
        </w:rPr>
        <w:t>课程编号：7I140041      课程名称：商务翻译（英译汉）</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课程名称：Business English Translation (English to Chinese)</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学时数：32      学分：2.0</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先修课程：商务综合英语</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课程描述：</w:t>
      </w:r>
    </w:p>
    <w:p>
      <w:pPr>
        <w:autoSpaceDE w:val="0"/>
        <w:autoSpaceDN w:val="0"/>
        <w:adjustRightInd w:val="0"/>
        <w:spacing w:line="400" w:lineRule="exact"/>
        <w:ind w:firstLine="420" w:firstLineChars="200"/>
        <w:rPr>
          <w:rFonts w:ascii="Times New Roman" w:hAnsi="Times New Roman" w:cs="Times New Roman"/>
          <w:szCs w:val="21"/>
        </w:rPr>
      </w:pPr>
      <w:r>
        <w:rPr>
          <w:rFonts w:hint="eastAsia" w:ascii="Times New Roman" w:hAnsi="Times New Roman" w:cs="Times New Roman"/>
          <w:szCs w:val="21"/>
        </w:rPr>
        <w:t>本课程采用“讲授+实践+讨论”三位一体的教学方式。教师课堂讲授商务翻译理论、翻译技巧与方法、商务英语文本的特征与功能等相关内容并布置一定量的作业；学生课后使用各种翻译技巧与方法对各类商务英语文本进行汉译的翻译实践。该课程以培养学生翻译能力为目标，着力培养学生将来从事商务翻译所需要的能力和素质，遵循“学生实践为中心、职业活动为导向、翻译项目为载体、模块任务为训练手段”的原则，将翻译知识、理论与实践一体化，为将来更好地从事跨文化商务交际奠定良好的基础。</w:t>
      </w:r>
    </w:p>
    <w:p>
      <w:pPr>
        <w:autoSpaceDE w:val="0"/>
        <w:autoSpaceDN w:val="0"/>
        <w:adjustRightInd w:val="0"/>
        <w:spacing w:line="400" w:lineRule="exact"/>
        <w:rPr>
          <w:rFonts w:ascii="Times New Roman" w:hAnsi="Times New Roman" w:cs="Times New Roman"/>
          <w:szCs w:val="21"/>
        </w:rPr>
      </w:pPr>
    </w:p>
    <w:p>
      <w:pPr>
        <w:autoSpaceDE w:val="0"/>
        <w:autoSpaceDN w:val="0"/>
        <w:adjustRightInd w:val="0"/>
        <w:spacing w:line="400" w:lineRule="exact"/>
        <w:rPr>
          <w:rFonts w:ascii="Times New Roman" w:hAnsi="Times New Roman" w:cs="Times New Roman"/>
          <w:b/>
          <w:szCs w:val="21"/>
        </w:rPr>
      </w:pPr>
      <w:r>
        <w:rPr>
          <w:rFonts w:ascii="Times New Roman" w:hAnsi="Times New Roman" w:cs="Times New Roman"/>
          <w:b/>
          <w:szCs w:val="21"/>
        </w:rPr>
        <w:t>课程编号：7I150041      课程名称：理解当代中国：汉英翻译</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课程名称：Understanding Contemporary China: Chinese-English Translation</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学时数：32      学分：2.0</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先修课程：商务英语翻译（英译汉）</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课程描述：</w:t>
      </w:r>
    </w:p>
    <w:p>
      <w:pPr>
        <w:autoSpaceDE w:val="0"/>
        <w:autoSpaceDN w:val="0"/>
        <w:adjustRightInd w:val="0"/>
        <w:spacing w:line="400" w:lineRule="exact"/>
        <w:ind w:firstLine="420" w:firstLineChars="200"/>
        <w:rPr>
          <w:rFonts w:ascii="Times New Roman" w:hAnsi="Times New Roman" w:cs="Times New Roman"/>
          <w:szCs w:val="21"/>
        </w:rPr>
      </w:pPr>
      <w:r>
        <w:rPr>
          <w:rFonts w:ascii="Times New Roman" w:hAnsi="Times New Roman" w:cs="Times New Roman"/>
          <w:szCs w:val="21"/>
        </w:rPr>
        <w:t>本课程采用教师讲授与课堂探讨相结合的教学方式。讲课内容包括：中国时政文献的内涵与特色、中国时政文献翻译的原则与策略以及中国时政文献翻译实践等。本课程旨在使学生掌握习近平新时代中国特色社会主义思想的核心要义，认识中国时政文献翻译的特点、规律、原则与策略，培养其家国情怀与英语语言知识与能力、本族文化传播能力以及国际视野与跨文化沟通能力。</w:t>
      </w:r>
    </w:p>
    <w:p>
      <w:pPr>
        <w:autoSpaceDE w:val="0"/>
        <w:autoSpaceDN w:val="0"/>
        <w:adjustRightInd w:val="0"/>
        <w:spacing w:line="400" w:lineRule="exact"/>
        <w:rPr>
          <w:rFonts w:ascii="Times New Roman" w:hAnsi="Times New Roman" w:cs="Times New Roman"/>
          <w:b/>
          <w:szCs w:val="21"/>
        </w:rPr>
      </w:pPr>
    </w:p>
    <w:p>
      <w:pPr>
        <w:autoSpaceDE w:val="0"/>
        <w:autoSpaceDN w:val="0"/>
        <w:adjustRightInd w:val="0"/>
        <w:spacing w:line="400" w:lineRule="exact"/>
        <w:rPr>
          <w:rFonts w:ascii="Times New Roman" w:hAnsi="Times New Roman" w:cs="Times New Roman"/>
          <w:b/>
          <w:szCs w:val="21"/>
        </w:rPr>
      </w:pPr>
      <w:r>
        <w:rPr>
          <w:rFonts w:ascii="Times New Roman" w:hAnsi="Times New Roman" w:cs="Times New Roman"/>
          <w:b/>
          <w:szCs w:val="21"/>
        </w:rPr>
        <w:t xml:space="preserve">课程编号：76201-2#        课程名称：商务英语口译 </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 xml:space="preserve">课程名称：Business English Interpretation </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学时数：64      学分数：4</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先修课程：商务英语读写、商务英语听说、商务翻译</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课程描述：</w:t>
      </w:r>
    </w:p>
    <w:p>
      <w:pPr>
        <w:autoSpaceDE w:val="0"/>
        <w:autoSpaceDN w:val="0"/>
        <w:adjustRightInd w:val="0"/>
        <w:spacing w:line="400" w:lineRule="exact"/>
        <w:ind w:firstLine="420" w:firstLineChars="200"/>
        <w:rPr>
          <w:rFonts w:ascii="Times New Roman" w:hAnsi="Times New Roman" w:cs="Times New Roman"/>
          <w:szCs w:val="21"/>
        </w:rPr>
      </w:pPr>
      <w:r>
        <w:rPr>
          <w:rFonts w:hint="eastAsia" w:ascii="Times New Roman" w:hAnsi="Times New Roman" w:cs="Times New Roman"/>
          <w:szCs w:val="21"/>
        </w:rPr>
        <w:t>本课程采用教师讲授、课堂探讨、校内SPOC平台自学相结合的教学方式。讲课内容包括：口译理论、口译的基本技能、各商务主题的口译实践。课程旨在使学生夯实英汉两种语言基础，提升英语听说读写译的综合技能，掌握较为准确流畅进行商务活动口译的能力，培养学生商务实践能力、跨文化交际能力、良好的职业素养和团队合作精神以及自主学习能力。</w:t>
      </w:r>
    </w:p>
    <w:p>
      <w:pPr>
        <w:autoSpaceDE w:val="0"/>
        <w:autoSpaceDN w:val="0"/>
        <w:adjustRightInd w:val="0"/>
        <w:spacing w:line="400" w:lineRule="exact"/>
        <w:rPr>
          <w:rFonts w:ascii="Times New Roman" w:hAnsi="Times New Roman" w:cs="Times New Roman"/>
          <w:b/>
          <w:szCs w:val="21"/>
        </w:rPr>
      </w:pPr>
    </w:p>
    <w:p>
      <w:pPr>
        <w:autoSpaceDE w:val="0"/>
        <w:autoSpaceDN w:val="0"/>
        <w:adjustRightInd w:val="0"/>
        <w:spacing w:line="400" w:lineRule="exact"/>
        <w:rPr>
          <w:rFonts w:ascii="Times New Roman" w:hAnsi="Times New Roman" w:cs="Times New Roman"/>
          <w:b/>
          <w:szCs w:val="21"/>
        </w:rPr>
      </w:pPr>
      <w:r>
        <w:rPr>
          <w:rFonts w:ascii="Times New Roman" w:hAnsi="Times New Roman" w:cs="Times New Roman"/>
          <w:b/>
          <w:szCs w:val="21"/>
        </w:rPr>
        <w:t>课程编号：              课程名称：商务导论</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课程名称：Introduction to Business</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学时数：32      学分数：2</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先修课程：商务英语专业</w:t>
      </w:r>
      <w:r>
        <w:rPr>
          <w:rFonts w:hint="eastAsia" w:ascii="Times New Roman" w:hAnsi="Times New Roman" w:cs="Times New Roman"/>
          <w:szCs w:val="21"/>
        </w:rPr>
        <w:t>导论</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课程描述：</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ab/>
      </w:r>
      <w:r>
        <w:rPr>
          <w:rFonts w:hint="eastAsia" w:ascii="Times New Roman" w:hAnsi="Times New Roman" w:cs="Times New Roman"/>
          <w:szCs w:val="21"/>
        </w:rPr>
        <w:t>本课程采用理论讲授与课堂讨论相结合的教学方式。讲课内容包括商务环境、商务运行和企业创办等，重点介绍市场经济的基本运行规律和运行机制，商务组织运行环境对企业经营决策的影响，商务组织的战略管理、运营管理、财务管理、风险管理、商业伦理与社会责任等。本课程旨在使学生</w:t>
      </w:r>
      <w:r>
        <w:rPr>
          <w:rFonts w:ascii="Times New Roman" w:hAnsi="Times New Roman" w:cs="Times New Roman"/>
          <w:szCs w:val="21"/>
        </w:rPr>
        <w:t>了解国际商务的内涵以及基本的国际商务活动，掌握国际商务的基本原理，能够分析企业国际商务活动和国际化经营过程中的基本现象，掌握国际商务研究的基本方法和思路，</w:t>
      </w:r>
      <w:r>
        <w:rPr>
          <w:rFonts w:hint="eastAsia" w:ascii="Times New Roman" w:hAnsi="Times New Roman" w:cs="Times New Roman"/>
          <w:szCs w:val="21"/>
        </w:rPr>
        <w:t>培养商务知识与实践能力。</w:t>
      </w:r>
    </w:p>
    <w:p>
      <w:pPr>
        <w:autoSpaceDE w:val="0"/>
        <w:autoSpaceDN w:val="0"/>
        <w:adjustRightInd w:val="0"/>
        <w:spacing w:line="400" w:lineRule="exact"/>
        <w:rPr>
          <w:rFonts w:ascii="Times New Roman" w:hAnsi="Times New Roman" w:cs="Times New Roman"/>
          <w:b/>
          <w:szCs w:val="21"/>
        </w:rPr>
      </w:pPr>
    </w:p>
    <w:p>
      <w:pPr>
        <w:autoSpaceDE w:val="0"/>
        <w:autoSpaceDN w:val="0"/>
        <w:adjustRightInd w:val="0"/>
        <w:spacing w:line="400" w:lineRule="exact"/>
        <w:rPr>
          <w:rFonts w:ascii="Times New Roman" w:hAnsi="Times New Roman" w:cs="Times New Roman"/>
          <w:b/>
          <w:szCs w:val="21"/>
        </w:rPr>
      </w:pPr>
      <w:r>
        <w:rPr>
          <w:rFonts w:ascii="Times New Roman" w:hAnsi="Times New Roman" w:cs="Times New Roman"/>
          <w:b/>
          <w:szCs w:val="21"/>
        </w:rPr>
        <w:t xml:space="preserve">课程编号：6B160041      课程名称：经济学基础 </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 xml:space="preserve">课程名称：Fundamentals of Economics </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学时数：32      学分数：2</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先修课程：无</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课程描述：</w:t>
      </w:r>
    </w:p>
    <w:p>
      <w:pPr>
        <w:autoSpaceDE w:val="0"/>
        <w:autoSpaceDN w:val="0"/>
        <w:adjustRightInd w:val="0"/>
        <w:spacing w:line="400" w:lineRule="exact"/>
        <w:ind w:firstLine="420" w:firstLineChars="200"/>
        <w:rPr>
          <w:rFonts w:ascii="Times New Roman" w:hAnsi="Times New Roman" w:cs="Times New Roman"/>
          <w:szCs w:val="21"/>
        </w:rPr>
      </w:pPr>
      <w:r>
        <w:rPr>
          <w:rFonts w:hint="eastAsia" w:ascii="Times New Roman" w:hAnsi="Times New Roman" w:cs="Times New Roman"/>
          <w:szCs w:val="21"/>
        </w:rPr>
        <w:t>本课程采用理论讲授与课堂讨论相结合的教学方式。讲课内容包括：供求理论、消费者选择理论、企业行为理论、消费者效用水平和消费决策、企业的生产成本与市场决策、国民收入核算理论、宏观经济政策、失业与通货膨胀理论、财政政策、货币政策等。课程旨在强化学生的商务知识和实践能力，培养思辨和创新创业能力，</w:t>
      </w:r>
      <w:r>
        <w:rPr>
          <w:rFonts w:ascii="Times New Roman" w:hAnsi="Times New Roman" w:cs="Times New Roman"/>
          <w:szCs w:val="21"/>
        </w:rPr>
        <w:t>使学生能够运用所学知识初步观察和分析身边的经济现象，对政府的相关经济政策、规定进行正确的理解和运用。</w:t>
      </w:r>
    </w:p>
    <w:p>
      <w:pPr>
        <w:autoSpaceDE w:val="0"/>
        <w:autoSpaceDN w:val="0"/>
        <w:adjustRightInd w:val="0"/>
        <w:spacing w:line="400" w:lineRule="exact"/>
        <w:rPr>
          <w:rFonts w:ascii="Times New Roman" w:hAnsi="Times New Roman" w:cs="Times New Roman"/>
          <w:b/>
          <w:szCs w:val="21"/>
        </w:rPr>
      </w:pPr>
    </w:p>
    <w:p>
      <w:pPr>
        <w:autoSpaceDE w:val="0"/>
        <w:autoSpaceDN w:val="0"/>
        <w:adjustRightInd w:val="0"/>
        <w:spacing w:line="400" w:lineRule="exact"/>
        <w:rPr>
          <w:rFonts w:ascii="Times New Roman" w:hAnsi="Times New Roman" w:cs="Times New Roman"/>
          <w:b/>
          <w:szCs w:val="21"/>
        </w:rPr>
      </w:pPr>
      <w:r>
        <w:rPr>
          <w:rFonts w:ascii="Times New Roman" w:hAnsi="Times New Roman" w:cs="Times New Roman"/>
          <w:b/>
          <w:szCs w:val="21"/>
        </w:rPr>
        <w:t xml:space="preserve">课程编号：7I340061    课程名称：国际市场营销 </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课程名称：Marketing</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学时数：32     学分数：2</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先修课程：</w:t>
      </w:r>
      <w:r>
        <w:rPr>
          <w:rFonts w:hint="eastAsia" w:ascii="Times New Roman" w:hAnsi="Times New Roman" w:cs="Times New Roman"/>
          <w:szCs w:val="21"/>
        </w:rPr>
        <w:t>国际贸易理论与实务</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课程描述：</w:t>
      </w:r>
    </w:p>
    <w:p>
      <w:pPr>
        <w:autoSpaceDE w:val="0"/>
        <w:autoSpaceDN w:val="0"/>
        <w:adjustRightInd w:val="0"/>
        <w:spacing w:line="400" w:lineRule="exact"/>
        <w:ind w:firstLine="420" w:firstLineChars="200"/>
        <w:rPr>
          <w:rFonts w:ascii="Times New Roman" w:hAnsi="Times New Roman" w:cs="Times New Roman"/>
          <w:szCs w:val="21"/>
        </w:rPr>
      </w:pPr>
      <w:r>
        <w:rPr>
          <w:rFonts w:hint="eastAsia" w:ascii="Times New Roman" w:hAnsi="Times New Roman" w:cs="Times New Roman"/>
          <w:szCs w:val="21"/>
        </w:rPr>
        <w:t>本课程采用教师讲授、案例分析、课堂讨论相结合的教学方式。讲课内容包括：市场营销学的基本概念、国际营销环境分析、营销调研的具体方法、国际营销的基本策略等。本课程旨在使学生全面了解国际市场环境变化和发展的趋势，熟悉企业跨国营销活动的特点和规律，掌握进入国际市场经营和制定国际营销组合策略的基本理论方法，培养学生的商务实践能力、跨文化交际能力以及创新能力。</w:t>
      </w:r>
    </w:p>
    <w:p>
      <w:pPr>
        <w:autoSpaceDE w:val="0"/>
        <w:autoSpaceDN w:val="0"/>
        <w:adjustRightInd w:val="0"/>
        <w:spacing w:line="400" w:lineRule="exact"/>
        <w:ind w:firstLine="420" w:firstLineChars="200"/>
        <w:rPr>
          <w:rFonts w:ascii="Times New Roman" w:hAnsi="Times New Roman" w:cs="Times New Roman"/>
          <w:szCs w:val="21"/>
        </w:rPr>
      </w:pPr>
    </w:p>
    <w:p>
      <w:pPr>
        <w:autoSpaceDE w:val="0"/>
        <w:autoSpaceDN w:val="0"/>
        <w:adjustRightInd w:val="0"/>
        <w:spacing w:line="400" w:lineRule="exact"/>
        <w:rPr>
          <w:rFonts w:ascii="Times New Roman" w:hAnsi="Times New Roman" w:cs="Times New Roman"/>
          <w:b/>
          <w:szCs w:val="21"/>
        </w:rPr>
      </w:pPr>
      <w:r>
        <w:rPr>
          <w:rFonts w:ascii="Times New Roman" w:hAnsi="Times New Roman" w:cs="Times New Roman"/>
          <w:b/>
          <w:szCs w:val="21"/>
        </w:rPr>
        <w:t xml:space="preserve">课程编号：7I310041      课程名称：国际商务与商务礼仪 </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课程名称：International Business and Etiquettes</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学时数：32      学分数：2</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先修课程：</w:t>
      </w:r>
      <w:r>
        <w:rPr>
          <w:rFonts w:hint="eastAsia" w:ascii="Times New Roman" w:hAnsi="Times New Roman" w:cs="Times New Roman"/>
          <w:szCs w:val="21"/>
        </w:rPr>
        <w:t>商务导论</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课程描述：</w:t>
      </w:r>
    </w:p>
    <w:p>
      <w:pPr>
        <w:autoSpaceDE w:val="0"/>
        <w:autoSpaceDN w:val="0"/>
        <w:adjustRightInd w:val="0"/>
        <w:spacing w:line="400" w:lineRule="exact"/>
        <w:ind w:firstLine="420" w:firstLineChars="200"/>
        <w:rPr>
          <w:rFonts w:ascii="Times New Roman" w:hAnsi="Times New Roman" w:cs="Times New Roman"/>
          <w:szCs w:val="21"/>
        </w:rPr>
      </w:pPr>
      <w:r>
        <w:rPr>
          <w:rFonts w:hint="eastAsia" w:ascii="Times New Roman" w:hAnsi="Times New Roman" w:cs="Times New Roman"/>
          <w:szCs w:val="21"/>
        </w:rPr>
        <w:t>本课程采用教师讲授，课堂探讨，案例模拟的教学方式。讲课内容包括： 商务仪容，电话礼仪，接待礼仪，宴请礼仪，接待礼仪，信函礼仪，各国礼仪文化差异等。本课程旨在帮助学生掌握国际商务的基本规则和内容，了解商务礼仪的内涵，掌握基本的商务规程以及正确的礼仪习惯，培养学生理解和尊重世界不同文化的差异性和多样性；使学生具有跨文化思维能力、跨文化适应能力、跨文化对话能力以及跨文化商务交际能力。从而为未来从事国际贸易相关行业的工作奠定基础。</w:t>
      </w:r>
    </w:p>
    <w:p>
      <w:pPr>
        <w:autoSpaceDE w:val="0"/>
        <w:autoSpaceDN w:val="0"/>
        <w:adjustRightInd w:val="0"/>
        <w:spacing w:line="400" w:lineRule="exact"/>
        <w:rPr>
          <w:rFonts w:ascii="Times New Roman" w:hAnsi="Times New Roman" w:cs="Times New Roman"/>
          <w:b/>
          <w:szCs w:val="21"/>
        </w:rPr>
      </w:pPr>
    </w:p>
    <w:p>
      <w:pPr>
        <w:autoSpaceDE w:val="0"/>
        <w:autoSpaceDN w:val="0"/>
        <w:adjustRightInd w:val="0"/>
        <w:spacing w:line="400" w:lineRule="exact"/>
        <w:rPr>
          <w:rFonts w:ascii="Times New Roman" w:hAnsi="Times New Roman" w:cs="Times New Roman"/>
          <w:b/>
          <w:szCs w:val="21"/>
        </w:rPr>
      </w:pPr>
      <w:r>
        <w:rPr>
          <w:rFonts w:ascii="Times New Roman" w:hAnsi="Times New Roman" w:cs="Times New Roman"/>
          <w:b/>
          <w:szCs w:val="21"/>
        </w:rPr>
        <w:t>课程编号：77701-3#      课程名称：第二外语（日语/西班牙语/法语）</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 xml:space="preserve">课程名称：Second Foreign Language  </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学时数：96      学分数：6</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先修课程：无</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课程描述：</w:t>
      </w:r>
    </w:p>
    <w:p>
      <w:pPr>
        <w:autoSpaceDE w:val="0"/>
        <w:autoSpaceDN w:val="0"/>
        <w:adjustRightInd w:val="0"/>
        <w:spacing w:line="400" w:lineRule="exact"/>
        <w:ind w:firstLine="420" w:firstLineChars="200"/>
        <w:rPr>
          <w:rFonts w:ascii="Times New Roman" w:hAnsi="Times New Roman" w:cs="Times New Roman"/>
          <w:szCs w:val="21"/>
        </w:rPr>
      </w:pPr>
      <w:r>
        <w:rPr>
          <w:rFonts w:hint="eastAsia" w:ascii="Times New Roman" w:hAnsi="Times New Roman" w:cs="Times New Roman"/>
          <w:szCs w:val="21"/>
        </w:rPr>
        <w:t>本课程采用教师讲授、课堂讨论、学生练习相结合的授课方式。讲课内容包括：语音语调，语法基础知识，常用词汇和句型。本课程旨在使学生掌握日语、法语、西班牙语的基本语言知识，包括语音知识、语法知识和词汇的运用，了解日本、法语国家、西语国家的文化及风俗习惯，培养学生基本的听、说、读、写、译等能力。</w:t>
      </w:r>
    </w:p>
    <w:p>
      <w:pPr>
        <w:autoSpaceDE w:val="0"/>
        <w:autoSpaceDN w:val="0"/>
        <w:adjustRightInd w:val="0"/>
        <w:spacing w:line="400" w:lineRule="exact"/>
        <w:rPr>
          <w:rFonts w:ascii="Times New Roman" w:hAnsi="Times New Roman" w:cs="Times New Roman"/>
          <w:b/>
          <w:szCs w:val="21"/>
        </w:rPr>
      </w:pPr>
    </w:p>
    <w:p>
      <w:pPr>
        <w:autoSpaceDE w:val="0"/>
        <w:autoSpaceDN w:val="0"/>
        <w:adjustRightInd w:val="0"/>
        <w:spacing w:line="400" w:lineRule="exact"/>
        <w:rPr>
          <w:rFonts w:ascii="Times New Roman" w:hAnsi="Times New Roman" w:cs="Times New Roman"/>
          <w:b/>
          <w:szCs w:val="21"/>
        </w:rPr>
      </w:pPr>
      <w:r>
        <w:rPr>
          <w:rFonts w:ascii="Times New Roman" w:hAnsi="Times New Roman" w:cs="Times New Roman"/>
          <w:b/>
          <w:szCs w:val="21"/>
        </w:rPr>
        <w:t xml:space="preserve">课程编号：71350041      课程名称：英语影视欣赏与评论 </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课程名称：Appreciation of and Comments on English Films</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学时数：32      学分数：2</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先修课程：综合商务英语</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课程描述：</w:t>
      </w:r>
    </w:p>
    <w:p>
      <w:pPr>
        <w:autoSpaceDE w:val="0"/>
        <w:autoSpaceDN w:val="0"/>
        <w:adjustRightInd w:val="0"/>
        <w:spacing w:line="400" w:lineRule="exact"/>
        <w:ind w:firstLine="420" w:firstLineChars="200"/>
        <w:rPr>
          <w:rFonts w:ascii="Times New Roman" w:hAnsi="Times New Roman" w:cs="Times New Roman"/>
          <w:szCs w:val="21"/>
        </w:rPr>
      </w:pPr>
      <w:r>
        <w:rPr>
          <w:rFonts w:hint="eastAsia" w:ascii="Times New Roman" w:hAnsi="Times New Roman" w:cs="Times New Roman"/>
          <w:szCs w:val="21"/>
        </w:rPr>
        <w:t>本课程采用教师讲授、课堂探讨与课堂展示相结合的教学方式。讲课内容包括：经典英语电影概况和背景知识介绍、影片片段欣赏、电影台词语言和文化知识点学习、电影英文评论写作等。本课程旨在使学生掌握影视欣赏与评论的一般性方法和技巧，培养其英语语言知识与能力、国际视野与跨文化沟通能力、善于发现、理解和欣赏美的能力以及健康向上的审美趣味。</w:t>
      </w:r>
    </w:p>
    <w:p>
      <w:pPr>
        <w:autoSpaceDE w:val="0"/>
        <w:autoSpaceDN w:val="0"/>
        <w:adjustRightInd w:val="0"/>
        <w:spacing w:line="400" w:lineRule="exact"/>
        <w:rPr>
          <w:rFonts w:ascii="Times New Roman" w:hAnsi="Times New Roman" w:cs="Times New Roman"/>
          <w:b/>
          <w:szCs w:val="21"/>
        </w:rPr>
      </w:pPr>
    </w:p>
    <w:p>
      <w:pPr>
        <w:autoSpaceDE w:val="0"/>
        <w:autoSpaceDN w:val="0"/>
        <w:adjustRightInd w:val="0"/>
        <w:spacing w:line="400" w:lineRule="exact"/>
        <w:rPr>
          <w:rFonts w:ascii="Times New Roman" w:hAnsi="Times New Roman" w:cs="Times New Roman"/>
          <w:b/>
          <w:szCs w:val="21"/>
        </w:rPr>
      </w:pPr>
      <w:r>
        <w:rPr>
          <w:rFonts w:ascii="Times New Roman" w:hAnsi="Times New Roman" w:cs="Times New Roman"/>
          <w:b/>
          <w:szCs w:val="21"/>
        </w:rPr>
        <w:t xml:space="preserve">课程编号：7I360041      课程名称：商务英语报刊选读 </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 xml:space="preserve">课程名称：Selected Readings of Business English Journals </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学时数：32      学分数：2</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先修课程：商务英语读写</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课程描述：</w:t>
      </w:r>
    </w:p>
    <w:p>
      <w:pPr>
        <w:autoSpaceDE w:val="0"/>
        <w:autoSpaceDN w:val="0"/>
        <w:adjustRightInd w:val="0"/>
        <w:spacing w:line="400" w:lineRule="exact"/>
        <w:ind w:firstLine="420" w:firstLineChars="200"/>
        <w:rPr>
          <w:rFonts w:ascii="Times New Roman" w:hAnsi="Times New Roman" w:cs="Times New Roman"/>
          <w:szCs w:val="21"/>
        </w:rPr>
      </w:pPr>
      <w:r>
        <w:rPr>
          <w:rFonts w:hint="eastAsia" w:ascii="Times New Roman" w:hAnsi="Times New Roman" w:cs="Times New Roman"/>
          <w:szCs w:val="21"/>
        </w:rPr>
        <w:t>本课程采用教师讲授、课堂研讨、专题汇报相结合的教学方式。讲课内容主要包括国内外主要英文报刊实时网络报道为阅读材料，选材广泛且具有一定的难度，如英美主要报刊、杂志中的时事评论、社论、政论、专题报道等。通过熟悉英美报刊、杂志的一般特点，分析文章的思想观点、篇章布局、语言技巧及文体修辞等，进一步提高学生的英语语言知识与能力、国际视野与跨文化沟通能力。</w:t>
      </w:r>
    </w:p>
    <w:p>
      <w:pPr>
        <w:autoSpaceDE w:val="0"/>
        <w:autoSpaceDN w:val="0"/>
        <w:adjustRightInd w:val="0"/>
        <w:spacing w:line="400" w:lineRule="exact"/>
        <w:rPr>
          <w:rFonts w:ascii="Times New Roman" w:hAnsi="Times New Roman" w:cs="Times New Roman"/>
          <w:b/>
          <w:szCs w:val="21"/>
        </w:rPr>
      </w:pPr>
    </w:p>
    <w:p>
      <w:pPr>
        <w:autoSpaceDE w:val="0"/>
        <w:autoSpaceDN w:val="0"/>
        <w:adjustRightInd w:val="0"/>
        <w:spacing w:line="400" w:lineRule="exact"/>
        <w:rPr>
          <w:rFonts w:ascii="Times New Roman" w:hAnsi="Times New Roman" w:cs="Times New Roman"/>
          <w:b/>
          <w:szCs w:val="21"/>
        </w:rPr>
      </w:pPr>
      <w:r>
        <w:rPr>
          <w:rFonts w:ascii="Times New Roman" w:hAnsi="Times New Roman" w:cs="Times New Roman"/>
          <w:b/>
          <w:szCs w:val="21"/>
        </w:rPr>
        <w:t xml:space="preserve">课程编号：7I170041      课程名称：中西文化交流导论 </w:t>
      </w:r>
    </w:p>
    <w:p>
      <w:pPr>
        <w:autoSpaceDE w:val="0"/>
        <w:autoSpaceDN w:val="0"/>
        <w:adjustRightInd w:val="0"/>
        <w:spacing w:line="400" w:lineRule="exact"/>
        <w:rPr>
          <w:rFonts w:ascii="Times New Roman" w:hAnsi="Times New Roman" w:cs="Times New Roman"/>
          <w:szCs w:val="21"/>
          <w:shd w:val="clear" w:color="auto" w:fill="FFFFFF"/>
        </w:rPr>
      </w:pPr>
      <w:r>
        <w:rPr>
          <w:rFonts w:ascii="Times New Roman" w:hAnsi="Times New Roman" w:cs="Times New Roman"/>
          <w:szCs w:val="21"/>
        </w:rPr>
        <w:t>课程名称：Communication between Chinese and Western Cultures</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学时数：32      学分数：2</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先修课程：综合商务英语</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课程描述：</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ab/>
      </w:r>
      <w:r>
        <w:rPr>
          <w:rFonts w:hint="eastAsia" w:ascii="Times New Roman" w:hAnsi="Times New Roman" w:cs="Times New Roman"/>
          <w:szCs w:val="21"/>
        </w:rPr>
        <w:t>本课程采用线上线下混合式教学模式，学生通过观看线上视频、参加线上讨论和线上自测完成自主学习，线下课堂采用教师讲授、学生学习成果展示、探究式、项目式、协作式等多种教学方式。讲课内容包括：中西哲学比较、中西历史比较、中西教育比较、中西食文化比较、中西节日比较、中西文学比较、中西艺术比较等。本课程旨在使学生了解以中国为代表的东方文化与以英美为代表的西方文化之间的异同，促进其对中西文化的理解与思考，培养学生国际视野与跨文化交际能力以及母语文化的传播能力。</w:t>
      </w:r>
    </w:p>
    <w:p>
      <w:pPr>
        <w:autoSpaceDE w:val="0"/>
        <w:autoSpaceDN w:val="0"/>
        <w:adjustRightInd w:val="0"/>
        <w:spacing w:line="400" w:lineRule="exact"/>
        <w:rPr>
          <w:rFonts w:ascii="Times New Roman" w:hAnsi="Times New Roman" w:cs="Times New Roman"/>
          <w:szCs w:val="21"/>
        </w:rPr>
      </w:pPr>
    </w:p>
    <w:p>
      <w:pPr>
        <w:autoSpaceDE w:val="0"/>
        <w:autoSpaceDN w:val="0"/>
        <w:adjustRightInd w:val="0"/>
        <w:spacing w:line="360" w:lineRule="exact"/>
        <w:rPr>
          <w:rFonts w:ascii="Times New Roman" w:hAnsi="Times New Roman" w:cs="Times New Roman"/>
          <w:b/>
          <w:szCs w:val="21"/>
        </w:rPr>
      </w:pPr>
      <w:r>
        <w:rPr>
          <w:rFonts w:ascii="Times New Roman" w:hAnsi="Times New Roman" w:cs="Times New Roman"/>
          <w:b/>
          <w:szCs w:val="21"/>
        </w:rPr>
        <w:t xml:space="preserve">课程编号：7H200041      课程名称：外国文学作品导读 </w:t>
      </w:r>
    </w:p>
    <w:p>
      <w:pPr>
        <w:autoSpaceDE w:val="0"/>
        <w:autoSpaceDN w:val="0"/>
        <w:adjustRightInd w:val="0"/>
        <w:spacing w:line="360" w:lineRule="exact"/>
        <w:rPr>
          <w:rFonts w:ascii="Times New Roman" w:hAnsi="Times New Roman" w:cs="Times New Roman"/>
          <w:szCs w:val="21"/>
        </w:rPr>
      </w:pPr>
      <w:r>
        <w:rPr>
          <w:rFonts w:ascii="Times New Roman" w:hAnsi="Times New Roman" w:cs="Times New Roman"/>
          <w:szCs w:val="21"/>
        </w:rPr>
        <w:t>课程名称：Guided Reading of Foreign Literature</w:t>
      </w:r>
    </w:p>
    <w:p>
      <w:pPr>
        <w:autoSpaceDE w:val="0"/>
        <w:autoSpaceDN w:val="0"/>
        <w:adjustRightInd w:val="0"/>
        <w:spacing w:line="360" w:lineRule="exact"/>
        <w:rPr>
          <w:rFonts w:ascii="Times New Roman" w:hAnsi="Times New Roman" w:cs="Times New Roman"/>
          <w:szCs w:val="21"/>
        </w:rPr>
      </w:pPr>
      <w:r>
        <w:rPr>
          <w:rFonts w:ascii="Times New Roman" w:hAnsi="Times New Roman" w:cs="Times New Roman"/>
          <w:szCs w:val="21"/>
        </w:rPr>
        <w:t>学时数：32      学分数：2.0</w:t>
      </w:r>
    </w:p>
    <w:p>
      <w:pPr>
        <w:autoSpaceDE w:val="0"/>
        <w:autoSpaceDN w:val="0"/>
        <w:adjustRightInd w:val="0"/>
        <w:spacing w:line="360" w:lineRule="exact"/>
        <w:rPr>
          <w:rFonts w:ascii="Times New Roman" w:hAnsi="Times New Roman" w:cs="Times New Roman"/>
          <w:szCs w:val="21"/>
        </w:rPr>
      </w:pPr>
      <w:r>
        <w:rPr>
          <w:rFonts w:ascii="Times New Roman" w:hAnsi="Times New Roman" w:cs="Times New Roman"/>
          <w:szCs w:val="21"/>
        </w:rPr>
        <w:t>先修课程：</w:t>
      </w:r>
      <w:r>
        <w:rPr>
          <w:rFonts w:hint="eastAsia" w:ascii="Times New Roman" w:hAnsi="Times New Roman" w:cs="Times New Roman"/>
          <w:szCs w:val="21"/>
        </w:rPr>
        <w:t>英美文学选读</w:t>
      </w:r>
    </w:p>
    <w:p>
      <w:pPr>
        <w:autoSpaceDE w:val="0"/>
        <w:autoSpaceDN w:val="0"/>
        <w:adjustRightInd w:val="0"/>
        <w:spacing w:line="360" w:lineRule="exact"/>
        <w:rPr>
          <w:rFonts w:ascii="Times New Roman" w:hAnsi="Times New Roman" w:cs="Times New Roman"/>
          <w:szCs w:val="21"/>
        </w:rPr>
      </w:pPr>
      <w:r>
        <w:rPr>
          <w:rFonts w:ascii="Times New Roman" w:hAnsi="Times New Roman" w:cs="Times New Roman"/>
          <w:szCs w:val="21"/>
        </w:rPr>
        <w:t>课程描述：</w:t>
      </w:r>
    </w:p>
    <w:p>
      <w:pPr>
        <w:autoSpaceDE w:val="0"/>
        <w:autoSpaceDN w:val="0"/>
        <w:adjustRightInd w:val="0"/>
        <w:spacing w:line="360" w:lineRule="exact"/>
        <w:ind w:firstLine="420" w:firstLineChars="200"/>
        <w:rPr>
          <w:rFonts w:ascii="Times New Roman" w:hAnsi="Times New Roman" w:cs="Times New Roman"/>
          <w:szCs w:val="21"/>
        </w:rPr>
      </w:pPr>
      <w:r>
        <w:rPr>
          <w:rFonts w:hint="eastAsia" w:ascii="Times New Roman" w:hAnsi="Times New Roman" w:cs="Times New Roman"/>
          <w:szCs w:val="21"/>
        </w:rPr>
        <w:t>本课程采用教师讲授、课堂探讨、课后阅读相结合的教学方式。讲课内容包括：古希腊的荷马史诗、希伯来的旧约圣经、近代英、法、德、俄等国的经典文学作品。本课程旨在使学生全方位地揭示世界文学经典的人文内涵和美学意蕴，以自觉的跨文化交流意识，更好地应对全球化时代面临的各种挑战，培养学生养成独立的思考能力和理解世界文化的多样性和人类普世价值的一致性能力。</w:t>
      </w:r>
    </w:p>
    <w:p>
      <w:pPr>
        <w:autoSpaceDE w:val="0"/>
        <w:autoSpaceDN w:val="0"/>
        <w:adjustRightInd w:val="0"/>
        <w:spacing w:line="400" w:lineRule="exact"/>
        <w:rPr>
          <w:rFonts w:ascii="Times New Roman" w:hAnsi="Times New Roman" w:cs="Times New Roman"/>
          <w:b/>
          <w:szCs w:val="21"/>
        </w:rPr>
      </w:pPr>
    </w:p>
    <w:p>
      <w:pPr>
        <w:autoSpaceDE w:val="0"/>
        <w:autoSpaceDN w:val="0"/>
        <w:adjustRightInd w:val="0"/>
        <w:spacing w:line="400" w:lineRule="exact"/>
        <w:rPr>
          <w:rFonts w:ascii="Times New Roman" w:hAnsi="Times New Roman" w:cs="Times New Roman"/>
          <w:b/>
          <w:szCs w:val="21"/>
        </w:rPr>
      </w:pPr>
      <w:r>
        <w:rPr>
          <w:rFonts w:ascii="Times New Roman" w:hAnsi="Times New Roman" w:cs="Times New Roman"/>
          <w:b/>
          <w:szCs w:val="21"/>
        </w:rPr>
        <w:t xml:space="preserve">课程编号：76070041      课程名称：高级商务英语听说 </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 xml:space="preserve">课程名称：Advanced Business English Listening &amp; Speaking </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学时数：32      学分数：2</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先修课程：商务英语听说、</w:t>
      </w:r>
      <w:r>
        <w:rPr>
          <w:rFonts w:hint="eastAsia" w:ascii="Times New Roman" w:hAnsi="Times New Roman" w:cs="Times New Roman"/>
          <w:szCs w:val="21"/>
        </w:rPr>
        <w:t>理解当代中国：英语演讲与辩论</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课程描述：</w:t>
      </w:r>
    </w:p>
    <w:p>
      <w:pPr>
        <w:autoSpaceDE w:val="0"/>
        <w:autoSpaceDN w:val="0"/>
        <w:adjustRightInd w:val="0"/>
        <w:spacing w:line="400" w:lineRule="exact"/>
        <w:ind w:firstLine="420" w:firstLineChars="200"/>
        <w:rPr>
          <w:rFonts w:ascii="Times New Roman" w:hAnsi="Times New Roman" w:cs="Times New Roman"/>
          <w:szCs w:val="21"/>
        </w:rPr>
      </w:pPr>
      <w:r>
        <w:rPr>
          <w:rFonts w:hint="eastAsia" w:ascii="Times New Roman" w:hAnsi="Times New Roman" w:cs="Times New Roman"/>
          <w:szCs w:val="21"/>
        </w:rPr>
        <w:t>本课程采用</w:t>
      </w:r>
      <w:r>
        <w:rPr>
          <w:rFonts w:ascii="Times New Roman" w:hAnsi="Times New Roman" w:cs="Times New Roman"/>
          <w:szCs w:val="21"/>
        </w:rPr>
        <w:t>交际</w:t>
      </w:r>
      <w:r>
        <w:rPr>
          <w:rFonts w:hint="eastAsia" w:ascii="Times New Roman" w:hAnsi="Times New Roman" w:cs="Times New Roman"/>
          <w:szCs w:val="21"/>
        </w:rPr>
        <w:t>教学</w:t>
      </w:r>
      <w:r>
        <w:rPr>
          <w:rFonts w:ascii="Times New Roman" w:hAnsi="Times New Roman" w:cs="Times New Roman"/>
          <w:szCs w:val="21"/>
        </w:rPr>
        <w:t>法，将交际任务与学习策略相结合，在商务背景下进行听说语言操练，从而实现学生跨文化商务沟通和交际的目的。</w:t>
      </w:r>
      <w:r>
        <w:rPr>
          <w:rFonts w:hint="eastAsia" w:ascii="Times New Roman" w:hAnsi="Times New Roman" w:cs="Times New Roman"/>
          <w:szCs w:val="21"/>
        </w:rPr>
        <w:t>课程内容包括</w:t>
      </w:r>
      <w:r>
        <w:rPr>
          <w:rFonts w:ascii="Times New Roman" w:hAnsi="Times New Roman" w:cs="Times New Roman"/>
          <w:szCs w:val="21"/>
        </w:rPr>
        <w:t>：通过收听和观看新闻报道、采访讲座和随堂的听力习题训练提高学生听力水平；通过阅读和讨论某商务话题，提高学生的表达能力、沟通能力和跨文化交际能力。</w:t>
      </w:r>
      <w:r>
        <w:rPr>
          <w:rFonts w:hint="eastAsia" w:ascii="Times New Roman" w:hAnsi="Times New Roman" w:cs="Times New Roman"/>
          <w:szCs w:val="21"/>
        </w:rPr>
        <w:t>本</w:t>
      </w:r>
      <w:r>
        <w:rPr>
          <w:rFonts w:ascii="Times New Roman" w:hAnsi="Times New Roman" w:cs="Times New Roman"/>
          <w:szCs w:val="21"/>
        </w:rPr>
        <w:t>课程</w:t>
      </w:r>
      <w:r>
        <w:rPr>
          <w:rFonts w:hint="eastAsia" w:ascii="Times New Roman" w:hAnsi="Times New Roman" w:cs="Times New Roman"/>
          <w:szCs w:val="21"/>
        </w:rPr>
        <w:t>旨在</w:t>
      </w:r>
      <w:r>
        <w:rPr>
          <w:rFonts w:ascii="Times New Roman" w:hAnsi="Times New Roman" w:cs="Times New Roman"/>
          <w:szCs w:val="21"/>
        </w:rPr>
        <w:t>提升学生在商务情境中运用语言的能力，重点培养学生的商务</w:t>
      </w:r>
      <w:r>
        <w:rPr>
          <w:rFonts w:hint="eastAsia" w:ascii="Times New Roman" w:hAnsi="Times New Roman" w:cs="Times New Roman"/>
          <w:szCs w:val="21"/>
        </w:rPr>
        <w:t>实践</w:t>
      </w:r>
      <w:r>
        <w:rPr>
          <w:rFonts w:ascii="Times New Roman" w:hAnsi="Times New Roman" w:cs="Times New Roman"/>
          <w:szCs w:val="21"/>
        </w:rPr>
        <w:t>能力和跨文化</w:t>
      </w:r>
      <w:r>
        <w:rPr>
          <w:rFonts w:hint="eastAsia" w:ascii="Times New Roman" w:hAnsi="Times New Roman" w:cs="Times New Roman"/>
          <w:szCs w:val="21"/>
        </w:rPr>
        <w:t>沟通</w:t>
      </w:r>
      <w:r>
        <w:rPr>
          <w:rFonts w:ascii="Times New Roman" w:hAnsi="Times New Roman" w:cs="Times New Roman"/>
          <w:szCs w:val="21"/>
        </w:rPr>
        <w:t>能力。</w:t>
      </w:r>
    </w:p>
    <w:p>
      <w:pPr>
        <w:autoSpaceDE w:val="0"/>
        <w:autoSpaceDN w:val="0"/>
        <w:adjustRightInd w:val="0"/>
        <w:spacing w:line="400" w:lineRule="exact"/>
        <w:rPr>
          <w:rFonts w:ascii="Times New Roman" w:hAnsi="Times New Roman" w:cs="Times New Roman"/>
          <w:b/>
          <w:szCs w:val="21"/>
        </w:rPr>
      </w:pPr>
    </w:p>
    <w:p>
      <w:pPr>
        <w:autoSpaceDE w:val="0"/>
        <w:autoSpaceDN w:val="0"/>
        <w:adjustRightInd w:val="0"/>
        <w:spacing w:line="400" w:lineRule="exact"/>
        <w:rPr>
          <w:rFonts w:ascii="Times New Roman" w:hAnsi="Times New Roman" w:cs="Times New Roman"/>
          <w:b/>
          <w:szCs w:val="21"/>
        </w:rPr>
      </w:pPr>
      <w:r>
        <w:rPr>
          <w:rFonts w:ascii="Times New Roman" w:hAnsi="Times New Roman" w:cs="Times New Roman"/>
          <w:b/>
          <w:szCs w:val="21"/>
        </w:rPr>
        <w:t>课程编号：62010061      课程名称：会计学</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课程名称：Accounting</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学时数：32      学分数：2</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先修课程：无</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课程描述：</w:t>
      </w:r>
    </w:p>
    <w:p>
      <w:pPr>
        <w:autoSpaceDE w:val="0"/>
        <w:autoSpaceDN w:val="0"/>
        <w:adjustRightInd w:val="0"/>
        <w:spacing w:line="400" w:lineRule="exact"/>
        <w:ind w:firstLine="420" w:firstLineChars="200"/>
        <w:rPr>
          <w:rFonts w:ascii="Times New Roman" w:hAnsi="Times New Roman" w:cs="Times New Roman"/>
          <w:szCs w:val="21"/>
        </w:rPr>
      </w:pPr>
      <w:r>
        <w:rPr>
          <w:rFonts w:hint="eastAsia" w:ascii="Times New Roman" w:hAnsi="Times New Roman" w:cs="Times New Roman"/>
          <w:szCs w:val="21"/>
        </w:rPr>
        <w:t>本课程采用理论讲授与课堂讨论相结合的教学方式。讲课内容包括：</w:t>
      </w:r>
      <w:r>
        <w:rPr>
          <w:rFonts w:ascii="Times New Roman" w:hAnsi="Times New Roman" w:cs="Times New Roman"/>
          <w:szCs w:val="21"/>
        </w:rPr>
        <w:t>会计的基本理论和基本方法，</w:t>
      </w:r>
      <w:r>
        <w:rPr>
          <w:rFonts w:hint="eastAsia" w:ascii="Times New Roman" w:hAnsi="Times New Roman" w:cs="Times New Roman"/>
          <w:szCs w:val="21"/>
        </w:rPr>
        <w:t>会计六要素（</w:t>
      </w:r>
      <w:r>
        <w:rPr>
          <w:rFonts w:ascii="Times New Roman" w:hAnsi="Times New Roman" w:cs="Times New Roman"/>
          <w:szCs w:val="21"/>
        </w:rPr>
        <w:t>资产、负债、所有者权益、收入、费用及利润）</w:t>
      </w:r>
      <w:r>
        <w:rPr>
          <w:rFonts w:hint="eastAsia" w:ascii="Times New Roman" w:hAnsi="Times New Roman" w:cs="Times New Roman"/>
          <w:szCs w:val="21"/>
        </w:rPr>
        <w:t>的相关知识</w:t>
      </w:r>
      <w:r>
        <w:rPr>
          <w:rFonts w:ascii="Times New Roman" w:hAnsi="Times New Roman" w:cs="Times New Roman"/>
          <w:szCs w:val="21"/>
        </w:rPr>
        <w:t>，</w:t>
      </w:r>
      <w:r>
        <w:rPr>
          <w:rFonts w:hint="eastAsia" w:ascii="Times New Roman" w:hAnsi="Times New Roman" w:cs="Times New Roman"/>
          <w:szCs w:val="21"/>
        </w:rPr>
        <w:t>以及</w:t>
      </w:r>
      <w:r>
        <w:rPr>
          <w:rFonts w:ascii="Times New Roman" w:hAnsi="Times New Roman" w:cs="Times New Roman"/>
          <w:szCs w:val="21"/>
        </w:rPr>
        <w:t>会计等式的基础方法</w:t>
      </w:r>
      <w:r>
        <w:rPr>
          <w:rFonts w:hint="eastAsia" w:ascii="Times New Roman" w:hAnsi="Times New Roman" w:cs="Times New Roman"/>
          <w:szCs w:val="21"/>
        </w:rPr>
        <w:t>等。课程旨在提升学生的通用商务技能，</w:t>
      </w:r>
      <w:r>
        <w:rPr>
          <w:rFonts w:ascii="Times New Roman" w:hAnsi="Times New Roman" w:cs="Times New Roman"/>
          <w:szCs w:val="21"/>
        </w:rPr>
        <w:t>为初学者学习掌握财务会计、成本会计等后续会计课程打好基础。</w:t>
      </w:r>
    </w:p>
    <w:p>
      <w:pPr>
        <w:autoSpaceDE w:val="0"/>
        <w:autoSpaceDN w:val="0"/>
        <w:adjustRightInd w:val="0"/>
        <w:spacing w:line="400" w:lineRule="exact"/>
        <w:rPr>
          <w:rFonts w:ascii="Times New Roman" w:hAnsi="Times New Roman" w:cs="Times New Roman"/>
          <w:szCs w:val="21"/>
        </w:rPr>
      </w:pPr>
    </w:p>
    <w:p>
      <w:pPr>
        <w:autoSpaceDE w:val="0"/>
        <w:autoSpaceDN w:val="0"/>
        <w:adjustRightInd w:val="0"/>
        <w:spacing w:line="400" w:lineRule="exact"/>
        <w:rPr>
          <w:rFonts w:ascii="Times New Roman" w:hAnsi="Times New Roman" w:cs="Times New Roman"/>
          <w:b/>
          <w:szCs w:val="21"/>
        </w:rPr>
      </w:pPr>
      <w:r>
        <w:rPr>
          <w:rFonts w:ascii="Times New Roman" w:hAnsi="Times New Roman" w:cs="Times New Roman"/>
          <w:b/>
          <w:szCs w:val="21"/>
        </w:rPr>
        <w:t>课程编号：51260061      课程名称：</w:t>
      </w:r>
      <w:r>
        <w:rPr>
          <w:rFonts w:hint="eastAsia" w:ascii="Times New Roman" w:hAnsi="Times New Roman" w:cs="Times New Roman"/>
          <w:b/>
          <w:szCs w:val="21"/>
        </w:rPr>
        <w:t>概率论与</w:t>
      </w:r>
      <w:r>
        <w:rPr>
          <w:rFonts w:ascii="Times New Roman" w:hAnsi="Times New Roman" w:cs="Times New Roman"/>
          <w:b/>
          <w:szCs w:val="21"/>
        </w:rPr>
        <w:t>数理统计</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 xml:space="preserve">课程名称： </w:t>
      </w:r>
      <w:r>
        <w:rPr>
          <w:rFonts w:hint="eastAsia" w:ascii="Times New Roman" w:hAnsi="Times New Roman" w:cs="Times New Roman"/>
          <w:szCs w:val="21"/>
        </w:rPr>
        <w:t xml:space="preserve">Probability &amp; </w:t>
      </w:r>
      <w:r>
        <w:rPr>
          <w:rFonts w:ascii="Times New Roman" w:hAnsi="Times New Roman" w:cs="Times New Roman"/>
          <w:szCs w:val="21"/>
        </w:rPr>
        <w:t>Mathematical Statistics</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学时数：48    学分数：3</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先修课程：无</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课程描述：</w:t>
      </w:r>
    </w:p>
    <w:p>
      <w:pPr>
        <w:autoSpaceDE w:val="0"/>
        <w:autoSpaceDN w:val="0"/>
        <w:adjustRightInd w:val="0"/>
        <w:spacing w:line="400" w:lineRule="exact"/>
        <w:ind w:firstLine="420" w:firstLineChars="200"/>
        <w:rPr>
          <w:rFonts w:ascii="Times New Roman" w:hAnsi="Times New Roman" w:cs="Times New Roman"/>
          <w:szCs w:val="21"/>
        </w:rPr>
      </w:pPr>
      <w:r>
        <w:rPr>
          <w:rFonts w:hint="eastAsia" w:ascii="Times New Roman" w:hAnsi="Times New Roman" w:cs="Times New Roman"/>
          <w:szCs w:val="21"/>
        </w:rPr>
        <w:t>本课程采用理论讲授与课堂讨论相结合的教学方式</w:t>
      </w:r>
      <w:r>
        <w:rPr>
          <w:rFonts w:ascii="Times New Roman" w:hAnsi="Times New Roman" w:cs="Times New Roman"/>
          <w:szCs w:val="21"/>
        </w:rPr>
        <w:t>。</w:t>
      </w:r>
      <w:r>
        <w:rPr>
          <w:rFonts w:hint="eastAsia" w:ascii="Times New Roman" w:hAnsi="Times New Roman" w:cs="Times New Roman"/>
          <w:szCs w:val="21"/>
        </w:rPr>
        <w:t>课程内容包括：</w:t>
      </w:r>
      <w:r>
        <w:rPr>
          <w:rFonts w:ascii="Times New Roman" w:hAnsi="Times New Roman" w:cs="Times New Roman"/>
          <w:szCs w:val="21"/>
        </w:rPr>
        <w:t>让学生了解统计推断检验等方法并能够应用这些方法对研究对象的客观规律性作出种种合理的</w:t>
      </w:r>
      <w:r>
        <w:fldChar w:fldCharType="begin"/>
      </w:r>
      <w:r>
        <w:instrText xml:space="preserve"> HYPERLINK "http://baike.so.com/doc/5337476-5572915.html" \t "_blank" </w:instrText>
      </w:r>
      <w:r>
        <w:fldChar w:fldCharType="separate"/>
      </w:r>
      <w:r>
        <w:rPr>
          <w:rFonts w:ascii="Times New Roman" w:hAnsi="Times New Roman" w:cs="Times New Roman"/>
          <w:szCs w:val="21"/>
        </w:rPr>
        <w:t>估计</w:t>
      </w:r>
      <w:r>
        <w:rPr>
          <w:rFonts w:ascii="Times New Roman" w:hAnsi="Times New Roman" w:cs="Times New Roman"/>
          <w:szCs w:val="21"/>
        </w:rPr>
        <w:fldChar w:fldCharType="end"/>
      </w:r>
      <w:r>
        <w:rPr>
          <w:rFonts w:ascii="Times New Roman" w:hAnsi="Times New Roman" w:cs="Times New Roman"/>
          <w:szCs w:val="21"/>
        </w:rPr>
        <w:t>和判断；掌握</w:t>
      </w:r>
      <w:r>
        <w:fldChar w:fldCharType="begin"/>
      </w:r>
      <w:r>
        <w:instrText xml:space="preserve"> HYPERLINK "http://baike.so.com/doc/6920985-7142939.html" \t "_blank" </w:instrText>
      </w:r>
      <w:r>
        <w:fldChar w:fldCharType="separate"/>
      </w:r>
      <w:r>
        <w:rPr>
          <w:rFonts w:ascii="Times New Roman" w:hAnsi="Times New Roman" w:cs="Times New Roman"/>
          <w:szCs w:val="21"/>
        </w:rPr>
        <w:t>总体参数</w:t>
      </w:r>
      <w:r>
        <w:rPr>
          <w:rFonts w:ascii="Times New Roman" w:hAnsi="Times New Roman" w:cs="Times New Roman"/>
          <w:szCs w:val="21"/>
        </w:rPr>
        <w:fldChar w:fldCharType="end"/>
      </w:r>
      <w:r>
        <w:rPr>
          <w:rFonts w:ascii="Times New Roman" w:hAnsi="Times New Roman" w:cs="Times New Roman"/>
          <w:szCs w:val="21"/>
        </w:rPr>
        <w:t>的</w:t>
      </w:r>
      <w:r>
        <w:fldChar w:fldCharType="begin"/>
      </w:r>
      <w:r>
        <w:instrText xml:space="preserve"> HYPERLINK "http://baike.so.com/doc/7555155-7829248.html" \t "_blank" </w:instrText>
      </w:r>
      <w:r>
        <w:fldChar w:fldCharType="separate"/>
      </w:r>
      <w:r>
        <w:rPr>
          <w:rFonts w:ascii="Times New Roman" w:hAnsi="Times New Roman" w:cs="Times New Roman"/>
          <w:szCs w:val="21"/>
        </w:rPr>
        <w:t>点估计</w:t>
      </w:r>
      <w:r>
        <w:rPr>
          <w:rFonts w:ascii="Times New Roman" w:hAnsi="Times New Roman" w:cs="Times New Roman"/>
          <w:szCs w:val="21"/>
        </w:rPr>
        <w:fldChar w:fldCharType="end"/>
      </w:r>
      <w:r>
        <w:rPr>
          <w:rFonts w:ascii="Times New Roman" w:hAnsi="Times New Roman" w:cs="Times New Roman"/>
          <w:szCs w:val="21"/>
        </w:rPr>
        <w:t>和</w:t>
      </w:r>
      <w:r>
        <w:fldChar w:fldCharType="begin"/>
      </w:r>
      <w:r>
        <w:instrText xml:space="preserve"> HYPERLINK "http://baike.so.com/doc/6615806-6829599.html" \t "_blank" </w:instrText>
      </w:r>
      <w:r>
        <w:fldChar w:fldCharType="separate"/>
      </w:r>
      <w:r>
        <w:rPr>
          <w:rFonts w:ascii="Times New Roman" w:hAnsi="Times New Roman" w:cs="Times New Roman"/>
          <w:szCs w:val="21"/>
        </w:rPr>
        <w:t>区间估计</w:t>
      </w:r>
      <w:r>
        <w:rPr>
          <w:rFonts w:ascii="Times New Roman" w:hAnsi="Times New Roman" w:cs="Times New Roman"/>
          <w:szCs w:val="21"/>
        </w:rPr>
        <w:fldChar w:fldCharType="end"/>
      </w:r>
      <w:r>
        <w:rPr>
          <w:rFonts w:ascii="Times New Roman" w:hAnsi="Times New Roman" w:cs="Times New Roman"/>
          <w:szCs w:val="21"/>
        </w:rPr>
        <w:t>；掌握假设检验的基本方法与技巧；理解</w:t>
      </w:r>
      <w:r>
        <w:fldChar w:fldCharType="begin"/>
      </w:r>
      <w:r>
        <w:instrText xml:space="preserve"> HYPERLINK "http://baike.so.com/doc/5333419-5568854.html" \t "_blank" </w:instrText>
      </w:r>
      <w:r>
        <w:fldChar w:fldCharType="separate"/>
      </w:r>
      <w:r>
        <w:rPr>
          <w:rFonts w:ascii="Times New Roman" w:hAnsi="Times New Roman" w:cs="Times New Roman"/>
          <w:szCs w:val="21"/>
        </w:rPr>
        <w:t>平方差</w:t>
      </w:r>
      <w:r>
        <w:rPr>
          <w:rFonts w:ascii="Times New Roman" w:hAnsi="Times New Roman" w:cs="Times New Roman"/>
          <w:szCs w:val="21"/>
        </w:rPr>
        <w:fldChar w:fldCharType="end"/>
      </w:r>
      <w:r>
        <w:rPr>
          <w:rFonts w:ascii="Times New Roman" w:hAnsi="Times New Roman" w:cs="Times New Roman"/>
          <w:szCs w:val="21"/>
        </w:rPr>
        <w:t>分析及</w:t>
      </w:r>
      <w:r>
        <w:fldChar w:fldCharType="begin"/>
      </w:r>
      <w:r>
        <w:instrText xml:space="preserve"> HYPERLINK "http://baike.so.com/doc/818671-865857.html" \t "_blank" </w:instrText>
      </w:r>
      <w:r>
        <w:fldChar w:fldCharType="separate"/>
      </w:r>
      <w:r>
        <w:rPr>
          <w:rFonts w:ascii="Times New Roman" w:hAnsi="Times New Roman" w:cs="Times New Roman"/>
          <w:szCs w:val="21"/>
        </w:rPr>
        <w:t>回归分析</w:t>
      </w:r>
      <w:r>
        <w:rPr>
          <w:rFonts w:ascii="Times New Roman" w:hAnsi="Times New Roman" w:cs="Times New Roman"/>
          <w:szCs w:val="21"/>
        </w:rPr>
        <w:fldChar w:fldCharType="end"/>
      </w:r>
      <w:r>
        <w:rPr>
          <w:rFonts w:ascii="Times New Roman" w:hAnsi="Times New Roman" w:cs="Times New Roman"/>
          <w:szCs w:val="21"/>
        </w:rPr>
        <w:t>的原理，并能运用其方法和技巧进行统计推断。</w:t>
      </w:r>
      <w:r>
        <w:rPr>
          <w:rFonts w:hint="eastAsia" w:ascii="Times New Roman" w:hAnsi="Times New Roman" w:cs="Times New Roman"/>
          <w:szCs w:val="21"/>
        </w:rPr>
        <w:t>课程旨在增强学生的人文科学素养，培养思辨能力，开发职业能力。</w:t>
      </w:r>
    </w:p>
    <w:p>
      <w:pPr>
        <w:autoSpaceDE w:val="0"/>
        <w:autoSpaceDN w:val="0"/>
        <w:adjustRightInd w:val="0"/>
        <w:spacing w:line="400" w:lineRule="exact"/>
        <w:rPr>
          <w:rFonts w:ascii="Times New Roman" w:hAnsi="Times New Roman" w:cs="Times New Roman"/>
          <w:b/>
          <w:szCs w:val="21"/>
        </w:rPr>
      </w:pPr>
    </w:p>
    <w:p>
      <w:pPr>
        <w:autoSpaceDE w:val="0"/>
        <w:autoSpaceDN w:val="0"/>
        <w:adjustRightInd w:val="0"/>
        <w:spacing w:line="400" w:lineRule="exact"/>
        <w:rPr>
          <w:rFonts w:ascii="Times New Roman" w:hAnsi="Times New Roman" w:cs="Times New Roman"/>
          <w:b/>
          <w:szCs w:val="21"/>
        </w:rPr>
      </w:pPr>
      <w:r>
        <w:rPr>
          <w:rFonts w:ascii="Times New Roman" w:hAnsi="Times New Roman" w:cs="Times New Roman"/>
          <w:b/>
          <w:szCs w:val="21"/>
        </w:rPr>
        <w:t xml:space="preserve">课程编号：76401-2#      课程名称：高级英语 </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 xml:space="preserve">课程名称：Advanced English </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学时数：112      学分数：7</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先修课程：综合商务英语</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课程描述：</w:t>
      </w:r>
    </w:p>
    <w:p>
      <w:pPr>
        <w:autoSpaceDE w:val="0"/>
        <w:autoSpaceDN w:val="0"/>
        <w:adjustRightInd w:val="0"/>
        <w:spacing w:line="400" w:lineRule="exact"/>
        <w:ind w:firstLine="420" w:firstLineChars="200"/>
        <w:rPr>
          <w:rFonts w:ascii="Times New Roman" w:hAnsi="Times New Roman" w:cs="Times New Roman"/>
          <w:szCs w:val="21"/>
        </w:rPr>
      </w:pPr>
      <w:r>
        <w:rPr>
          <w:rFonts w:hint="eastAsia" w:ascii="Times New Roman" w:hAnsi="Times New Roman" w:cs="Times New Roman"/>
          <w:szCs w:val="21"/>
        </w:rPr>
        <w:t>本课程采用理论、实践和多媒体相结合的教学方式。讲课内容包括：政治、经济、文化、文学、语言、历史、地理、教育、科普等方面的名家名作，以及体现“五位一体”和“四个全面”思想的习近平重要讲话的译文。课程旨在提高学生的人文科学素养和家国情怀，让学生掌握阅读理解、词汇研究、文体分析、中英互译和写作等方面的知识，培养学生的思辨、分析、创新和跨文化交际能力，尤其是理解当代中国和传播中华文化的能力。</w:t>
      </w:r>
    </w:p>
    <w:p>
      <w:pPr>
        <w:autoSpaceDE w:val="0"/>
        <w:autoSpaceDN w:val="0"/>
        <w:adjustRightInd w:val="0"/>
        <w:spacing w:line="400" w:lineRule="exact"/>
        <w:rPr>
          <w:rFonts w:ascii="Times New Roman" w:hAnsi="Times New Roman" w:cs="Times New Roman"/>
          <w:b/>
          <w:szCs w:val="21"/>
        </w:rPr>
      </w:pPr>
    </w:p>
    <w:p>
      <w:pPr>
        <w:autoSpaceDE w:val="0"/>
        <w:autoSpaceDN w:val="0"/>
        <w:adjustRightInd w:val="0"/>
        <w:spacing w:line="400" w:lineRule="exact"/>
        <w:rPr>
          <w:rFonts w:ascii="Times New Roman" w:hAnsi="Times New Roman" w:cs="Times New Roman"/>
          <w:b/>
          <w:szCs w:val="21"/>
        </w:rPr>
      </w:pPr>
      <w:r>
        <w:rPr>
          <w:rFonts w:ascii="Times New Roman" w:hAnsi="Times New Roman" w:cs="Times New Roman"/>
          <w:b/>
          <w:szCs w:val="21"/>
        </w:rPr>
        <w:t>课程编号：7I180041      课程名称：理解当代中国：英语演讲与辩论</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课程名称：Understanding Contemporary China: English Public Speaking and Debate</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学时数：32     学分数：2</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先修课程：英语语音、商务英语听说1-3</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课程描述：</w:t>
      </w:r>
    </w:p>
    <w:p>
      <w:pPr>
        <w:autoSpaceDE w:val="0"/>
        <w:autoSpaceDN w:val="0"/>
        <w:adjustRightInd w:val="0"/>
        <w:spacing w:line="400" w:lineRule="exact"/>
        <w:ind w:firstLine="420" w:firstLineChars="200"/>
        <w:rPr>
          <w:rFonts w:ascii="Times New Roman" w:hAnsi="Times New Roman" w:cs="Times New Roman"/>
          <w:szCs w:val="21"/>
        </w:rPr>
      </w:pPr>
      <w:r>
        <w:rPr>
          <w:rFonts w:hint="eastAsia" w:ascii="Times New Roman" w:hAnsi="Times New Roman" w:cs="Times New Roman"/>
          <w:szCs w:val="21"/>
        </w:rPr>
        <w:t>本课程采用教师讲授、课堂讨论、课堂操练相结合的教学方式。课程内容包括：英语演讲与辩论的技巧和方法，包括审题、立论、反驳、攻辩、自由辩论、辩论技巧等；以及当代中国发展的重要历史内容。本课程旨在以中国国情为基本内容和支撑，灵活运用演讲和辩论的专业技巧，让学生学会讲中国故事，培养学生的思维和表达能力、跨文化交际能力、以及增强学生的爱国精神和民族自信心。</w:t>
      </w:r>
    </w:p>
    <w:p>
      <w:pPr>
        <w:autoSpaceDE w:val="0"/>
        <w:autoSpaceDN w:val="0"/>
        <w:adjustRightInd w:val="0"/>
        <w:spacing w:line="400" w:lineRule="exact"/>
        <w:rPr>
          <w:rFonts w:ascii="Times New Roman" w:hAnsi="Times New Roman" w:cs="Times New Roman"/>
          <w:b/>
          <w:szCs w:val="21"/>
        </w:rPr>
      </w:pPr>
    </w:p>
    <w:p>
      <w:pPr>
        <w:autoSpaceDE w:val="0"/>
        <w:autoSpaceDN w:val="0"/>
        <w:adjustRightInd w:val="0"/>
        <w:spacing w:line="400" w:lineRule="exact"/>
        <w:rPr>
          <w:rFonts w:ascii="Times New Roman" w:hAnsi="Times New Roman" w:cs="Times New Roman"/>
          <w:b/>
          <w:szCs w:val="21"/>
        </w:rPr>
      </w:pPr>
      <w:r>
        <w:rPr>
          <w:rFonts w:ascii="Times New Roman" w:hAnsi="Times New Roman" w:cs="Times New Roman"/>
          <w:b/>
          <w:szCs w:val="21"/>
        </w:rPr>
        <w:t>课程编号：76400041      课程名称：国际商务函电</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课程名称： International Business Correspondence</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学时数：32      学分数：2</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先修课程： 商务英语读写、国际贸易理论与实务</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课程描述：</w:t>
      </w:r>
    </w:p>
    <w:p>
      <w:pPr>
        <w:autoSpaceDE w:val="0"/>
        <w:autoSpaceDN w:val="0"/>
        <w:adjustRightInd w:val="0"/>
        <w:spacing w:line="400" w:lineRule="exact"/>
        <w:ind w:firstLine="420" w:firstLineChars="200"/>
        <w:rPr>
          <w:rFonts w:ascii="Times New Roman" w:hAnsi="Times New Roman" w:cs="Times New Roman"/>
          <w:szCs w:val="21"/>
        </w:rPr>
      </w:pPr>
      <w:r>
        <w:rPr>
          <w:rFonts w:hint="eastAsia" w:ascii="Times New Roman" w:hAnsi="Times New Roman" w:cs="Times New Roman"/>
          <w:szCs w:val="21"/>
        </w:rPr>
        <w:t>本课程采用教师讲授、课堂讨论互动、案例分析相结合的授课方法。讲课内容包括：国际商务函电的特点与写作原则，建立业务关系、报盘还盘、签订合同、支付方式、运输、保险、包装、索赔理赔等贸易基本流程，单据的缮制与审阅等。本课程旨在使学生能够熟悉并撰写专业规范的对外贸易函件，熟练掌握对外贸易业务流程，并能够缮制和审阅外贸单证，从而培养学生的商务实践能力和跨文化交际能力。</w:t>
      </w:r>
    </w:p>
    <w:p>
      <w:pPr>
        <w:autoSpaceDE w:val="0"/>
        <w:autoSpaceDN w:val="0"/>
        <w:adjustRightInd w:val="0"/>
        <w:spacing w:line="400" w:lineRule="exact"/>
        <w:rPr>
          <w:rFonts w:ascii="Times New Roman" w:hAnsi="Times New Roman" w:cs="Times New Roman"/>
          <w:szCs w:val="21"/>
        </w:rPr>
      </w:pPr>
    </w:p>
    <w:p>
      <w:pPr>
        <w:autoSpaceDE w:val="0"/>
        <w:autoSpaceDN w:val="0"/>
        <w:adjustRightInd w:val="0"/>
        <w:spacing w:line="400" w:lineRule="exact"/>
        <w:rPr>
          <w:rFonts w:ascii="Times New Roman" w:hAnsi="Times New Roman" w:cs="Times New Roman"/>
          <w:b/>
          <w:szCs w:val="21"/>
        </w:rPr>
      </w:pPr>
      <w:r>
        <w:rPr>
          <w:rFonts w:ascii="Times New Roman" w:hAnsi="Times New Roman" w:cs="Times New Roman"/>
          <w:b/>
          <w:szCs w:val="21"/>
        </w:rPr>
        <w:t xml:space="preserve">课程编号：70350041      课程名称：国际商法 </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课程名称：International Commercial Law</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学时数：32      学分数：2</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先修课程：无</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课程描述：</w:t>
      </w:r>
    </w:p>
    <w:p>
      <w:pPr>
        <w:autoSpaceDE w:val="0"/>
        <w:autoSpaceDN w:val="0"/>
        <w:adjustRightInd w:val="0"/>
        <w:spacing w:line="400" w:lineRule="exact"/>
        <w:ind w:firstLine="420" w:firstLineChars="200"/>
        <w:rPr>
          <w:rFonts w:ascii="Times New Roman" w:hAnsi="Times New Roman" w:cs="Times New Roman"/>
          <w:szCs w:val="21"/>
        </w:rPr>
      </w:pPr>
      <w:r>
        <w:rPr>
          <w:rFonts w:hint="eastAsia" w:ascii="Times New Roman" w:hAnsi="Times New Roman" w:cs="Times New Roman"/>
          <w:szCs w:val="21"/>
        </w:rPr>
        <w:t>本课程采用教师讲授、案例分析、学生演示相结合的教学方式。讲课内容包括：国际商法概述、商事组织法、国际商事代理法、国际商事合同法、国际货物买卖法等。本课程旨在培养学生全面的国际商务专业技能为目标，通过了解国际商法的相关理论知识及案例、熟悉国际商事活动范围内问题的解决程序和有关法规，具备运用所学知识参与国际商事活动、分析国际商事纠纷、综合处理国际商事活动中出现的各种问题的基本能力。</w:t>
      </w:r>
    </w:p>
    <w:p>
      <w:pPr>
        <w:autoSpaceDE w:val="0"/>
        <w:autoSpaceDN w:val="0"/>
        <w:adjustRightInd w:val="0"/>
        <w:spacing w:line="400" w:lineRule="exact"/>
        <w:rPr>
          <w:rFonts w:ascii="Times New Roman" w:hAnsi="Times New Roman" w:cs="Times New Roman"/>
          <w:szCs w:val="21"/>
        </w:rPr>
      </w:pPr>
    </w:p>
    <w:p>
      <w:pPr>
        <w:autoSpaceDE w:val="0"/>
        <w:autoSpaceDN w:val="0"/>
        <w:adjustRightInd w:val="0"/>
        <w:spacing w:line="400" w:lineRule="exact"/>
        <w:rPr>
          <w:rFonts w:ascii="Times New Roman" w:hAnsi="Times New Roman" w:cs="Times New Roman"/>
          <w:b/>
          <w:szCs w:val="21"/>
        </w:rPr>
      </w:pPr>
      <w:r>
        <w:rPr>
          <w:rFonts w:ascii="Times New Roman" w:hAnsi="Times New Roman" w:cs="Times New Roman"/>
          <w:b/>
          <w:szCs w:val="21"/>
        </w:rPr>
        <w:t xml:space="preserve">课程编号：60120041      课程名称：管理学导论 </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 xml:space="preserve">课程名称：Introduction to Management </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学时数：32      学分数：2</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先修课程：无</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课程描述：</w:t>
      </w:r>
    </w:p>
    <w:p>
      <w:pPr>
        <w:autoSpaceDE w:val="0"/>
        <w:autoSpaceDN w:val="0"/>
        <w:adjustRightInd w:val="0"/>
        <w:spacing w:line="400" w:lineRule="exact"/>
        <w:ind w:firstLine="420" w:firstLineChars="200"/>
        <w:rPr>
          <w:rFonts w:ascii="Times New Roman" w:hAnsi="Times New Roman" w:cs="Times New Roman"/>
          <w:szCs w:val="21"/>
        </w:rPr>
      </w:pPr>
      <w:r>
        <w:rPr>
          <w:rFonts w:hint="eastAsia" w:ascii="Times New Roman" w:hAnsi="Times New Roman" w:cs="Times New Roman"/>
          <w:szCs w:val="21"/>
        </w:rPr>
        <w:t>本课程采用教师讲授、课堂讨论、案例分析相结合的教学方式。讲课内容包括：管理活动与管理理论、全球化管理、决策与计划、组织、领导、控制、创新。本课程旨在使学生熟悉现代管理领域的发展状况，掌握管理学的基本原理与管理过程相关的基础知识，培养学生商务实践能力与职业规范和团队合作能力。</w:t>
      </w:r>
    </w:p>
    <w:p>
      <w:pPr>
        <w:autoSpaceDE w:val="0"/>
        <w:autoSpaceDN w:val="0"/>
        <w:adjustRightInd w:val="0"/>
        <w:spacing w:line="400" w:lineRule="exact"/>
        <w:rPr>
          <w:rFonts w:ascii="Times New Roman" w:hAnsi="Times New Roman" w:cs="Times New Roman"/>
          <w:szCs w:val="21"/>
        </w:rPr>
      </w:pPr>
    </w:p>
    <w:p>
      <w:pPr>
        <w:autoSpaceDE w:val="0"/>
        <w:autoSpaceDN w:val="0"/>
        <w:adjustRightInd w:val="0"/>
        <w:spacing w:line="400" w:lineRule="exact"/>
        <w:rPr>
          <w:rFonts w:ascii="Times New Roman" w:hAnsi="Times New Roman" w:cs="Times New Roman"/>
          <w:b/>
          <w:szCs w:val="21"/>
        </w:rPr>
      </w:pPr>
      <w:r>
        <w:rPr>
          <w:rFonts w:ascii="Times New Roman" w:hAnsi="Times New Roman" w:cs="Times New Roman"/>
          <w:b/>
          <w:szCs w:val="21"/>
        </w:rPr>
        <w:t>课程编号：</w:t>
      </w:r>
      <w:r>
        <w:rPr>
          <w:rFonts w:ascii="Times New Roman" w:hAnsi="Times New Roman" w:cs="Times New Roman"/>
          <w:b/>
          <w:szCs w:val="21"/>
        </w:rPr>
        <w:fldChar w:fldCharType="begin"/>
      </w:r>
      <w:r>
        <w:rPr>
          <w:rFonts w:ascii="Times New Roman" w:hAnsi="Times New Roman" w:cs="Times New Roman"/>
          <w:b/>
          <w:szCs w:val="21"/>
        </w:rPr>
        <w:instrText xml:space="preserve"> MERGEFIELD "课程编号"</w:instrText>
      </w:r>
      <w:r>
        <w:rPr>
          <w:rFonts w:ascii="Times New Roman" w:hAnsi="Times New Roman" w:cs="Times New Roman"/>
          <w:b/>
          <w:szCs w:val="21"/>
        </w:rPr>
        <w:fldChar w:fldCharType="separate"/>
      </w:r>
      <w:r>
        <w:rPr>
          <w:rFonts w:ascii="Times New Roman" w:hAnsi="Times New Roman" w:cs="Times New Roman"/>
          <w:b/>
          <w:szCs w:val="21"/>
        </w:rPr>
        <w:t>61200061</w:t>
      </w:r>
      <w:r>
        <w:rPr>
          <w:rFonts w:ascii="Times New Roman" w:hAnsi="Times New Roman" w:cs="Times New Roman"/>
          <w:b/>
          <w:szCs w:val="21"/>
        </w:rPr>
        <w:fldChar w:fldCharType="end"/>
      </w:r>
      <w:r>
        <w:rPr>
          <w:rFonts w:ascii="Times New Roman" w:hAnsi="Times New Roman" w:cs="Times New Roman"/>
          <w:b/>
          <w:szCs w:val="21"/>
        </w:rPr>
        <w:t xml:space="preserve">       课程名称：</w:t>
      </w:r>
      <w:r>
        <w:rPr>
          <w:rFonts w:ascii="Times New Roman" w:hAnsi="Times New Roman" w:cs="Times New Roman"/>
          <w:b/>
          <w:szCs w:val="21"/>
        </w:rPr>
        <w:fldChar w:fldCharType="begin"/>
      </w:r>
      <w:r>
        <w:rPr>
          <w:rFonts w:ascii="Times New Roman" w:hAnsi="Times New Roman" w:cs="Times New Roman"/>
          <w:b/>
          <w:szCs w:val="21"/>
        </w:rPr>
        <w:instrText xml:space="preserve"> MERGEFIELD "课程名称"</w:instrText>
      </w:r>
      <w:r>
        <w:rPr>
          <w:rFonts w:ascii="Times New Roman" w:hAnsi="Times New Roman" w:cs="Times New Roman"/>
          <w:b/>
          <w:szCs w:val="21"/>
        </w:rPr>
        <w:fldChar w:fldCharType="separate"/>
      </w:r>
      <w:r>
        <w:rPr>
          <w:rFonts w:ascii="Times New Roman" w:hAnsi="Times New Roman" w:cs="Times New Roman"/>
          <w:b/>
          <w:szCs w:val="21"/>
        </w:rPr>
        <w:t>国际贸易理论与实务</w:t>
      </w:r>
      <w:r>
        <w:rPr>
          <w:rFonts w:ascii="Times New Roman" w:hAnsi="Times New Roman" w:cs="Times New Roman"/>
          <w:b/>
          <w:szCs w:val="21"/>
        </w:rPr>
        <w:fldChar w:fldCharType="end"/>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 xml:space="preserve">课程名称：Theory and Practice of International Trade </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学时数：</w:t>
      </w:r>
      <w:r>
        <w:rPr>
          <w:rFonts w:ascii="Times New Roman" w:hAnsi="Times New Roman" w:cs="Times New Roman"/>
          <w:szCs w:val="21"/>
        </w:rPr>
        <w:fldChar w:fldCharType="begin"/>
      </w:r>
      <w:r>
        <w:rPr>
          <w:rFonts w:ascii="Times New Roman" w:hAnsi="Times New Roman" w:cs="Times New Roman"/>
          <w:szCs w:val="21"/>
        </w:rPr>
        <w:instrText xml:space="preserve"> MERGEFIELD "学时数"</w:instrText>
      </w:r>
      <w:r>
        <w:rPr>
          <w:rFonts w:ascii="Times New Roman" w:hAnsi="Times New Roman" w:cs="Times New Roman"/>
          <w:szCs w:val="21"/>
        </w:rPr>
        <w:fldChar w:fldCharType="separate"/>
      </w:r>
      <w:r>
        <w:rPr>
          <w:rFonts w:ascii="Times New Roman" w:hAnsi="Times New Roman" w:cs="Times New Roman"/>
          <w:szCs w:val="21"/>
        </w:rPr>
        <w:t>32</w:t>
      </w:r>
      <w:r>
        <w:rPr>
          <w:rFonts w:ascii="Times New Roman" w:hAnsi="Times New Roman" w:cs="Times New Roman"/>
          <w:szCs w:val="21"/>
        </w:rPr>
        <w:fldChar w:fldCharType="end"/>
      </w:r>
      <w:r>
        <w:rPr>
          <w:rFonts w:ascii="Times New Roman" w:hAnsi="Times New Roman" w:cs="Times New Roman"/>
          <w:szCs w:val="21"/>
        </w:rPr>
        <w:t xml:space="preserve">       学分数：</w:t>
      </w:r>
      <w:r>
        <w:rPr>
          <w:rFonts w:ascii="Times New Roman" w:hAnsi="Times New Roman" w:cs="Times New Roman"/>
          <w:szCs w:val="21"/>
        </w:rPr>
        <w:fldChar w:fldCharType="begin"/>
      </w:r>
      <w:r>
        <w:rPr>
          <w:rFonts w:ascii="Times New Roman" w:hAnsi="Times New Roman" w:cs="Times New Roman"/>
          <w:szCs w:val="21"/>
        </w:rPr>
        <w:instrText xml:space="preserve"> MERGEFIELD "学分数"</w:instrText>
      </w:r>
      <w:r>
        <w:rPr>
          <w:rFonts w:ascii="Times New Roman" w:hAnsi="Times New Roman" w:cs="Times New Roman"/>
          <w:szCs w:val="21"/>
        </w:rPr>
        <w:fldChar w:fldCharType="separate"/>
      </w:r>
      <w:r>
        <w:rPr>
          <w:rFonts w:ascii="Times New Roman" w:hAnsi="Times New Roman" w:cs="Times New Roman"/>
          <w:szCs w:val="21"/>
        </w:rPr>
        <w:t>2</w:t>
      </w:r>
      <w:r>
        <w:rPr>
          <w:rFonts w:ascii="Times New Roman" w:hAnsi="Times New Roman" w:cs="Times New Roman"/>
          <w:szCs w:val="21"/>
        </w:rPr>
        <w:fldChar w:fldCharType="end"/>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先修课程：</w:t>
      </w:r>
      <w:r>
        <w:rPr>
          <w:rFonts w:ascii="Times New Roman" w:hAnsi="Times New Roman" w:cs="Times New Roman"/>
          <w:szCs w:val="21"/>
        </w:rPr>
        <w:fldChar w:fldCharType="begin"/>
      </w:r>
      <w:r>
        <w:rPr>
          <w:rFonts w:ascii="Times New Roman" w:hAnsi="Times New Roman" w:cs="Times New Roman"/>
          <w:szCs w:val="21"/>
        </w:rPr>
        <w:instrText xml:space="preserve"> MERGEFIELD "先修课程1编码"</w:instrText>
      </w:r>
      <w:r>
        <w:rPr>
          <w:rFonts w:ascii="Times New Roman" w:hAnsi="Times New Roman" w:cs="Times New Roman"/>
          <w:szCs w:val="21"/>
        </w:rPr>
        <w:fldChar w:fldCharType="end"/>
      </w:r>
      <w:r>
        <w:rPr>
          <w:rFonts w:ascii="Times New Roman" w:hAnsi="Times New Roman" w:cs="Times New Roman"/>
          <w:szCs w:val="21"/>
        </w:rPr>
        <w:fldChar w:fldCharType="begin"/>
      </w:r>
      <w:r>
        <w:rPr>
          <w:rFonts w:ascii="Times New Roman" w:hAnsi="Times New Roman" w:cs="Times New Roman"/>
          <w:szCs w:val="21"/>
        </w:rPr>
        <w:instrText xml:space="preserve"> MERGEFIELD "先修课程1名称"</w:instrText>
      </w:r>
      <w:r>
        <w:rPr>
          <w:rFonts w:ascii="Times New Roman" w:hAnsi="Times New Roman" w:cs="Times New Roman"/>
          <w:szCs w:val="21"/>
        </w:rPr>
        <w:fldChar w:fldCharType="end"/>
      </w:r>
      <w:r>
        <w:rPr>
          <w:rFonts w:ascii="Times New Roman" w:hAnsi="Times New Roman" w:cs="Times New Roman"/>
          <w:szCs w:val="21"/>
        </w:rPr>
        <w:fldChar w:fldCharType="begin"/>
      </w:r>
      <w:r>
        <w:rPr>
          <w:rFonts w:ascii="Times New Roman" w:hAnsi="Times New Roman" w:cs="Times New Roman"/>
          <w:szCs w:val="21"/>
        </w:rPr>
        <w:instrText xml:space="preserve"> MERGEFIELD "先修课程3编码"</w:instrText>
      </w:r>
      <w:r>
        <w:rPr>
          <w:rFonts w:ascii="Times New Roman" w:hAnsi="Times New Roman" w:cs="Times New Roman"/>
          <w:szCs w:val="21"/>
        </w:rPr>
        <w:fldChar w:fldCharType="end"/>
      </w:r>
      <w:r>
        <w:rPr>
          <w:rFonts w:ascii="Times New Roman" w:hAnsi="Times New Roman" w:cs="Times New Roman"/>
          <w:szCs w:val="21"/>
        </w:rPr>
        <w:fldChar w:fldCharType="begin"/>
      </w:r>
      <w:r>
        <w:rPr>
          <w:rFonts w:ascii="Times New Roman" w:hAnsi="Times New Roman" w:cs="Times New Roman"/>
          <w:szCs w:val="21"/>
        </w:rPr>
        <w:instrText xml:space="preserve"> MERGEFIELD "先修课程3名称"</w:instrText>
      </w:r>
      <w:r>
        <w:rPr>
          <w:rFonts w:ascii="Times New Roman" w:hAnsi="Times New Roman" w:cs="Times New Roman"/>
          <w:szCs w:val="21"/>
        </w:rPr>
        <w:fldChar w:fldCharType="end"/>
      </w:r>
      <w:r>
        <w:rPr>
          <w:rFonts w:ascii="Times New Roman" w:hAnsi="Times New Roman" w:cs="Times New Roman"/>
          <w:szCs w:val="21"/>
        </w:rPr>
        <w:fldChar w:fldCharType="begin"/>
      </w:r>
      <w:r>
        <w:rPr>
          <w:rFonts w:ascii="Times New Roman" w:hAnsi="Times New Roman" w:cs="Times New Roman"/>
          <w:szCs w:val="21"/>
        </w:rPr>
        <w:instrText xml:space="preserve"> MERGEFIELD "先修课程3名称"</w:instrText>
      </w:r>
      <w:r>
        <w:rPr>
          <w:rFonts w:ascii="Times New Roman" w:hAnsi="Times New Roman" w:cs="Times New Roman"/>
          <w:szCs w:val="21"/>
        </w:rPr>
        <w:fldChar w:fldCharType="end"/>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课程描述：</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ab/>
      </w:r>
      <w:r>
        <w:rPr>
          <w:rFonts w:hint="eastAsia" w:ascii="Times New Roman" w:hAnsi="Times New Roman" w:cs="Times New Roman"/>
          <w:szCs w:val="21"/>
        </w:rPr>
        <w:t>本课程采用教师讲授，课堂探讨，实际行业案例分析等教学方式。讲课内容包括：国际商务环境分析、世界经济一体化模式、国际市场进入模式、国际营销概述、国际物流等。本课程的授课将从理论和实践两大方面来阐明进出口业务中所涉及到的各种实际运作。通过本课程的学习，培养学生掌握基本商务知识和通用商务技能，掌握国际贸易和国际商务管理等相关的专业基础知识，学会具体操作和处理国际商务环境分析和国际贸易业务问题的能力，为以后从事外贸工作打下基础。</w:t>
      </w:r>
    </w:p>
    <w:p>
      <w:pPr>
        <w:autoSpaceDE w:val="0"/>
        <w:autoSpaceDN w:val="0"/>
        <w:adjustRightInd w:val="0"/>
        <w:spacing w:line="400" w:lineRule="exact"/>
        <w:rPr>
          <w:rFonts w:ascii="Times New Roman" w:hAnsi="Times New Roman" w:cs="Times New Roman"/>
          <w:szCs w:val="21"/>
        </w:rPr>
      </w:pPr>
    </w:p>
    <w:p>
      <w:pPr>
        <w:autoSpaceDE w:val="0"/>
        <w:autoSpaceDN w:val="0"/>
        <w:adjustRightInd w:val="0"/>
        <w:spacing w:line="400" w:lineRule="exact"/>
        <w:rPr>
          <w:rFonts w:ascii="Times New Roman" w:hAnsi="Times New Roman" w:cs="Times New Roman"/>
          <w:b/>
          <w:szCs w:val="21"/>
        </w:rPr>
      </w:pPr>
      <w:r>
        <w:rPr>
          <w:rFonts w:ascii="Times New Roman" w:hAnsi="Times New Roman" w:cs="Times New Roman"/>
          <w:b/>
          <w:szCs w:val="21"/>
        </w:rPr>
        <w:t xml:space="preserve">课程编号：7I460041      课程名称：国际商务谈判 </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课程名称：International Business Negotiation</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学时数：32      学分数：2</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 xml:space="preserve">先修课程： </w:t>
      </w:r>
      <w:r>
        <w:t> </w:t>
      </w:r>
      <w:r>
        <w:rPr>
          <w:rFonts w:hint="eastAsia"/>
        </w:rPr>
        <w:t>商务英语听说、</w:t>
      </w:r>
      <w:r>
        <w:t>国际贸易理论与实务、国际商务函电</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课程描述：</w:t>
      </w:r>
    </w:p>
    <w:p>
      <w:pPr>
        <w:autoSpaceDE w:val="0"/>
        <w:autoSpaceDN w:val="0"/>
        <w:adjustRightInd w:val="0"/>
        <w:spacing w:line="400" w:lineRule="exact"/>
        <w:ind w:firstLine="420" w:firstLineChars="200"/>
        <w:rPr>
          <w:rFonts w:ascii="Times New Roman" w:hAnsi="Times New Roman" w:cs="Times New Roman"/>
          <w:szCs w:val="21"/>
        </w:rPr>
      </w:pPr>
      <w:r>
        <w:rPr>
          <w:rFonts w:hint="eastAsia" w:ascii="Times New Roman" w:hAnsi="Times New Roman" w:cs="Times New Roman"/>
          <w:szCs w:val="21"/>
        </w:rPr>
        <w:t>本课程采用教师讲授、课堂讨论互动、案例分析以及模拟谈判相结合的授课方法。讲课内容包括：谈判的概念、谈判前的准备、谈判策略、谈判过程、谈判僵局、谈判让步策略、沟通技巧、文化因素等。本课程旨在使学生掌握扎实的商务谈判的理论基础和模拟国际商务谈判的能力，促使学生对国际商务谈判形成比较全面而深刻的认识，培养学生的商务谈判实践能力和跨文化交际能力。</w:t>
      </w:r>
    </w:p>
    <w:p>
      <w:pPr>
        <w:autoSpaceDE w:val="0"/>
        <w:autoSpaceDN w:val="0"/>
        <w:adjustRightInd w:val="0"/>
        <w:spacing w:line="400" w:lineRule="exact"/>
        <w:rPr>
          <w:rFonts w:ascii="Times New Roman" w:hAnsi="Times New Roman" w:cs="Times New Roman"/>
          <w:szCs w:val="21"/>
        </w:rPr>
      </w:pPr>
    </w:p>
    <w:p>
      <w:pPr>
        <w:autoSpaceDE w:val="0"/>
        <w:autoSpaceDN w:val="0"/>
        <w:adjustRightInd w:val="0"/>
        <w:spacing w:line="400" w:lineRule="exact"/>
        <w:rPr>
          <w:rFonts w:ascii="Times New Roman" w:hAnsi="Times New Roman" w:cs="Times New Roman"/>
          <w:b/>
          <w:szCs w:val="21"/>
        </w:rPr>
      </w:pPr>
      <w:r>
        <w:rPr>
          <w:rFonts w:ascii="Times New Roman" w:hAnsi="Times New Roman" w:cs="Times New Roman"/>
          <w:b/>
          <w:szCs w:val="21"/>
        </w:rPr>
        <w:t xml:space="preserve">课程编号：61160041  课程名称：消费者行为学 </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课程名称：Consumer Behavior</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学时数：32         学分数：2</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先修课程：国际市场营销</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课程描述：</w:t>
      </w:r>
    </w:p>
    <w:p>
      <w:pPr>
        <w:autoSpaceDE w:val="0"/>
        <w:autoSpaceDN w:val="0"/>
        <w:adjustRightInd w:val="0"/>
        <w:spacing w:line="400" w:lineRule="exact"/>
        <w:ind w:firstLine="420" w:firstLineChars="200"/>
        <w:rPr>
          <w:rFonts w:ascii="Times New Roman" w:hAnsi="Times New Roman" w:cs="Times New Roman"/>
          <w:szCs w:val="21"/>
        </w:rPr>
      </w:pPr>
      <w:r>
        <w:rPr>
          <w:rFonts w:hint="eastAsia" w:ascii="Times New Roman" w:hAnsi="Times New Roman" w:cs="Times New Roman"/>
          <w:szCs w:val="21"/>
        </w:rPr>
        <w:t>本课程采用教师讲授、课堂讨论、案例分析相结合的教学方式。讲课内容包括：消费者行为学基础、知觉、学习和记忆、动机、态度劝说与沟通、购买决策等。本课程旨在使学生认识消费者的心理活动产生及发展变化的规律，掌握影响消费者购买行为的因素及消费者购买决策过程，培养学生的商务实践能力与思辨和沟通能力。</w:t>
      </w:r>
    </w:p>
    <w:p>
      <w:pPr>
        <w:autoSpaceDE w:val="0"/>
        <w:autoSpaceDN w:val="0"/>
        <w:adjustRightInd w:val="0"/>
        <w:spacing w:line="400" w:lineRule="exact"/>
        <w:rPr>
          <w:rFonts w:ascii="Times New Roman" w:hAnsi="Times New Roman" w:cs="Times New Roman"/>
          <w:b/>
          <w:szCs w:val="21"/>
        </w:rPr>
      </w:pPr>
    </w:p>
    <w:p>
      <w:pPr>
        <w:autoSpaceDE w:val="0"/>
        <w:autoSpaceDN w:val="0"/>
        <w:adjustRightInd w:val="0"/>
        <w:spacing w:line="400" w:lineRule="exact"/>
        <w:rPr>
          <w:rFonts w:ascii="Times New Roman" w:hAnsi="Times New Roman" w:cs="Times New Roman"/>
          <w:b/>
          <w:szCs w:val="21"/>
        </w:rPr>
      </w:pPr>
      <w:r>
        <w:rPr>
          <w:rFonts w:ascii="Times New Roman" w:hAnsi="Times New Roman" w:cs="Times New Roman"/>
          <w:b/>
          <w:szCs w:val="21"/>
        </w:rPr>
        <w:t>课程编号：76440041</w:t>
      </w:r>
      <w:r>
        <w:rPr>
          <w:rFonts w:ascii="Times New Roman" w:hAnsi="Times New Roman" w:cs="Times New Roman"/>
          <w:szCs w:val="21"/>
        </w:rPr>
        <w:t xml:space="preserve"> </w:t>
      </w:r>
      <w:r>
        <w:rPr>
          <w:rFonts w:ascii="Times New Roman" w:hAnsi="Times New Roman" w:cs="Times New Roman"/>
          <w:b/>
          <w:szCs w:val="21"/>
        </w:rPr>
        <w:t xml:space="preserve">课程名称：语篇分析 </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课程名称：Discourse Analysis</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学时数：32      学分数：2</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先修课程：英语语法、英语语言学导论</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课程描述：</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 xml:space="preserve">    </w:t>
      </w:r>
      <w:r>
        <w:rPr>
          <w:rFonts w:hint="eastAsia" w:ascii="Times New Roman" w:hAnsi="Times New Roman" w:cs="Times New Roman"/>
          <w:szCs w:val="21"/>
        </w:rPr>
        <w:t>本课程采用教师讲授、课堂讨论、课后实践相结合的教学方式。讲授内容包括：国内外语篇分析理论及其研究方法、商务语篇结构、话语结构、句际关系类型、句子间的衔接和连贯手段、语篇的指向性、语境与语篇分析、篇章的联结手段（语法手段、词汇手段）等。本课程旨在使学生掌握国内外语篇分析的相关理论与方法，并对语篇进行独立的分析、归纳和总结，培养学生的语篇分析能力。</w:t>
      </w:r>
    </w:p>
    <w:p>
      <w:pPr>
        <w:autoSpaceDE w:val="0"/>
        <w:autoSpaceDN w:val="0"/>
        <w:adjustRightInd w:val="0"/>
        <w:spacing w:line="400" w:lineRule="exact"/>
        <w:rPr>
          <w:rFonts w:ascii="Times New Roman" w:hAnsi="Times New Roman" w:cs="Times New Roman"/>
          <w:szCs w:val="21"/>
        </w:rPr>
      </w:pPr>
    </w:p>
    <w:p>
      <w:pPr>
        <w:autoSpaceDE w:val="0"/>
        <w:autoSpaceDN w:val="0"/>
        <w:adjustRightInd w:val="0"/>
        <w:spacing w:line="400" w:lineRule="exact"/>
        <w:rPr>
          <w:rFonts w:ascii="Times New Roman" w:hAnsi="Times New Roman" w:cs="Times New Roman"/>
          <w:b/>
          <w:szCs w:val="21"/>
        </w:rPr>
      </w:pPr>
      <w:r>
        <w:rPr>
          <w:rFonts w:ascii="Times New Roman" w:hAnsi="Times New Roman" w:cs="Times New Roman"/>
          <w:b/>
          <w:szCs w:val="21"/>
        </w:rPr>
        <w:t xml:space="preserve">课程编号：76530021 课程名称：论文写作指导 </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课程名称：Guide to Thesis Writing</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学时数：16      学分数：1</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先修课程：商务英语读写</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课程描述：</w:t>
      </w:r>
    </w:p>
    <w:p>
      <w:pPr>
        <w:autoSpaceDE w:val="0"/>
        <w:autoSpaceDN w:val="0"/>
        <w:adjustRightInd w:val="0"/>
        <w:spacing w:line="400" w:lineRule="exact"/>
        <w:ind w:firstLine="420" w:firstLineChars="200"/>
        <w:rPr>
          <w:rFonts w:ascii="Times New Roman" w:hAnsi="Times New Roman" w:cs="Times New Roman"/>
          <w:szCs w:val="21"/>
        </w:rPr>
      </w:pPr>
      <w:r>
        <w:rPr>
          <w:rFonts w:hint="eastAsia" w:ascii="Times New Roman" w:hAnsi="Times New Roman" w:cs="Times New Roman"/>
          <w:szCs w:val="21"/>
        </w:rPr>
        <w:t>本课程采用理论与实践相结合的方式。讲授内容包括：研究题目的拟定；研究资料的收集；文献综述方法；研究方法的确立及运用；研究结果的分析与讨论；以及按照规范要求撰写科研论文。通过该课程的学习，主要使学生能够系统了解毕业论文写作的主要过程并掌握学校规范编制毕业论文的注释、参考文献以及引文的主要方法，培养学生思辨能力以及自主学习能力。</w:t>
      </w:r>
    </w:p>
    <w:p>
      <w:pPr>
        <w:autoSpaceDE w:val="0"/>
        <w:autoSpaceDN w:val="0"/>
        <w:adjustRightInd w:val="0"/>
        <w:spacing w:line="400" w:lineRule="exact"/>
        <w:rPr>
          <w:rFonts w:ascii="Times New Roman" w:hAnsi="Times New Roman" w:cs="Times New Roman"/>
          <w:szCs w:val="21"/>
        </w:rPr>
      </w:pPr>
    </w:p>
    <w:p>
      <w:pPr>
        <w:autoSpaceDE w:val="0"/>
        <w:autoSpaceDN w:val="0"/>
        <w:adjustRightInd w:val="0"/>
        <w:spacing w:line="400" w:lineRule="exact"/>
        <w:rPr>
          <w:rFonts w:ascii="Times New Roman" w:hAnsi="Times New Roman" w:cs="Times New Roman"/>
          <w:b/>
          <w:szCs w:val="21"/>
        </w:rPr>
      </w:pPr>
      <w:r>
        <w:rPr>
          <w:rFonts w:ascii="Times New Roman" w:hAnsi="Times New Roman" w:cs="Times New Roman"/>
          <w:b/>
          <w:szCs w:val="21"/>
        </w:rPr>
        <w:t xml:space="preserve">课程编号：76540041      课程名称：英美文学导论 </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课程名称：Introduction to British and American Literature</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学时数：32      学分数：2</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先修课程：无</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课程描述：</w:t>
      </w:r>
    </w:p>
    <w:p>
      <w:pPr>
        <w:autoSpaceDE w:val="0"/>
        <w:autoSpaceDN w:val="0"/>
        <w:adjustRightInd w:val="0"/>
        <w:spacing w:line="400" w:lineRule="exact"/>
        <w:ind w:firstLine="420" w:firstLineChars="200"/>
        <w:rPr>
          <w:rFonts w:ascii="Times New Roman" w:hAnsi="Times New Roman" w:cs="Times New Roman"/>
          <w:szCs w:val="21"/>
        </w:rPr>
      </w:pPr>
      <w:r>
        <w:rPr>
          <w:rFonts w:hint="eastAsia" w:ascii="Times New Roman" w:hAnsi="Times New Roman" w:cs="Times New Roman"/>
          <w:szCs w:val="21"/>
        </w:rPr>
        <w:t>本课程采用教师讲授、课堂探讨与综合训练相结合的教学方式。讲课内容包括：英美文学史基础知识、英美文学作品品读和批评、英美文学中的经济形态与社会文化等。本课程旨在介绍英美等英语国家的文学史，帮助学生了解不同历史阶段的主要作家及其作品，通过学习提高学生文学批评修养，增强文学审美力；让学生了解英美文学简史中有关西方社会、经济和政治形态发展的基本规律，掌握英美国家商务活动中体现在文学作品中的基本文化认识，为国际商务活动打好文化基础；让学生熟悉英美文学作品中体现的西方人文情怀中的普适价值，了解英语国家的历史和文化的发展情况和社会主义思潮，加强对我国社会主义核心价值观的认知； 进一步拓展英语语言文化知识和较好针对英美文学作品的英语写作和评介技能，掌握文学小品英译汉、汉译英和英英交流读书心得的能力。</w:t>
      </w:r>
    </w:p>
    <w:p>
      <w:pPr>
        <w:autoSpaceDE w:val="0"/>
        <w:autoSpaceDN w:val="0"/>
        <w:adjustRightInd w:val="0"/>
        <w:spacing w:line="400" w:lineRule="exact"/>
        <w:rPr>
          <w:rFonts w:ascii="Times New Roman" w:hAnsi="Times New Roman" w:cs="Times New Roman"/>
          <w:b/>
          <w:szCs w:val="21"/>
        </w:rPr>
      </w:pPr>
    </w:p>
    <w:p>
      <w:pPr>
        <w:autoSpaceDE w:val="0"/>
        <w:autoSpaceDN w:val="0"/>
        <w:adjustRightInd w:val="0"/>
        <w:spacing w:line="400" w:lineRule="exact"/>
        <w:rPr>
          <w:rFonts w:ascii="Times New Roman" w:hAnsi="Times New Roman" w:cs="Times New Roman"/>
          <w:b/>
          <w:szCs w:val="21"/>
        </w:rPr>
      </w:pPr>
      <w:r>
        <w:rPr>
          <w:rFonts w:ascii="Times New Roman" w:hAnsi="Times New Roman" w:cs="Times New Roman"/>
          <w:b/>
          <w:szCs w:val="21"/>
        </w:rPr>
        <w:t xml:space="preserve">课程编号：76320041      课程名称：英语语言学导论 </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课程名称：Introduction to English Linguistics</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学时数：32      学分数：2</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先修课程：</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课程描述：</w:t>
      </w:r>
    </w:p>
    <w:p>
      <w:pPr>
        <w:autoSpaceDE w:val="0"/>
        <w:autoSpaceDN w:val="0"/>
        <w:adjustRightInd w:val="0"/>
        <w:spacing w:line="400" w:lineRule="exact"/>
        <w:ind w:firstLine="420" w:firstLineChars="200"/>
        <w:rPr>
          <w:rFonts w:ascii="Times New Roman" w:hAnsi="Times New Roman" w:cs="Times New Roman"/>
          <w:szCs w:val="21"/>
        </w:rPr>
      </w:pPr>
      <w:r>
        <w:rPr>
          <w:rFonts w:hint="eastAsia" w:ascii="Times New Roman" w:hAnsi="Times New Roman" w:cs="Times New Roman"/>
          <w:szCs w:val="21"/>
        </w:rPr>
        <w:t>本课程使用多媒体课件主要采用教师讲授、课堂讨论、案例分析等教学方式。讲课内容包括：语音、词汇、句法、意义、语言、文化和社会、语言的使用等。本课程旨在使学生掌握现代普通语言学的基础知识，培养学生运用有关语言学理论对有关语言现象进行初步分析的能力，并进一步激发学生对从事语言学研究的兴趣。</w:t>
      </w:r>
    </w:p>
    <w:p>
      <w:pPr>
        <w:autoSpaceDE w:val="0"/>
        <w:autoSpaceDN w:val="0"/>
        <w:adjustRightInd w:val="0"/>
        <w:spacing w:line="400" w:lineRule="exact"/>
        <w:rPr>
          <w:rFonts w:ascii="Times New Roman" w:hAnsi="Times New Roman" w:cs="Times New Roman"/>
          <w:szCs w:val="21"/>
        </w:rPr>
      </w:pPr>
    </w:p>
    <w:p>
      <w:pPr>
        <w:autoSpaceDE w:val="0"/>
        <w:autoSpaceDN w:val="0"/>
        <w:adjustRightInd w:val="0"/>
        <w:spacing w:line="400" w:lineRule="exact"/>
        <w:rPr>
          <w:rFonts w:ascii="Times New Roman" w:hAnsi="Times New Roman" w:cs="Times New Roman"/>
          <w:b/>
          <w:szCs w:val="21"/>
        </w:rPr>
      </w:pPr>
      <w:r>
        <w:rPr>
          <w:rFonts w:ascii="Times New Roman" w:hAnsi="Times New Roman" w:cs="Times New Roman"/>
          <w:b/>
          <w:szCs w:val="21"/>
        </w:rPr>
        <w:t xml:space="preserve">课程编号：7I380041     课程名称：战略品牌管理 </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课程名称：Strategic Brand Management</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学时数：32      学分数：2</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先修课程：</w:t>
      </w:r>
      <w:r>
        <w:rPr>
          <w:rFonts w:hint="eastAsia" w:ascii="Times New Roman" w:hAnsi="Times New Roman" w:cs="Times New Roman"/>
          <w:szCs w:val="21"/>
        </w:rPr>
        <w:t>国际</w:t>
      </w:r>
      <w:r>
        <w:rPr>
          <w:rFonts w:ascii="Times New Roman" w:hAnsi="Times New Roman" w:cs="Times New Roman"/>
          <w:szCs w:val="21"/>
        </w:rPr>
        <w:t>市场营销</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课程描述：</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ab/>
      </w:r>
      <w:r>
        <w:rPr>
          <w:rFonts w:hint="eastAsia" w:ascii="Times New Roman" w:hAnsi="Times New Roman" w:cs="Times New Roman"/>
          <w:szCs w:val="21"/>
        </w:rPr>
        <w:t>本课程采用教师讲授、课堂讨论、案例分析、工作坊相结合的教学方式。讲课内容包括：品牌的基本概念、品牌资产、品牌价值链、品牌元素、品牌共鸣等。本课程旨在使学生掌握品牌的基本理论和管理方法，充分认识在经济全球化背景下品牌的重要性，培养学生的商务实践能力、创新创业能力和团队合作能力。</w:t>
      </w:r>
    </w:p>
    <w:p>
      <w:pPr>
        <w:autoSpaceDE w:val="0"/>
        <w:autoSpaceDN w:val="0"/>
        <w:adjustRightInd w:val="0"/>
        <w:spacing w:line="400" w:lineRule="exact"/>
        <w:rPr>
          <w:rFonts w:ascii="Times New Roman" w:hAnsi="Times New Roman" w:cs="Times New Roman"/>
          <w:b/>
          <w:szCs w:val="21"/>
        </w:rPr>
      </w:pPr>
    </w:p>
    <w:p>
      <w:pPr>
        <w:autoSpaceDE w:val="0"/>
        <w:autoSpaceDN w:val="0"/>
        <w:adjustRightInd w:val="0"/>
        <w:spacing w:line="400" w:lineRule="exact"/>
        <w:rPr>
          <w:rFonts w:ascii="Times New Roman" w:hAnsi="Times New Roman" w:cs="Times New Roman"/>
          <w:b/>
          <w:szCs w:val="21"/>
        </w:rPr>
      </w:pPr>
      <w:r>
        <w:rPr>
          <w:rFonts w:ascii="Times New Roman" w:hAnsi="Times New Roman" w:cs="Times New Roman"/>
          <w:b/>
          <w:szCs w:val="21"/>
        </w:rPr>
        <w:t>课程编号： 79010207     课程名称：毕业论文</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课程名称：Internship and Graduate Thesis</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学分数：10</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先修课程：论文写作指导</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课程描述：</w:t>
      </w:r>
    </w:p>
    <w:p>
      <w:pPr>
        <w:autoSpaceDE w:val="0"/>
        <w:autoSpaceDN w:val="0"/>
        <w:adjustRightInd w:val="0"/>
        <w:spacing w:line="400" w:lineRule="exact"/>
        <w:ind w:firstLine="420" w:firstLineChars="200"/>
        <w:rPr>
          <w:rFonts w:ascii="Times New Roman" w:hAnsi="Times New Roman" w:cs="Times New Roman"/>
          <w:szCs w:val="21"/>
        </w:rPr>
      </w:pPr>
      <w:r>
        <w:rPr>
          <w:rFonts w:ascii="Times New Roman" w:hAnsi="Times New Roman" w:cs="Times New Roman"/>
          <w:szCs w:val="21"/>
        </w:rPr>
        <w:t>本课程属于实践环节，主要要求学生通过多种渠道或运用多种方法，收集、阅读、翻译相关学术著作、期刊、电子信息等文献资料，并进行归纳、总结，在此基础上有所发现，形成自己的观点； 或者要求学生通过市场调研结合商务理论写出调研报告或制定出商业计划。通过毕业论文（或设计）的训练，整合原有知识结构，提高学生的认知能力和语言的综合运用能力。</w:t>
      </w:r>
    </w:p>
    <w:p>
      <w:pPr>
        <w:spacing w:line="400" w:lineRule="exact"/>
        <w:rPr>
          <w:rFonts w:ascii="Times New Roman" w:hAnsi="Times New Roman" w:cs="Times New Roman"/>
          <w:b/>
          <w:szCs w:val="21"/>
        </w:rPr>
      </w:pPr>
    </w:p>
    <w:p>
      <w:pPr>
        <w:spacing w:line="400" w:lineRule="exact"/>
        <w:rPr>
          <w:rFonts w:ascii="Times New Roman" w:hAnsi="Times New Roman" w:cs="Times New Roman"/>
          <w:szCs w:val="21"/>
        </w:rPr>
      </w:pPr>
      <w:r>
        <w:rPr>
          <w:rFonts w:ascii="Times New Roman" w:hAnsi="Times New Roman" w:cs="Times New Roman"/>
          <w:b/>
          <w:szCs w:val="21"/>
        </w:rPr>
        <w:t>课程编号：11131041</w:t>
      </w:r>
      <w:r>
        <w:rPr>
          <w:rFonts w:hint="eastAsia" w:ascii="Times New Roman" w:hAnsi="Times New Roman" w:cs="Times New Roman"/>
          <w:b/>
          <w:szCs w:val="21"/>
        </w:rPr>
        <w:tab/>
      </w:r>
      <w:r>
        <w:rPr>
          <w:rFonts w:ascii="Times New Roman" w:hAnsi="Times New Roman" w:cs="Times New Roman"/>
          <w:b/>
          <w:szCs w:val="21"/>
        </w:rPr>
        <w:tab/>
      </w:r>
      <w:r>
        <w:rPr>
          <w:rFonts w:ascii="Times New Roman" w:hAnsi="Times New Roman" w:cs="Times New Roman"/>
          <w:b/>
          <w:szCs w:val="21"/>
        </w:rPr>
        <w:t>课程名称：</w:t>
      </w:r>
      <w:r>
        <w:rPr>
          <w:rFonts w:ascii="Times New Roman" w:hAnsi="Times New Roman" w:cs="Times New Roman"/>
          <w:b/>
          <w:bCs/>
          <w:szCs w:val="21"/>
        </w:rPr>
        <w:t xml:space="preserve">能源行业英语 </w:t>
      </w:r>
    </w:p>
    <w:p>
      <w:pPr>
        <w:spacing w:line="400" w:lineRule="exact"/>
        <w:rPr>
          <w:rFonts w:ascii="Times New Roman" w:hAnsi="Times New Roman" w:cs="Times New Roman"/>
          <w:szCs w:val="21"/>
        </w:rPr>
      </w:pPr>
      <w:r>
        <w:rPr>
          <w:rFonts w:ascii="Times New Roman" w:hAnsi="Times New Roman" w:cs="Times New Roman"/>
          <w:szCs w:val="21"/>
        </w:rPr>
        <w:t>课程名称：English for Energy Industry</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学分数：2</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先修课程：商务英语读写</w:t>
      </w:r>
    </w:p>
    <w:p>
      <w:pPr>
        <w:spacing w:line="400" w:lineRule="exact"/>
        <w:rPr>
          <w:rFonts w:ascii="Times New Roman" w:hAnsi="Times New Roman" w:cs="Times New Roman"/>
          <w:szCs w:val="21"/>
        </w:rPr>
      </w:pPr>
      <w:r>
        <w:rPr>
          <w:rFonts w:ascii="Times New Roman" w:hAnsi="Times New Roman" w:cs="Times New Roman"/>
          <w:szCs w:val="21"/>
        </w:rPr>
        <w:t>课程描述：</w:t>
      </w:r>
    </w:p>
    <w:p>
      <w:pPr>
        <w:spacing w:line="400" w:lineRule="exact"/>
        <w:ind w:firstLine="420" w:firstLineChars="200"/>
        <w:rPr>
          <w:rFonts w:ascii="Times New Roman" w:hAnsi="Times New Roman" w:cs="Times New Roman"/>
          <w:szCs w:val="21"/>
        </w:rPr>
      </w:pPr>
      <w:r>
        <w:rPr>
          <w:rFonts w:ascii="Times New Roman" w:hAnsi="Times New Roman" w:cs="Times New Roman"/>
          <w:szCs w:val="21"/>
        </w:rPr>
        <w:t>本课程是商务英语专业方向选修课。能源行业英语是商务英语专业的特色课程，题材主要为能源化工科学普及知识，为学生的专业特色打下良好的基础；使学生掌握能源行业英语文章的结构，能源行业英语的句法特点；提高阅读理解科技论文的水平；较为熟练地掌握石油化工文本的英汉互译技巧。</w:t>
      </w:r>
      <w:r>
        <w:rPr>
          <w:rFonts w:hint="eastAsia" w:ascii="Times New Roman" w:hAnsi="Times New Roman" w:cs="Times New Roman"/>
          <w:szCs w:val="21"/>
        </w:rPr>
        <w:t>课程重点培养了学生人文科学素养，强化了英语语言知识与能力，帮助学生关注社会经济发展动向，不断增强和开发职业能力。</w:t>
      </w:r>
    </w:p>
    <w:p>
      <w:pPr>
        <w:spacing w:line="400" w:lineRule="exact"/>
        <w:rPr>
          <w:rFonts w:ascii="Times New Roman" w:hAnsi="Times New Roman" w:cs="Times New Roman"/>
          <w:szCs w:val="21"/>
        </w:rPr>
      </w:pPr>
    </w:p>
    <w:p>
      <w:pPr>
        <w:autoSpaceDE w:val="0"/>
        <w:autoSpaceDN w:val="0"/>
        <w:adjustRightInd w:val="0"/>
        <w:spacing w:line="400" w:lineRule="exact"/>
        <w:rPr>
          <w:rFonts w:ascii="Times New Roman" w:hAnsi="Times New Roman" w:cs="Times New Roman"/>
          <w:sz w:val="24"/>
          <w:szCs w:val="24"/>
        </w:rPr>
      </w:pPr>
      <w:r>
        <w:rPr>
          <w:rFonts w:ascii="Times New Roman" w:hAnsi="Times New Roman" w:cs="Times New Roman"/>
          <w:b/>
          <w:szCs w:val="21"/>
        </w:rPr>
        <w:t xml:space="preserve">课程编号：7I150047       课程名称：英语语言技能实训1 </w:t>
      </w:r>
      <w:r>
        <w:rPr>
          <w:rFonts w:ascii="Times New Roman" w:hAnsi="Times New Roman" w:cs="Times New Roman"/>
          <w:sz w:val="24"/>
          <w:szCs w:val="24"/>
        </w:rPr>
        <w:t xml:space="preserve">              </w:t>
      </w:r>
    </w:p>
    <w:p>
      <w:pPr>
        <w:autoSpaceDE w:val="0"/>
        <w:autoSpaceDN w:val="0"/>
        <w:adjustRightInd w:val="0"/>
        <w:spacing w:line="400" w:lineRule="exact"/>
        <w:rPr>
          <w:rFonts w:ascii="Times New Roman" w:hAnsi="Times New Roman" w:cs="Times New Roman"/>
          <w:sz w:val="24"/>
          <w:szCs w:val="24"/>
        </w:rPr>
      </w:pPr>
      <w:r>
        <w:rPr>
          <w:rFonts w:ascii="Times New Roman" w:hAnsi="Times New Roman" w:cs="Times New Roman"/>
          <w:szCs w:val="21"/>
        </w:rPr>
        <w:t>课程名称：English Language Skill Training 1</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学分数：1.5</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先修课程：无</w:t>
      </w:r>
    </w:p>
    <w:p>
      <w:pPr>
        <w:spacing w:line="400" w:lineRule="exact"/>
        <w:rPr>
          <w:rFonts w:ascii="Times New Roman" w:hAnsi="Times New Roman" w:cs="Times New Roman"/>
          <w:szCs w:val="21"/>
        </w:rPr>
      </w:pPr>
      <w:r>
        <w:rPr>
          <w:rFonts w:ascii="Times New Roman" w:hAnsi="Times New Roman" w:cs="Times New Roman"/>
          <w:szCs w:val="21"/>
        </w:rPr>
        <w:t>课程描述：</w:t>
      </w:r>
    </w:p>
    <w:p>
      <w:pPr>
        <w:spacing w:line="400" w:lineRule="exact"/>
        <w:ind w:firstLine="420" w:firstLineChars="200"/>
        <w:rPr>
          <w:rFonts w:ascii="Times New Roman" w:hAnsi="Times New Roman" w:cs="Times New Roman"/>
          <w:szCs w:val="21"/>
        </w:rPr>
      </w:pPr>
      <w:r>
        <w:rPr>
          <w:rFonts w:hint="eastAsia" w:ascii="Times New Roman" w:hAnsi="Times New Roman" w:cs="Times New Roman"/>
          <w:szCs w:val="21"/>
        </w:rPr>
        <w:t>本课程采用教师辅导、学生自主实践相结合的教学方式。实践内容包括：英语听力、英语口语、英语阅读、英语写作、英语翻译等英语专业四级考试相关内容。本课程旨在使学生掌握英语学习的基本理论和方法，熟练把握英语和商务语言知识和能力，着力培养学生将来从事商务英语相关工作所需的能力和素质，积累商务知识，实践商务技巧，提升职场素养，为未来职业发展打下良好基础，提升职场竞争力。</w:t>
      </w:r>
    </w:p>
    <w:p>
      <w:pPr>
        <w:rPr>
          <w:rFonts w:ascii="Times New Roman" w:hAnsi="Times New Roman" w:cs="Times New Roman"/>
          <w:b/>
          <w:szCs w:val="21"/>
        </w:rPr>
      </w:pPr>
    </w:p>
    <w:p>
      <w:pPr>
        <w:rPr>
          <w:rFonts w:ascii="Times New Roman" w:hAnsi="Times New Roman" w:cs="Times New Roman"/>
          <w:sz w:val="24"/>
          <w:szCs w:val="24"/>
        </w:rPr>
      </w:pPr>
      <w:r>
        <w:rPr>
          <w:rFonts w:ascii="Times New Roman" w:hAnsi="Times New Roman" w:cs="Times New Roman"/>
          <w:b/>
          <w:szCs w:val="21"/>
        </w:rPr>
        <w:t xml:space="preserve">课程编号：7I160047         课程名称：英语语言技能实训2 </w:t>
      </w:r>
      <w:r>
        <w:rPr>
          <w:rFonts w:ascii="Times New Roman" w:hAnsi="Times New Roman" w:cs="Times New Roman"/>
          <w:sz w:val="24"/>
          <w:szCs w:val="24"/>
        </w:rPr>
        <w:t xml:space="preserve">              </w:t>
      </w:r>
    </w:p>
    <w:p>
      <w:pPr>
        <w:spacing w:line="400" w:lineRule="exact"/>
        <w:rPr>
          <w:rFonts w:ascii="Times New Roman" w:hAnsi="Times New Roman" w:cs="Times New Roman"/>
          <w:szCs w:val="21"/>
        </w:rPr>
      </w:pPr>
      <w:r>
        <w:rPr>
          <w:rFonts w:ascii="Times New Roman" w:hAnsi="Times New Roman" w:cs="Times New Roman"/>
          <w:szCs w:val="21"/>
        </w:rPr>
        <w:t>课程名称：English Language Skill Training 2</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学分数：1.5</w:t>
      </w:r>
    </w:p>
    <w:p>
      <w:pPr>
        <w:autoSpaceDE w:val="0"/>
        <w:autoSpaceDN w:val="0"/>
        <w:adjustRightInd w:val="0"/>
        <w:spacing w:line="400" w:lineRule="exact"/>
        <w:rPr>
          <w:rFonts w:ascii="Times New Roman" w:hAnsi="Times New Roman" w:cs="Times New Roman"/>
          <w:szCs w:val="21"/>
        </w:rPr>
      </w:pPr>
      <w:r>
        <w:rPr>
          <w:rFonts w:ascii="Times New Roman" w:hAnsi="Times New Roman" w:cs="Times New Roman"/>
          <w:szCs w:val="21"/>
        </w:rPr>
        <w:t>先修课程：英语语言技能实训1</w:t>
      </w:r>
    </w:p>
    <w:p>
      <w:pPr>
        <w:spacing w:line="400" w:lineRule="exact"/>
        <w:rPr>
          <w:rFonts w:ascii="Times New Roman" w:hAnsi="Times New Roman" w:cs="Times New Roman"/>
          <w:szCs w:val="21"/>
        </w:rPr>
      </w:pPr>
      <w:r>
        <w:rPr>
          <w:rFonts w:ascii="Times New Roman" w:hAnsi="Times New Roman" w:cs="Times New Roman"/>
          <w:szCs w:val="21"/>
        </w:rPr>
        <w:t>课程描述:</w:t>
      </w:r>
    </w:p>
    <w:p>
      <w:pPr>
        <w:spacing w:line="400" w:lineRule="exact"/>
        <w:ind w:firstLine="420" w:firstLineChars="200"/>
        <w:rPr>
          <w:rFonts w:ascii="Times New Roman" w:hAnsi="Times New Roman" w:cs="Times New Roman"/>
          <w:szCs w:val="21"/>
        </w:rPr>
      </w:pPr>
      <w:r>
        <w:rPr>
          <w:rFonts w:hint="eastAsia" w:ascii="Times New Roman" w:hAnsi="Times New Roman" w:cs="Times New Roman"/>
          <w:szCs w:val="21"/>
        </w:rPr>
        <w:t>本课程采用教师辅导、学生自主实践相结合的教学方式。实践内容包括：英语听力、英语口语、英语阅读、英语写作、英语翻译等英语专业八级考试相关内容。本课程旨在使学生具有扎实的英语语言知识和较好的英语听、说、读、写、译等技能，有较好的商务英语学习能力、语言组织能力、语言运用能力，培养学生的英语语言与商务知识和能力。</w:t>
      </w:r>
    </w:p>
    <w:p>
      <w:pPr>
        <w:spacing w:line="400" w:lineRule="exact"/>
        <w:rPr>
          <w:rFonts w:ascii="Times New Roman" w:hAnsi="Times New Roman" w:cs="Times New Roman"/>
          <w:szCs w:val="21"/>
        </w:rPr>
      </w:pPr>
    </w:p>
    <w:p>
      <w:pPr>
        <w:spacing w:line="360" w:lineRule="exact"/>
        <w:rPr>
          <w:rFonts w:ascii="Times New Roman" w:hAnsi="Times New Roman" w:cs="Times New Roman"/>
          <w:b/>
          <w:szCs w:val="21"/>
        </w:rPr>
        <w:sectPr>
          <w:pgSz w:w="11906" w:h="16838"/>
          <w:pgMar w:top="1440" w:right="1800" w:bottom="1440" w:left="1800" w:header="851" w:footer="992" w:gutter="0"/>
          <w:cols w:space="425" w:num="1"/>
          <w:docGrid w:type="lines" w:linePitch="312" w:charSpace="0"/>
        </w:sectPr>
      </w:pPr>
    </w:p>
    <w:p>
      <w:pPr>
        <w:spacing w:before="156" w:beforeLines="50" w:after="156" w:afterLines="50"/>
        <w:rPr>
          <w:rFonts w:ascii="Times New Roman" w:hAnsi="Times New Roman" w:cs="Times New Roman"/>
          <w:b/>
          <w:sz w:val="24"/>
          <w:szCs w:val="24"/>
        </w:rPr>
      </w:pPr>
      <w:r>
        <w:rPr>
          <w:rFonts w:ascii="Times New Roman" w:hAnsi="Times New Roman" w:cs="Times New Roman"/>
          <w:b/>
          <w:sz w:val="24"/>
          <w:szCs w:val="24"/>
        </w:rPr>
        <w:t>附件4：外国语学院劳动教育实践安排计划</w:t>
      </w:r>
    </w:p>
    <w:p>
      <w:pPr>
        <w:spacing w:line="360" w:lineRule="exact"/>
        <w:rPr>
          <w:rFonts w:ascii="Times New Roman" w:hAnsi="Times New Roman" w:cs="Times New Roman"/>
          <w:szCs w:val="21"/>
        </w:rPr>
      </w:pPr>
      <w:r>
        <w:rPr>
          <w:rFonts w:ascii="Times New Roman" w:hAnsi="Times New Roman" w:cs="Times New Roman"/>
          <w:b/>
          <w:szCs w:val="21"/>
        </w:rPr>
        <w:t>实践名称：</w:t>
      </w:r>
      <w:r>
        <w:rPr>
          <w:rFonts w:cs="Times New Roman" w:asciiTheme="minorEastAsia" w:hAnsiTheme="minorEastAsia"/>
          <w:szCs w:val="21"/>
        </w:rPr>
        <w:t>“劳动教育实践”</w:t>
      </w:r>
    </w:p>
    <w:p>
      <w:pPr>
        <w:spacing w:line="360" w:lineRule="exact"/>
        <w:rPr>
          <w:rFonts w:ascii="Times New Roman" w:hAnsi="Times New Roman" w:cs="Times New Roman"/>
          <w:szCs w:val="21"/>
        </w:rPr>
      </w:pPr>
      <w:r>
        <w:rPr>
          <w:rFonts w:ascii="Times New Roman" w:hAnsi="Times New Roman" w:cs="Times New Roman"/>
          <w:b/>
          <w:szCs w:val="21"/>
        </w:rPr>
        <w:t>学分：</w:t>
      </w:r>
      <w:r>
        <w:rPr>
          <w:rFonts w:ascii="Times New Roman" w:hAnsi="Times New Roman" w:cs="Times New Roman"/>
          <w:szCs w:val="21"/>
        </w:rPr>
        <w:t>1学分</w:t>
      </w:r>
    </w:p>
    <w:p>
      <w:pPr>
        <w:spacing w:line="360" w:lineRule="exact"/>
        <w:rPr>
          <w:rFonts w:ascii="Times New Roman" w:hAnsi="Times New Roman" w:cs="Times New Roman"/>
          <w:b/>
          <w:szCs w:val="21"/>
        </w:rPr>
      </w:pPr>
      <w:r>
        <w:rPr>
          <w:rFonts w:ascii="Times New Roman" w:hAnsi="Times New Roman" w:cs="Times New Roman"/>
          <w:b/>
          <w:szCs w:val="21"/>
        </w:rPr>
        <w:t>先修课程：无</w:t>
      </w:r>
    </w:p>
    <w:p>
      <w:pPr>
        <w:spacing w:line="360" w:lineRule="exact"/>
        <w:rPr>
          <w:rFonts w:ascii="Times New Roman" w:hAnsi="Times New Roman" w:cs="Times New Roman"/>
          <w:szCs w:val="21"/>
        </w:rPr>
      </w:pPr>
      <w:r>
        <w:rPr>
          <w:rFonts w:ascii="Times New Roman" w:hAnsi="Times New Roman" w:cs="Times New Roman"/>
          <w:b/>
          <w:szCs w:val="21"/>
        </w:rPr>
        <w:t>安排学期：</w:t>
      </w:r>
      <w:r>
        <w:rPr>
          <w:rFonts w:ascii="Times New Roman" w:hAnsi="Times New Roman" w:cs="Times New Roman"/>
          <w:szCs w:val="21"/>
        </w:rPr>
        <w:t>每学年（第1、3、5、7学期）任选一周</w:t>
      </w:r>
    </w:p>
    <w:p>
      <w:pPr>
        <w:spacing w:line="360" w:lineRule="exact"/>
        <w:rPr>
          <w:rFonts w:ascii="Times New Roman" w:hAnsi="Times New Roman" w:cs="Times New Roman"/>
          <w:szCs w:val="21"/>
        </w:rPr>
      </w:pPr>
      <w:r>
        <w:rPr>
          <w:rFonts w:ascii="Times New Roman" w:hAnsi="Times New Roman" w:cs="Times New Roman"/>
          <w:b/>
          <w:szCs w:val="21"/>
        </w:rPr>
        <w:t>实施方式：</w:t>
      </w:r>
      <w:r>
        <w:rPr>
          <w:rFonts w:ascii="Times New Roman" w:hAnsi="Times New Roman" w:cs="Times New Roman"/>
          <w:szCs w:val="21"/>
        </w:rPr>
        <w:t>每学期初，选定周次与内容，上报学院。</w:t>
      </w:r>
    </w:p>
    <w:p>
      <w:pPr>
        <w:spacing w:line="360" w:lineRule="exact"/>
        <w:rPr>
          <w:rFonts w:ascii="Times New Roman" w:hAnsi="Times New Roman" w:cs="Times New Roman"/>
          <w:b/>
          <w:szCs w:val="21"/>
        </w:rPr>
      </w:pPr>
      <w:r>
        <w:rPr>
          <w:rFonts w:ascii="Times New Roman" w:hAnsi="Times New Roman" w:cs="Times New Roman"/>
          <w:b/>
          <w:szCs w:val="21"/>
        </w:rPr>
        <w:t>实践内容：</w:t>
      </w:r>
    </w:p>
    <w:tbl>
      <w:tblPr>
        <w:tblStyle w:val="3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2"/>
        <w:gridCol w:w="55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2" w:type="dxa"/>
          </w:tcPr>
          <w:p>
            <w:pPr>
              <w:jc w:val="center"/>
              <w:rPr>
                <w:rFonts w:ascii="Times New Roman" w:hAnsi="Times New Roman" w:cs="Times New Roman" w:eastAsiaTheme="minorEastAsia"/>
                <w:b/>
                <w:kern w:val="0"/>
                <w:sz w:val="20"/>
                <w:szCs w:val="21"/>
              </w:rPr>
            </w:pPr>
            <w:r>
              <w:rPr>
                <w:rFonts w:ascii="Times New Roman" w:hAnsi="Times New Roman" w:cs="Times New Roman" w:eastAsiaTheme="minorEastAsia"/>
                <w:b/>
                <w:kern w:val="0"/>
                <w:sz w:val="20"/>
                <w:szCs w:val="21"/>
              </w:rPr>
              <w:t>序号</w:t>
            </w:r>
          </w:p>
        </w:tc>
        <w:tc>
          <w:tcPr>
            <w:tcW w:w="5524" w:type="dxa"/>
          </w:tcPr>
          <w:p>
            <w:pPr>
              <w:jc w:val="center"/>
              <w:rPr>
                <w:rFonts w:ascii="Times New Roman" w:hAnsi="Times New Roman" w:cs="Times New Roman" w:eastAsiaTheme="minorEastAsia"/>
                <w:b/>
                <w:kern w:val="0"/>
                <w:sz w:val="20"/>
                <w:szCs w:val="21"/>
              </w:rPr>
            </w:pPr>
            <w:r>
              <w:rPr>
                <w:rFonts w:ascii="Times New Roman" w:hAnsi="Times New Roman" w:cs="Times New Roman" w:eastAsiaTheme="minorEastAsia"/>
                <w:b/>
                <w:kern w:val="0"/>
                <w:sz w:val="20"/>
                <w:szCs w:val="21"/>
              </w:rPr>
              <w:t>具体内容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2" w:type="dxa"/>
          </w:tcPr>
          <w:p>
            <w:pPr>
              <w:jc w:val="center"/>
              <w:rPr>
                <w:rFonts w:ascii="Times New Roman" w:hAnsi="Times New Roman" w:cs="Times New Roman" w:eastAsiaTheme="minorEastAsia"/>
                <w:kern w:val="0"/>
                <w:sz w:val="20"/>
                <w:szCs w:val="21"/>
              </w:rPr>
            </w:pPr>
            <w:r>
              <w:rPr>
                <w:rFonts w:ascii="Times New Roman" w:hAnsi="Times New Roman" w:cs="Times New Roman" w:eastAsiaTheme="minorEastAsia"/>
                <w:kern w:val="0"/>
                <w:sz w:val="20"/>
                <w:szCs w:val="21"/>
              </w:rPr>
              <w:t>1</w:t>
            </w:r>
          </w:p>
        </w:tc>
        <w:tc>
          <w:tcPr>
            <w:tcW w:w="5524" w:type="dxa"/>
          </w:tcPr>
          <w:p>
            <w:pPr>
              <w:rPr>
                <w:rFonts w:ascii="Times New Roman" w:hAnsi="Times New Roman" w:cs="Times New Roman" w:eastAsiaTheme="minorEastAsia"/>
                <w:kern w:val="0"/>
                <w:sz w:val="20"/>
                <w:szCs w:val="21"/>
              </w:rPr>
            </w:pPr>
            <w:r>
              <w:rPr>
                <w:rFonts w:ascii="Times New Roman" w:hAnsi="Times New Roman" w:cs="Times New Roman" w:eastAsiaTheme="minorEastAsia"/>
                <w:kern w:val="0"/>
                <w:sz w:val="20"/>
                <w:szCs w:val="21"/>
              </w:rPr>
              <w:t>美化教室及寝室环境等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2" w:type="dxa"/>
          </w:tcPr>
          <w:p>
            <w:pPr>
              <w:jc w:val="center"/>
              <w:rPr>
                <w:rFonts w:ascii="Times New Roman" w:hAnsi="Times New Roman" w:cs="Times New Roman" w:eastAsiaTheme="minorEastAsia"/>
                <w:kern w:val="0"/>
                <w:sz w:val="20"/>
                <w:szCs w:val="21"/>
              </w:rPr>
            </w:pPr>
            <w:r>
              <w:rPr>
                <w:rFonts w:ascii="Times New Roman" w:hAnsi="Times New Roman" w:cs="Times New Roman" w:eastAsiaTheme="minorEastAsia"/>
                <w:kern w:val="0"/>
                <w:sz w:val="20"/>
                <w:szCs w:val="21"/>
              </w:rPr>
              <w:t>2</w:t>
            </w:r>
          </w:p>
        </w:tc>
        <w:tc>
          <w:tcPr>
            <w:tcW w:w="5524" w:type="dxa"/>
          </w:tcPr>
          <w:p>
            <w:pPr>
              <w:rPr>
                <w:rFonts w:ascii="Times New Roman" w:hAnsi="Times New Roman" w:cs="Times New Roman" w:eastAsiaTheme="minorEastAsia"/>
                <w:kern w:val="0"/>
                <w:sz w:val="20"/>
                <w:szCs w:val="21"/>
              </w:rPr>
            </w:pPr>
            <w:r>
              <w:rPr>
                <w:rFonts w:ascii="Times New Roman" w:hAnsi="Times New Roman" w:cs="Times New Roman" w:eastAsiaTheme="minorEastAsia"/>
                <w:kern w:val="0"/>
                <w:sz w:val="20"/>
                <w:szCs w:val="21"/>
              </w:rPr>
              <w:t>整理学院及专业图书资料等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2" w:type="dxa"/>
          </w:tcPr>
          <w:p>
            <w:pPr>
              <w:jc w:val="center"/>
              <w:rPr>
                <w:rFonts w:ascii="Times New Roman" w:hAnsi="Times New Roman" w:cs="Times New Roman" w:eastAsiaTheme="minorEastAsia"/>
                <w:kern w:val="0"/>
                <w:sz w:val="20"/>
                <w:szCs w:val="21"/>
              </w:rPr>
            </w:pPr>
            <w:r>
              <w:rPr>
                <w:rFonts w:ascii="Times New Roman" w:hAnsi="Times New Roman" w:cs="Times New Roman" w:eastAsiaTheme="minorEastAsia"/>
                <w:kern w:val="0"/>
                <w:sz w:val="20"/>
                <w:szCs w:val="21"/>
              </w:rPr>
              <w:t>3</w:t>
            </w:r>
          </w:p>
        </w:tc>
        <w:tc>
          <w:tcPr>
            <w:tcW w:w="5524" w:type="dxa"/>
          </w:tcPr>
          <w:p>
            <w:pPr>
              <w:rPr>
                <w:rFonts w:ascii="Times New Roman" w:hAnsi="Times New Roman" w:cs="Times New Roman" w:eastAsiaTheme="minorEastAsia"/>
                <w:kern w:val="0"/>
                <w:sz w:val="20"/>
                <w:szCs w:val="21"/>
              </w:rPr>
            </w:pPr>
            <w:r>
              <w:rPr>
                <w:rFonts w:ascii="Times New Roman" w:hAnsi="Times New Roman" w:cs="Times New Roman" w:eastAsiaTheme="minorEastAsia"/>
                <w:kern w:val="0"/>
                <w:sz w:val="20"/>
                <w:szCs w:val="21"/>
              </w:rPr>
              <w:t>美化校园语言景观等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2" w:type="dxa"/>
          </w:tcPr>
          <w:p>
            <w:pPr>
              <w:jc w:val="center"/>
              <w:rPr>
                <w:rFonts w:ascii="Times New Roman" w:hAnsi="Times New Roman" w:eastAsia="宋体" w:cs="Times New Roman"/>
                <w:kern w:val="0"/>
                <w:sz w:val="20"/>
                <w:szCs w:val="21"/>
              </w:rPr>
            </w:pPr>
            <w:r>
              <w:rPr>
                <w:rFonts w:ascii="Times New Roman" w:hAnsi="Times New Roman" w:cs="Times New Roman" w:eastAsiaTheme="minorEastAsia"/>
                <w:kern w:val="0"/>
                <w:sz w:val="20"/>
                <w:szCs w:val="21"/>
              </w:rPr>
              <w:t>4</w:t>
            </w:r>
          </w:p>
        </w:tc>
        <w:tc>
          <w:tcPr>
            <w:tcW w:w="5524" w:type="dxa"/>
          </w:tcPr>
          <w:p>
            <w:pPr>
              <w:rPr>
                <w:rFonts w:ascii="Times New Roman" w:hAnsi="Times New Roman" w:eastAsia="宋体" w:cs="Times New Roman"/>
                <w:kern w:val="0"/>
                <w:sz w:val="20"/>
                <w:szCs w:val="21"/>
              </w:rPr>
            </w:pPr>
            <w:r>
              <w:rPr>
                <w:rFonts w:hint="eastAsia" w:ascii="Times New Roman" w:hAnsi="Times New Roman" w:eastAsia="宋体" w:cs="Times New Roman"/>
                <w:kern w:val="0"/>
                <w:sz w:val="20"/>
                <w:szCs w:val="21"/>
              </w:rPr>
              <w:t>大型活动、赛事、公益事业的志愿服务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2" w:type="dxa"/>
          </w:tcPr>
          <w:p>
            <w:pPr>
              <w:jc w:val="center"/>
              <w:rPr>
                <w:rFonts w:ascii="Times New Roman" w:hAnsi="Times New Roman" w:cs="Times New Roman" w:eastAsiaTheme="minorEastAsia"/>
                <w:kern w:val="0"/>
                <w:sz w:val="20"/>
                <w:szCs w:val="21"/>
              </w:rPr>
            </w:pPr>
            <w:r>
              <w:rPr>
                <w:rFonts w:ascii="Times New Roman" w:hAnsi="Times New Roman" w:eastAsia="宋体" w:cs="Times New Roman"/>
                <w:kern w:val="0"/>
                <w:sz w:val="20"/>
                <w:szCs w:val="21"/>
              </w:rPr>
              <w:t>5</w:t>
            </w:r>
          </w:p>
        </w:tc>
        <w:tc>
          <w:tcPr>
            <w:tcW w:w="5524" w:type="dxa"/>
          </w:tcPr>
          <w:p>
            <w:pPr>
              <w:rPr>
                <w:rFonts w:ascii="Times New Roman" w:hAnsi="Times New Roman" w:cs="Times New Roman" w:eastAsiaTheme="minorEastAsia"/>
                <w:kern w:val="0"/>
                <w:sz w:val="20"/>
                <w:szCs w:val="21"/>
              </w:rPr>
            </w:pPr>
            <w:r>
              <w:rPr>
                <w:rFonts w:ascii="Times New Roman" w:hAnsi="Times New Roman" w:cs="Times New Roman" w:eastAsiaTheme="minorEastAsia"/>
                <w:kern w:val="0"/>
                <w:sz w:val="20"/>
                <w:szCs w:val="21"/>
              </w:rPr>
              <w:t>企业参观、实习体验、中小学助教、外国语言文化介绍普及等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2" w:type="dxa"/>
          </w:tcPr>
          <w:p>
            <w:pPr>
              <w:jc w:val="center"/>
              <w:rPr>
                <w:rFonts w:ascii="Times New Roman" w:hAnsi="Times New Roman" w:eastAsia="宋体" w:cs="Times New Roman"/>
                <w:kern w:val="0"/>
                <w:sz w:val="20"/>
                <w:szCs w:val="21"/>
              </w:rPr>
            </w:pPr>
            <w:r>
              <w:rPr>
                <w:rFonts w:ascii="Times New Roman" w:hAnsi="Times New Roman" w:eastAsia="宋体" w:cs="Times New Roman"/>
                <w:kern w:val="0"/>
                <w:sz w:val="20"/>
                <w:szCs w:val="21"/>
              </w:rPr>
              <w:t>6</w:t>
            </w:r>
          </w:p>
        </w:tc>
        <w:tc>
          <w:tcPr>
            <w:tcW w:w="5524" w:type="dxa"/>
          </w:tcPr>
          <w:p>
            <w:pPr>
              <w:rPr>
                <w:rFonts w:ascii="Times New Roman" w:hAnsi="Times New Roman" w:eastAsia="宋体" w:cs="Times New Roman"/>
                <w:kern w:val="0"/>
                <w:sz w:val="20"/>
                <w:szCs w:val="21"/>
              </w:rPr>
            </w:pPr>
            <w:r>
              <w:rPr>
                <w:rFonts w:hint="eastAsia" w:ascii="Times New Roman" w:hAnsi="Times New Roman" w:eastAsia="宋体" w:cs="Times New Roman"/>
                <w:kern w:val="0"/>
                <w:sz w:val="20"/>
                <w:szCs w:val="21"/>
              </w:rPr>
              <w:t>社会兼职、社会调查等生产性劳动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2" w:type="dxa"/>
          </w:tcPr>
          <w:p>
            <w:pPr>
              <w:jc w:val="center"/>
              <w:rPr>
                <w:rFonts w:ascii="Times New Roman" w:hAnsi="Times New Roman" w:eastAsia="宋体" w:cs="Times New Roman"/>
                <w:kern w:val="0"/>
                <w:sz w:val="20"/>
                <w:szCs w:val="21"/>
              </w:rPr>
            </w:pPr>
            <w:r>
              <w:rPr>
                <w:rFonts w:ascii="Times New Roman" w:hAnsi="Times New Roman" w:eastAsia="宋体" w:cs="Times New Roman"/>
                <w:kern w:val="0"/>
                <w:sz w:val="20"/>
                <w:szCs w:val="21"/>
              </w:rPr>
              <w:t>7</w:t>
            </w:r>
          </w:p>
        </w:tc>
        <w:tc>
          <w:tcPr>
            <w:tcW w:w="5524" w:type="dxa"/>
          </w:tcPr>
          <w:p>
            <w:pPr>
              <w:rPr>
                <w:rFonts w:ascii="Times New Roman" w:hAnsi="Times New Roman" w:eastAsia="宋体" w:cs="Times New Roman"/>
                <w:kern w:val="0"/>
                <w:sz w:val="20"/>
                <w:szCs w:val="21"/>
              </w:rPr>
            </w:pPr>
            <w:r>
              <w:rPr>
                <w:rFonts w:hint="eastAsia" w:ascii="Times New Roman" w:hAnsi="Times New Roman" w:eastAsia="宋体" w:cs="Times New Roman"/>
                <w:kern w:val="0"/>
                <w:sz w:val="20"/>
                <w:szCs w:val="21"/>
              </w:rPr>
              <w:t>创新创业、竞赛</w:t>
            </w:r>
          </w:p>
        </w:tc>
      </w:tr>
    </w:tbl>
    <w:p>
      <w:pPr>
        <w:rPr>
          <w:rFonts w:ascii="Times New Roman" w:hAnsi="Times New Roman" w:cs="Times New Roman"/>
          <w:szCs w:val="21"/>
        </w:rPr>
      </w:pPr>
    </w:p>
    <w:p>
      <w:pPr>
        <w:spacing w:line="360" w:lineRule="auto"/>
        <w:rPr>
          <w:rFonts w:ascii="Times New Roman" w:hAnsi="Times New Roman" w:cs="Times New Roma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ﾍ｣ﾓ ﾃｯ">
    <w:altName w:val="MS Mincho"/>
    <w:panose1 w:val="00000000000000000000"/>
    <w:charset w:val="80"/>
    <w:family w:val="auto"/>
    <w:pitch w:val="default"/>
    <w:sig w:usb0="00000000" w:usb1="00000000" w:usb2="00000010" w:usb3="00000000" w:csb0="00020000" w:csb1="00000000"/>
  </w:font>
  <w:font w:name="monospace">
    <w:altName w:val="Courier New"/>
    <w:panose1 w:val="00000000000000000000"/>
    <w:charset w:val="00"/>
    <w:family w:val="auto"/>
    <w:pitch w:val="default"/>
    <w:sig w:usb0="00000000" w:usb1="00000000" w:usb2="00000000" w:usb3="00000000" w:csb0="00040001" w:csb1="00000000"/>
  </w:font>
  <w:font w:name="方正小标宋_GBK">
    <w:altName w:val="微软雅黑"/>
    <w:panose1 w:val="00000000000000000000"/>
    <w:charset w:val="4D"/>
    <w:family w:val="roman"/>
    <w:pitch w:val="default"/>
    <w:sig w:usb0="00000000" w:usb1="00000000" w:usb2="00000000" w:usb3="00000000" w:csb0="00000001" w:csb1="00000000"/>
  </w:font>
  <w:font w:name="汉仪书宋二简">
    <w:altName w:val="微软雅黑"/>
    <w:panose1 w:val="00000000000000000000"/>
    <w:charset w:val="86"/>
    <w:family w:val="modern"/>
    <w:pitch w:val="default"/>
    <w:sig w:usb0="00000000" w:usb1="00000000" w:usb2="00000002" w:usb3="00000000" w:csb0="00040000" w:csb1="00000000"/>
  </w:font>
  <w:font w:name="Lucida Grande">
    <w:altName w:val="Courier New"/>
    <w:panose1 w:val="00000000000000000000"/>
    <w:charset w:val="00"/>
    <w:family w:val="swiss"/>
    <w:pitch w:val="default"/>
    <w:sig w:usb0="00000000" w:usb1="00000000" w:usb2="00000000" w:usb3="00000000" w:csb0="000001BF" w:csb1="00000000"/>
  </w:font>
  <w:font w:name="MS Mincho">
    <w:panose1 w:val="02020609040205080304"/>
    <w:charset w:val="80"/>
    <w:family w:val="auto"/>
    <w:pitch w:val="default"/>
    <w:sig w:usb0="E00002FF" w:usb1="6AC7FDFB" w:usb2="00000012" w:usb3="00000000" w:csb0="4002009F" w:csb1="DFD7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12265979"/>
      <w:docPartObj>
        <w:docPartGallery w:val="autotext"/>
      </w:docPartObj>
    </w:sdtPr>
    <w:sdtEndPr>
      <w:rPr>
        <w:rFonts w:ascii="Times New Roman" w:hAnsi="Times New Roman" w:cs="Times New Roman"/>
      </w:rPr>
    </w:sdtEndPr>
    <w:sdtContent>
      <w:p>
        <w:pPr>
          <w:pStyle w:val="20"/>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PAGE   \* MERGEFORMAT</w:instrText>
        </w:r>
        <w:r>
          <w:rPr>
            <w:rFonts w:ascii="Times New Roman" w:hAnsi="Times New Roman" w:cs="Times New Roman"/>
          </w:rPr>
          <w:fldChar w:fldCharType="separate"/>
        </w:r>
        <w:r>
          <w:rPr>
            <w:rFonts w:ascii="Times New Roman" w:hAnsi="Times New Roman" w:cs="Times New Roman"/>
            <w:lang w:val="zh-CN"/>
          </w:rPr>
          <w:t>36</w:t>
        </w:r>
        <w:r>
          <w:rPr>
            <w:rFonts w:ascii="Times New Roman" w:hAnsi="Times New Roman" w:cs="Times New Roman"/>
          </w:rPr>
          <w:fldChar w:fldCharType="end"/>
        </w:r>
      </w:p>
    </w:sdtContent>
  </w:sdt>
  <w:p>
    <w:pPr>
      <w:pStyle w:val="20"/>
    </w:pPr>
  </w:p>
</w:ft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嘎嘎">
    <w15:presenceInfo w15:providerId="WPS Office" w15:userId="228841827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trackRevisions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Y5N2RjMTdlNmVjYWJhNjQ3YzY5NDdlZTRlOTRlMTgifQ=="/>
  </w:docVars>
  <w:rsids>
    <w:rsidRoot w:val="00AC628E"/>
    <w:rsid w:val="00001886"/>
    <w:rsid w:val="000032C2"/>
    <w:rsid w:val="00003A47"/>
    <w:rsid w:val="00014F4D"/>
    <w:rsid w:val="000160F4"/>
    <w:rsid w:val="0001757E"/>
    <w:rsid w:val="00021057"/>
    <w:rsid w:val="00024454"/>
    <w:rsid w:val="00027B2B"/>
    <w:rsid w:val="000308DA"/>
    <w:rsid w:val="0003241B"/>
    <w:rsid w:val="000422D6"/>
    <w:rsid w:val="00045F80"/>
    <w:rsid w:val="00047075"/>
    <w:rsid w:val="000515A5"/>
    <w:rsid w:val="00060C12"/>
    <w:rsid w:val="00065A32"/>
    <w:rsid w:val="0007083C"/>
    <w:rsid w:val="00070AFB"/>
    <w:rsid w:val="00071C77"/>
    <w:rsid w:val="000830C3"/>
    <w:rsid w:val="0008659B"/>
    <w:rsid w:val="00090E23"/>
    <w:rsid w:val="00090E6C"/>
    <w:rsid w:val="00091360"/>
    <w:rsid w:val="00097111"/>
    <w:rsid w:val="000A04B6"/>
    <w:rsid w:val="000A2786"/>
    <w:rsid w:val="000A7C46"/>
    <w:rsid w:val="000B3710"/>
    <w:rsid w:val="000B60FF"/>
    <w:rsid w:val="000D6FF7"/>
    <w:rsid w:val="000E1816"/>
    <w:rsid w:val="000F7764"/>
    <w:rsid w:val="001155A3"/>
    <w:rsid w:val="001169D3"/>
    <w:rsid w:val="00125B76"/>
    <w:rsid w:val="00130852"/>
    <w:rsid w:val="0013232F"/>
    <w:rsid w:val="00132D86"/>
    <w:rsid w:val="00133D33"/>
    <w:rsid w:val="00135EBE"/>
    <w:rsid w:val="0013687C"/>
    <w:rsid w:val="001436A7"/>
    <w:rsid w:val="001449D4"/>
    <w:rsid w:val="001528A1"/>
    <w:rsid w:val="00153D64"/>
    <w:rsid w:val="001569A1"/>
    <w:rsid w:val="00170014"/>
    <w:rsid w:val="001778D4"/>
    <w:rsid w:val="00180A6A"/>
    <w:rsid w:val="00190FFF"/>
    <w:rsid w:val="001A618D"/>
    <w:rsid w:val="001B0099"/>
    <w:rsid w:val="001B551B"/>
    <w:rsid w:val="001B5B10"/>
    <w:rsid w:val="001C01E2"/>
    <w:rsid w:val="001C1F81"/>
    <w:rsid w:val="001C59A5"/>
    <w:rsid w:val="001C6117"/>
    <w:rsid w:val="001D3124"/>
    <w:rsid w:val="001E42C0"/>
    <w:rsid w:val="001F45B5"/>
    <w:rsid w:val="001F7115"/>
    <w:rsid w:val="001F73D1"/>
    <w:rsid w:val="00205845"/>
    <w:rsid w:val="00206644"/>
    <w:rsid w:val="00210F25"/>
    <w:rsid w:val="00211E84"/>
    <w:rsid w:val="002226ED"/>
    <w:rsid w:val="00230076"/>
    <w:rsid w:val="00230B0C"/>
    <w:rsid w:val="00231EC9"/>
    <w:rsid w:val="00232BAA"/>
    <w:rsid w:val="00233A31"/>
    <w:rsid w:val="00237B84"/>
    <w:rsid w:val="00244C70"/>
    <w:rsid w:val="00250AD1"/>
    <w:rsid w:val="00253A5B"/>
    <w:rsid w:val="0025745B"/>
    <w:rsid w:val="00257F75"/>
    <w:rsid w:val="00263E71"/>
    <w:rsid w:val="00264DAD"/>
    <w:rsid w:val="002678AF"/>
    <w:rsid w:val="002745DF"/>
    <w:rsid w:val="002855A4"/>
    <w:rsid w:val="00287FAA"/>
    <w:rsid w:val="00293C9E"/>
    <w:rsid w:val="00293E09"/>
    <w:rsid w:val="00294A0C"/>
    <w:rsid w:val="0029787C"/>
    <w:rsid w:val="002C56D7"/>
    <w:rsid w:val="002C6AB1"/>
    <w:rsid w:val="002D1439"/>
    <w:rsid w:val="002E2792"/>
    <w:rsid w:val="002F473F"/>
    <w:rsid w:val="002F47EA"/>
    <w:rsid w:val="002F5C66"/>
    <w:rsid w:val="00301AC1"/>
    <w:rsid w:val="00301B5F"/>
    <w:rsid w:val="00312632"/>
    <w:rsid w:val="00320FF1"/>
    <w:rsid w:val="00330DF7"/>
    <w:rsid w:val="00331333"/>
    <w:rsid w:val="00332A43"/>
    <w:rsid w:val="00332B80"/>
    <w:rsid w:val="00340E16"/>
    <w:rsid w:val="003446EA"/>
    <w:rsid w:val="00346568"/>
    <w:rsid w:val="003536AD"/>
    <w:rsid w:val="003563F3"/>
    <w:rsid w:val="00357F10"/>
    <w:rsid w:val="00360B08"/>
    <w:rsid w:val="003631C7"/>
    <w:rsid w:val="00376563"/>
    <w:rsid w:val="00377436"/>
    <w:rsid w:val="00383E44"/>
    <w:rsid w:val="003858A3"/>
    <w:rsid w:val="003905CF"/>
    <w:rsid w:val="00394DF1"/>
    <w:rsid w:val="003B3F03"/>
    <w:rsid w:val="003B77F7"/>
    <w:rsid w:val="003C0B16"/>
    <w:rsid w:val="003C22AC"/>
    <w:rsid w:val="003C3E53"/>
    <w:rsid w:val="003D68C2"/>
    <w:rsid w:val="003D7003"/>
    <w:rsid w:val="003E1AF6"/>
    <w:rsid w:val="003E3C44"/>
    <w:rsid w:val="003E567A"/>
    <w:rsid w:val="003E6E17"/>
    <w:rsid w:val="003E6F75"/>
    <w:rsid w:val="003F5E6B"/>
    <w:rsid w:val="003F62FA"/>
    <w:rsid w:val="003F7A3C"/>
    <w:rsid w:val="00412CDC"/>
    <w:rsid w:val="00417E15"/>
    <w:rsid w:val="00424CA8"/>
    <w:rsid w:val="00426125"/>
    <w:rsid w:val="00432585"/>
    <w:rsid w:val="00437706"/>
    <w:rsid w:val="00442DEB"/>
    <w:rsid w:val="00444ECF"/>
    <w:rsid w:val="00463BEF"/>
    <w:rsid w:val="0047466A"/>
    <w:rsid w:val="004807E9"/>
    <w:rsid w:val="004867B1"/>
    <w:rsid w:val="0048736A"/>
    <w:rsid w:val="00491814"/>
    <w:rsid w:val="0049453C"/>
    <w:rsid w:val="004B053C"/>
    <w:rsid w:val="004B26D3"/>
    <w:rsid w:val="004B36F3"/>
    <w:rsid w:val="004B499B"/>
    <w:rsid w:val="004C2866"/>
    <w:rsid w:val="004C5238"/>
    <w:rsid w:val="004E07F9"/>
    <w:rsid w:val="004E39FF"/>
    <w:rsid w:val="004E5CB6"/>
    <w:rsid w:val="004F2962"/>
    <w:rsid w:val="004F5AB3"/>
    <w:rsid w:val="005019CA"/>
    <w:rsid w:val="005076CD"/>
    <w:rsid w:val="0051160A"/>
    <w:rsid w:val="0051273C"/>
    <w:rsid w:val="00524622"/>
    <w:rsid w:val="00527656"/>
    <w:rsid w:val="005438EC"/>
    <w:rsid w:val="00544822"/>
    <w:rsid w:val="00545941"/>
    <w:rsid w:val="005516AE"/>
    <w:rsid w:val="00552827"/>
    <w:rsid w:val="00554635"/>
    <w:rsid w:val="00564D85"/>
    <w:rsid w:val="00571191"/>
    <w:rsid w:val="00574A2C"/>
    <w:rsid w:val="00581DD2"/>
    <w:rsid w:val="00586AA8"/>
    <w:rsid w:val="005933C0"/>
    <w:rsid w:val="005A295D"/>
    <w:rsid w:val="005A521F"/>
    <w:rsid w:val="005B5EA5"/>
    <w:rsid w:val="005C055B"/>
    <w:rsid w:val="005C1D1F"/>
    <w:rsid w:val="005F185B"/>
    <w:rsid w:val="005F39A5"/>
    <w:rsid w:val="005F51D8"/>
    <w:rsid w:val="00602FE7"/>
    <w:rsid w:val="00610F67"/>
    <w:rsid w:val="00613ED0"/>
    <w:rsid w:val="00617647"/>
    <w:rsid w:val="00617933"/>
    <w:rsid w:val="00634CD9"/>
    <w:rsid w:val="006375D5"/>
    <w:rsid w:val="006424CB"/>
    <w:rsid w:val="00650EA4"/>
    <w:rsid w:val="00653E07"/>
    <w:rsid w:val="00653F93"/>
    <w:rsid w:val="00654EDF"/>
    <w:rsid w:val="006562F0"/>
    <w:rsid w:val="00657618"/>
    <w:rsid w:val="00665673"/>
    <w:rsid w:val="00671B77"/>
    <w:rsid w:val="006769BD"/>
    <w:rsid w:val="00681B54"/>
    <w:rsid w:val="0068305F"/>
    <w:rsid w:val="006965CC"/>
    <w:rsid w:val="006A5663"/>
    <w:rsid w:val="006B0EE8"/>
    <w:rsid w:val="006B2DDA"/>
    <w:rsid w:val="006B5E16"/>
    <w:rsid w:val="006B6EF8"/>
    <w:rsid w:val="006C0D7E"/>
    <w:rsid w:val="006C319D"/>
    <w:rsid w:val="006C45B9"/>
    <w:rsid w:val="006D0A82"/>
    <w:rsid w:val="006D20DE"/>
    <w:rsid w:val="006D7AD9"/>
    <w:rsid w:val="006E1CD2"/>
    <w:rsid w:val="006E56B6"/>
    <w:rsid w:val="006E7826"/>
    <w:rsid w:val="006F3C7A"/>
    <w:rsid w:val="00701279"/>
    <w:rsid w:val="007134E5"/>
    <w:rsid w:val="00716BBE"/>
    <w:rsid w:val="00722DBA"/>
    <w:rsid w:val="00731D11"/>
    <w:rsid w:val="00733E3E"/>
    <w:rsid w:val="00734552"/>
    <w:rsid w:val="0073599C"/>
    <w:rsid w:val="007432ED"/>
    <w:rsid w:val="00744816"/>
    <w:rsid w:val="00744D7B"/>
    <w:rsid w:val="00754246"/>
    <w:rsid w:val="00754B10"/>
    <w:rsid w:val="00755A0D"/>
    <w:rsid w:val="00763D7C"/>
    <w:rsid w:val="00766E31"/>
    <w:rsid w:val="007676FE"/>
    <w:rsid w:val="00771368"/>
    <w:rsid w:val="007767AB"/>
    <w:rsid w:val="0078012A"/>
    <w:rsid w:val="00784A47"/>
    <w:rsid w:val="00792947"/>
    <w:rsid w:val="0079436C"/>
    <w:rsid w:val="007A6898"/>
    <w:rsid w:val="007A6E0D"/>
    <w:rsid w:val="007B01CE"/>
    <w:rsid w:val="007B2A74"/>
    <w:rsid w:val="007B6935"/>
    <w:rsid w:val="007C23F6"/>
    <w:rsid w:val="007C2FD5"/>
    <w:rsid w:val="007C40F3"/>
    <w:rsid w:val="007C6047"/>
    <w:rsid w:val="007C720D"/>
    <w:rsid w:val="007D24A3"/>
    <w:rsid w:val="007E244E"/>
    <w:rsid w:val="007F5EFE"/>
    <w:rsid w:val="007F6ADE"/>
    <w:rsid w:val="007F7193"/>
    <w:rsid w:val="00800A0F"/>
    <w:rsid w:val="00804B64"/>
    <w:rsid w:val="00807750"/>
    <w:rsid w:val="00816C57"/>
    <w:rsid w:val="00823BD0"/>
    <w:rsid w:val="00825B8A"/>
    <w:rsid w:val="00825EC5"/>
    <w:rsid w:val="00831A39"/>
    <w:rsid w:val="008339AD"/>
    <w:rsid w:val="00850F05"/>
    <w:rsid w:val="00857993"/>
    <w:rsid w:val="008666E9"/>
    <w:rsid w:val="00867410"/>
    <w:rsid w:val="008712AA"/>
    <w:rsid w:val="00876282"/>
    <w:rsid w:val="00882814"/>
    <w:rsid w:val="00883479"/>
    <w:rsid w:val="008862E3"/>
    <w:rsid w:val="00887B9C"/>
    <w:rsid w:val="00890E09"/>
    <w:rsid w:val="008B1C76"/>
    <w:rsid w:val="008B721F"/>
    <w:rsid w:val="008C3C2E"/>
    <w:rsid w:val="008C5483"/>
    <w:rsid w:val="008D452E"/>
    <w:rsid w:val="008F0EC5"/>
    <w:rsid w:val="008F52AB"/>
    <w:rsid w:val="008F61D7"/>
    <w:rsid w:val="0090078F"/>
    <w:rsid w:val="00903B4E"/>
    <w:rsid w:val="009179F5"/>
    <w:rsid w:val="00923BD4"/>
    <w:rsid w:val="00936C6E"/>
    <w:rsid w:val="0094411D"/>
    <w:rsid w:val="009465A4"/>
    <w:rsid w:val="00954299"/>
    <w:rsid w:val="009566E4"/>
    <w:rsid w:val="00972298"/>
    <w:rsid w:val="009745CB"/>
    <w:rsid w:val="009755D6"/>
    <w:rsid w:val="009765CA"/>
    <w:rsid w:val="0097665A"/>
    <w:rsid w:val="009840EC"/>
    <w:rsid w:val="00986713"/>
    <w:rsid w:val="009927C6"/>
    <w:rsid w:val="00996226"/>
    <w:rsid w:val="009B671C"/>
    <w:rsid w:val="009B6DDB"/>
    <w:rsid w:val="009C4652"/>
    <w:rsid w:val="009C5039"/>
    <w:rsid w:val="009C69E0"/>
    <w:rsid w:val="009D0BE9"/>
    <w:rsid w:val="009D148A"/>
    <w:rsid w:val="009F3F9E"/>
    <w:rsid w:val="00A02D70"/>
    <w:rsid w:val="00A04A5F"/>
    <w:rsid w:val="00A277E6"/>
    <w:rsid w:val="00A37DC1"/>
    <w:rsid w:val="00A402D4"/>
    <w:rsid w:val="00A40610"/>
    <w:rsid w:val="00A45218"/>
    <w:rsid w:val="00A50C53"/>
    <w:rsid w:val="00A5124A"/>
    <w:rsid w:val="00A53CAB"/>
    <w:rsid w:val="00A553E5"/>
    <w:rsid w:val="00A56D3F"/>
    <w:rsid w:val="00A630DE"/>
    <w:rsid w:val="00A874C3"/>
    <w:rsid w:val="00A90117"/>
    <w:rsid w:val="00A90D63"/>
    <w:rsid w:val="00A9265E"/>
    <w:rsid w:val="00A966D1"/>
    <w:rsid w:val="00AA287D"/>
    <w:rsid w:val="00AB1CCA"/>
    <w:rsid w:val="00AC0A9D"/>
    <w:rsid w:val="00AC1011"/>
    <w:rsid w:val="00AC2CA9"/>
    <w:rsid w:val="00AC46C2"/>
    <w:rsid w:val="00AC628E"/>
    <w:rsid w:val="00AC6E3C"/>
    <w:rsid w:val="00AD2FA9"/>
    <w:rsid w:val="00AD53A1"/>
    <w:rsid w:val="00AE72D0"/>
    <w:rsid w:val="00AF2AB1"/>
    <w:rsid w:val="00B02265"/>
    <w:rsid w:val="00B05AD3"/>
    <w:rsid w:val="00B11A68"/>
    <w:rsid w:val="00B14948"/>
    <w:rsid w:val="00B20B6B"/>
    <w:rsid w:val="00B20F5D"/>
    <w:rsid w:val="00B33A17"/>
    <w:rsid w:val="00B350A7"/>
    <w:rsid w:val="00B365F8"/>
    <w:rsid w:val="00B42BE5"/>
    <w:rsid w:val="00B537FC"/>
    <w:rsid w:val="00B546BD"/>
    <w:rsid w:val="00B5525F"/>
    <w:rsid w:val="00B600B9"/>
    <w:rsid w:val="00B67CA9"/>
    <w:rsid w:val="00B8461A"/>
    <w:rsid w:val="00B86F0B"/>
    <w:rsid w:val="00B92A95"/>
    <w:rsid w:val="00B97062"/>
    <w:rsid w:val="00BA308C"/>
    <w:rsid w:val="00BA63FD"/>
    <w:rsid w:val="00BB1413"/>
    <w:rsid w:val="00BB2C2D"/>
    <w:rsid w:val="00BB4839"/>
    <w:rsid w:val="00BB7D87"/>
    <w:rsid w:val="00BC5266"/>
    <w:rsid w:val="00BD64A2"/>
    <w:rsid w:val="00BE29F4"/>
    <w:rsid w:val="00BE371F"/>
    <w:rsid w:val="00C01B9A"/>
    <w:rsid w:val="00C0360A"/>
    <w:rsid w:val="00C04F16"/>
    <w:rsid w:val="00C13BB5"/>
    <w:rsid w:val="00C17CD6"/>
    <w:rsid w:val="00C2392A"/>
    <w:rsid w:val="00C2531B"/>
    <w:rsid w:val="00C30816"/>
    <w:rsid w:val="00C30F88"/>
    <w:rsid w:val="00C35219"/>
    <w:rsid w:val="00C367AF"/>
    <w:rsid w:val="00C44AA8"/>
    <w:rsid w:val="00C471F6"/>
    <w:rsid w:val="00C478F5"/>
    <w:rsid w:val="00C47DEE"/>
    <w:rsid w:val="00C632AC"/>
    <w:rsid w:val="00C63C71"/>
    <w:rsid w:val="00C65029"/>
    <w:rsid w:val="00C839E1"/>
    <w:rsid w:val="00C91B81"/>
    <w:rsid w:val="00C920BE"/>
    <w:rsid w:val="00C928B4"/>
    <w:rsid w:val="00C94C7D"/>
    <w:rsid w:val="00CA52E9"/>
    <w:rsid w:val="00CA5EFD"/>
    <w:rsid w:val="00CA7112"/>
    <w:rsid w:val="00CB0177"/>
    <w:rsid w:val="00CB2473"/>
    <w:rsid w:val="00CB2E18"/>
    <w:rsid w:val="00CB78E9"/>
    <w:rsid w:val="00CC1F8E"/>
    <w:rsid w:val="00CC3463"/>
    <w:rsid w:val="00CC34E1"/>
    <w:rsid w:val="00CD1CFC"/>
    <w:rsid w:val="00CD1DC4"/>
    <w:rsid w:val="00CD43D6"/>
    <w:rsid w:val="00CD7E88"/>
    <w:rsid w:val="00CE433B"/>
    <w:rsid w:val="00CE43FF"/>
    <w:rsid w:val="00CF02AA"/>
    <w:rsid w:val="00CF15D4"/>
    <w:rsid w:val="00CF6898"/>
    <w:rsid w:val="00CF72FB"/>
    <w:rsid w:val="00D05A77"/>
    <w:rsid w:val="00D0704F"/>
    <w:rsid w:val="00D0795E"/>
    <w:rsid w:val="00D1150E"/>
    <w:rsid w:val="00D119B9"/>
    <w:rsid w:val="00D221C2"/>
    <w:rsid w:val="00D23F3A"/>
    <w:rsid w:val="00D3486C"/>
    <w:rsid w:val="00D359F8"/>
    <w:rsid w:val="00D362D7"/>
    <w:rsid w:val="00D36688"/>
    <w:rsid w:val="00D37EE6"/>
    <w:rsid w:val="00D408F7"/>
    <w:rsid w:val="00D4210E"/>
    <w:rsid w:val="00D43543"/>
    <w:rsid w:val="00D463EA"/>
    <w:rsid w:val="00D50A03"/>
    <w:rsid w:val="00D50EDB"/>
    <w:rsid w:val="00D530B2"/>
    <w:rsid w:val="00D613FA"/>
    <w:rsid w:val="00D63BDE"/>
    <w:rsid w:val="00D67C0A"/>
    <w:rsid w:val="00D733CF"/>
    <w:rsid w:val="00D82C29"/>
    <w:rsid w:val="00D87578"/>
    <w:rsid w:val="00D954A5"/>
    <w:rsid w:val="00D96EC6"/>
    <w:rsid w:val="00DA5DD1"/>
    <w:rsid w:val="00DC06DB"/>
    <w:rsid w:val="00DC16CA"/>
    <w:rsid w:val="00DC26C7"/>
    <w:rsid w:val="00DC5E4A"/>
    <w:rsid w:val="00DD1968"/>
    <w:rsid w:val="00DD794D"/>
    <w:rsid w:val="00DE491C"/>
    <w:rsid w:val="00DE4F4A"/>
    <w:rsid w:val="00DF6AAA"/>
    <w:rsid w:val="00E02E88"/>
    <w:rsid w:val="00E040CB"/>
    <w:rsid w:val="00E25113"/>
    <w:rsid w:val="00E325BF"/>
    <w:rsid w:val="00E333BF"/>
    <w:rsid w:val="00E360E6"/>
    <w:rsid w:val="00E454D6"/>
    <w:rsid w:val="00E47964"/>
    <w:rsid w:val="00E57229"/>
    <w:rsid w:val="00E576F7"/>
    <w:rsid w:val="00E57F22"/>
    <w:rsid w:val="00E61678"/>
    <w:rsid w:val="00E61DC8"/>
    <w:rsid w:val="00E61F54"/>
    <w:rsid w:val="00E62E61"/>
    <w:rsid w:val="00E63B2B"/>
    <w:rsid w:val="00E63DA4"/>
    <w:rsid w:val="00E652E8"/>
    <w:rsid w:val="00E6557E"/>
    <w:rsid w:val="00E65BB3"/>
    <w:rsid w:val="00E72736"/>
    <w:rsid w:val="00E72F92"/>
    <w:rsid w:val="00E7541F"/>
    <w:rsid w:val="00E82944"/>
    <w:rsid w:val="00E84059"/>
    <w:rsid w:val="00E8647A"/>
    <w:rsid w:val="00E86A92"/>
    <w:rsid w:val="00E97B38"/>
    <w:rsid w:val="00EA5C7C"/>
    <w:rsid w:val="00EB3354"/>
    <w:rsid w:val="00EB7CC1"/>
    <w:rsid w:val="00EC0C3D"/>
    <w:rsid w:val="00EC1366"/>
    <w:rsid w:val="00EC6E6A"/>
    <w:rsid w:val="00ED0770"/>
    <w:rsid w:val="00ED248B"/>
    <w:rsid w:val="00ED4CDF"/>
    <w:rsid w:val="00ED759B"/>
    <w:rsid w:val="00EE2F24"/>
    <w:rsid w:val="00EE5C3C"/>
    <w:rsid w:val="00EF1CBC"/>
    <w:rsid w:val="00EF1F67"/>
    <w:rsid w:val="00EF225F"/>
    <w:rsid w:val="00EF22D8"/>
    <w:rsid w:val="00EF28CA"/>
    <w:rsid w:val="00F007AA"/>
    <w:rsid w:val="00F00A85"/>
    <w:rsid w:val="00F01D64"/>
    <w:rsid w:val="00F036C8"/>
    <w:rsid w:val="00F06172"/>
    <w:rsid w:val="00F07377"/>
    <w:rsid w:val="00F26122"/>
    <w:rsid w:val="00F27E6F"/>
    <w:rsid w:val="00F300D6"/>
    <w:rsid w:val="00F35A0D"/>
    <w:rsid w:val="00F46E05"/>
    <w:rsid w:val="00F513A2"/>
    <w:rsid w:val="00F60B25"/>
    <w:rsid w:val="00F614BC"/>
    <w:rsid w:val="00F8002B"/>
    <w:rsid w:val="00F82F30"/>
    <w:rsid w:val="00F86C9C"/>
    <w:rsid w:val="00FA5C83"/>
    <w:rsid w:val="00FB38DA"/>
    <w:rsid w:val="00FC262A"/>
    <w:rsid w:val="00FD3310"/>
    <w:rsid w:val="00FF2647"/>
    <w:rsid w:val="025C76A7"/>
    <w:rsid w:val="05DF661A"/>
    <w:rsid w:val="18840C09"/>
    <w:rsid w:val="196B5B05"/>
    <w:rsid w:val="1AC75042"/>
    <w:rsid w:val="21C80515"/>
    <w:rsid w:val="23BF0FAD"/>
    <w:rsid w:val="24E23222"/>
    <w:rsid w:val="32EE71B8"/>
    <w:rsid w:val="4D275308"/>
    <w:rsid w:val="5C186ED1"/>
    <w:rsid w:val="688A4CB2"/>
    <w:rsid w:val="6FF45107"/>
    <w:rsid w:val="7AD956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nhideWhenUsed="0" w:uiPriority="9" w:semiHidden="0" w:name="heading 3"/>
    <w:lsdException w:qFormat="1" w:unhideWhenUsed="0" w:uiPriority="9" w:semiHidden="0" w:name="heading 4"/>
    <w:lsdException w:qFormat="1" w:unhideWhenUsed="0" w:uiPriority="9" w:semiHidden="0" w:name="heading 5"/>
    <w:lsdException w:qFormat="1" w:unhideWhenUsed="0" w:uiPriority="9"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nhideWhenUsed="0" w:uiPriority="35" w:semiHidden="0" w:name="caption"/>
    <w:lsdException w:qFormat="1" w:uiPriority="99" w:semiHidden="0"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qFormat="1"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99" w:semiHidden="0" w:name="Strong"/>
    <w:lsdException w:qFormat="1" w:unhideWhenUsed="0" w:uiPriority="0" w:semiHidden="0" w:name="Emphasis"/>
    <w:lsdException w:uiPriority="99" w:name="Document Map"/>
    <w:lsdException w:qFormat="1" w:unhideWhenUsed="0" w:uiPriority="99" w:semiHidden="0" w:name="Plain Text"/>
    <w:lsdException w:uiPriority="99" w:name="E-mail Signature"/>
    <w:lsdException w:qFormat="1" w:unhideWhenUsed="0" w:uiPriority="0" w:semiHidden="0" w:name="Normal (Web)"/>
    <w:lsdException w:uiPriority="99"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qFormat="1" w:uiPriority="99" w:semiHidden="0" w:name="HTML Keyboard"/>
    <w:lsdException w:qFormat="1" w:uiPriority="99" w:name="HTML Preformatted"/>
    <w:lsdException w:qFormat="1" w:uiPriority="99" w:semiHidden="0" w:name="HTML Sample"/>
    <w:lsdException w:uiPriority="99" w:name="HTML Typewriter"/>
    <w:lsdException w:qFormat="1" w:uiPriority="99" w:semiHidden="0"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52"/>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53"/>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54"/>
    <w:qFormat/>
    <w:uiPriority w:val="9"/>
    <w:pPr>
      <w:widowControl/>
      <w:jc w:val="left"/>
      <w:outlineLvl w:val="2"/>
    </w:pPr>
    <w:rPr>
      <w:rFonts w:ascii="宋体" w:hAnsi="宋体" w:eastAsia="宋体" w:cs="宋体"/>
      <w:kern w:val="0"/>
      <w:sz w:val="27"/>
      <w:szCs w:val="27"/>
    </w:rPr>
  </w:style>
  <w:style w:type="paragraph" w:styleId="5">
    <w:name w:val="heading 4"/>
    <w:basedOn w:val="1"/>
    <w:next w:val="1"/>
    <w:link w:val="55"/>
    <w:qFormat/>
    <w:uiPriority w:val="9"/>
    <w:pPr>
      <w:widowControl/>
      <w:jc w:val="left"/>
      <w:outlineLvl w:val="3"/>
    </w:pPr>
    <w:rPr>
      <w:rFonts w:ascii="宋体" w:hAnsi="宋体" w:eastAsia="宋体" w:cs="宋体"/>
      <w:kern w:val="0"/>
      <w:sz w:val="24"/>
      <w:szCs w:val="24"/>
    </w:rPr>
  </w:style>
  <w:style w:type="paragraph" w:styleId="6">
    <w:name w:val="heading 5"/>
    <w:basedOn w:val="1"/>
    <w:next w:val="1"/>
    <w:link w:val="56"/>
    <w:qFormat/>
    <w:uiPriority w:val="9"/>
    <w:pPr>
      <w:widowControl/>
      <w:jc w:val="left"/>
      <w:outlineLvl w:val="4"/>
    </w:pPr>
    <w:rPr>
      <w:rFonts w:ascii="宋体" w:hAnsi="宋体" w:eastAsia="宋体" w:cs="宋体"/>
      <w:kern w:val="0"/>
      <w:sz w:val="20"/>
      <w:szCs w:val="20"/>
    </w:rPr>
  </w:style>
  <w:style w:type="paragraph" w:styleId="7">
    <w:name w:val="heading 6"/>
    <w:basedOn w:val="1"/>
    <w:next w:val="1"/>
    <w:link w:val="57"/>
    <w:qFormat/>
    <w:uiPriority w:val="9"/>
    <w:pPr>
      <w:widowControl/>
      <w:jc w:val="left"/>
      <w:outlineLvl w:val="5"/>
    </w:pPr>
    <w:rPr>
      <w:rFonts w:ascii="宋体" w:hAnsi="宋体" w:eastAsia="宋体" w:cs="宋体"/>
      <w:kern w:val="0"/>
      <w:sz w:val="15"/>
      <w:szCs w:val="15"/>
    </w:rPr>
  </w:style>
  <w:style w:type="character" w:default="1" w:styleId="34">
    <w:name w:val="Default Paragraph Font"/>
    <w:semiHidden/>
    <w:unhideWhenUsed/>
    <w:qFormat/>
    <w:uiPriority w:val="1"/>
  </w:style>
  <w:style w:type="table" w:default="1" w:styleId="32">
    <w:name w:val="Normal Table"/>
    <w:semiHidden/>
    <w:unhideWhenUsed/>
    <w:qFormat/>
    <w:uiPriority w:val="99"/>
    <w:tblPr>
      <w:tblCellMar>
        <w:top w:w="0" w:type="dxa"/>
        <w:left w:w="108" w:type="dxa"/>
        <w:bottom w:w="0" w:type="dxa"/>
        <w:right w:w="108" w:type="dxa"/>
      </w:tblCellMar>
    </w:tblPr>
  </w:style>
  <w:style w:type="paragraph" w:styleId="8">
    <w:name w:val="toc 7"/>
    <w:basedOn w:val="1"/>
    <w:next w:val="1"/>
    <w:qFormat/>
    <w:uiPriority w:val="0"/>
    <w:pPr>
      <w:ind w:left="2520" w:leftChars="1200"/>
    </w:pPr>
    <w:rPr>
      <w:rFonts w:ascii="Times New Roman" w:hAnsi="Times New Roman" w:eastAsia="宋体" w:cs="Times New Roman"/>
      <w:szCs w:val="20"/>
    </w:rPr>
  </w:style>
  <w:style w:type="paragraph" w:styleId="9">
    <w:name w:val="caption"/>
    <w:basedOn w:val="1"/>
    <w:next w:val="1"/>
    <w:qFormat/>
    <w:uiPriority w:val="35"/>
    <w:rPr>
      <w:rFonts w:ascii="Cambria" w:hAnsi="Cambria" w:eastAsia="黑体" w:cs="Times New Roman"/>
      <w:sz w:val="20"/>
      <w:szCs w:val="20"/>
    </w:rPr>
  </w:style>
  <w:style w:type="paragraph" w:styleId="10">
    <w:name w:val="annotation text"/>
    <w:basedOn w:val="1"/>
    <w:link w:val="47"/>
    <w:unhideWhenUsed/>
    <w:qFormat/>
    <w:uiPriority w:val="99"/>
    <w:pPr>
      <w:jc w:val="left"/>
    </w:pPr>
  </w:style>
  <w:style w:type="paragraph" w:styleId="11">
    <w:name w:val="Salutation"/>
    <w:basedOn w:val="1"/>
    <w:next w:val="1"/>
    <w:link w:val="77"/>
    <w:qFormat/>
    <w:uiPriority w:val="0"/>
    <w:rPr>
      <w:rFonts w:ascii="宋体" w:hAnsi="Times New Roman" w:eastAsia="宋体" w:cs="Times New Roman"/>
      <w:sz w:val="24"/>
      <w:szCs w:val="20"/>
    </w:rPr>
  </w:style>
  <w:style w:type="paragraph" w:styleId="12">
    <w:name w:val="Body Text"/>
    <w:basedOn w:val="1"/>
    <w:link w:val="68"/>
    <w:unhideWhenUsed/>
    <w:qFormat/>
    <w:uiPriority w:val="99"/>
    <w:pPr>
      <w:spacing w:after="120"/>
    </w:pPr>
  </w:style>
  <w:style w:type="paragraph" w:styleId="13">
    <w:name w:val="Body Text Indent"/>
    <w:basedOn w:val="1"/>
    <w:link w:val="69"/>
    <w:qFormat/>
    <w:uiPriority w:val="0"/>
    <w:pPr>
      <w:spacing w:line="360" w:lineRule="auto"/>
      <w:ind w:firstLine="482" w:firstLineChars="200"/>
    </w:pPr>
    <w:rPr>
      <w:rFonts w:ascii="Times New Roman" w:hAnsi="Times New Roman" w:eastAsia="黑体" w:cs="Times New Roman"/>
      <w:b/>
      <w:bCs/>
      <w:sz w:val="24"/>
      <w:szCs w:val="20"/>
    </w:rPr>
  </w:style>
  <w:style w:type="paragraph" w:styleId="14">
    <w:name w:val="toc 5"/>
    <w:basedOn w:val="1"/>
    <w:next w:val="1"/>
    <w:qFormat/>
    <w:uiPriority w:val="0"/>
    <w:pPr>
      <w:ind w:left="1680" w:leftChars="800"/>
    </w:pPr>
    <w:rPr>
      <w:rFonts w:ascii="Times New Roman" w:hAnsi="Times New Roman" w:eastAsia="宋体" w:cs="Times New Roman"/>
      <w:szCs w:val="20"/>
    </w:rPr>
  </w:style>
  <w:style w:type="paragraph" w:styleId="15">
    <w:name w:val="toc 3"/>
    <w:basedOn w:val="1"/>
    <w:next w:val="1"/>
    <w:unhideWhenUsed/>
    <w:qFormat/>
    <w:uiPriority w:val="39"/>
    <w:pPr>
      <w:widowControl/>
      <w:spacing w:after="100" w:line="259" w:lineRule="auto"/>
      <w:ind w:left="440"/>
      <w:jc w:val="left"/>
    </w:pPr>
    <w:rPr>
      <w:rFonts w:cs="Times New Roman"/>
      <w:kern w:val="0"/>
      <w:sz w:val="22"/>
    </w:rPr>
  </w:style>
  <w:style w:type="paragraph" w:styleId="16">
    <w:name w:val="Plain Text"/>
    <w:basedOn w:val="1"/>
    <w:link w:val="76"/>
    <w:qFormat/>
    <w:uiPriority w:val="99"/>
    <w:pPr>
      <w:widowControl/>
      <w:jc w:val="left"/>
    </w:pPr>
    <w:rPr>
      <w:rFonts w:ascii="宋体" w:hAnsi="Courier New" w:eastAsia="宋体" w:cs="Times New Roman"/>
      <w:kern w:val="0"/>
      <w:sz w:val="20"/>
      <w:szCs w:val="20"/>
    </w:rPr>
  </w:style>
  <w:style w:type="paragraph" w:styleId="17">
    <w:name w:val="toc 8"/>
    <w:basedOn w:val="1"/>
    <w:next w:val="1"/>
    <w:qFormat/>
    <w:uiPriority w:val="0"/>
    <w:pPr>
      <w:ind w:left="2940" w:leftChars="1400"/>
    </w:pPr>
    <w:rPr>
      <w:rFonts w:ascii="Times New Roman" w:hAnsi="Times New Roman" w:eastAsia="宋体" w:cs="Times New Roman"/>
      <w:szCs w:val="20"/>
    </w:rPr>
  </w:style>
  <w:style w:type="paragraph" w:styleId="18">
    <w:name w:val="Date"/>
    <w:basedOn w:val="1"/>
    <w:next w:val="1"/>
    <w:link w:val="59"/>
    <w:unhideWhenUsed/>
    <w:qFormat/>
    <w:uiPriority w:val="0"/>
    <w:pPr>
      <w:ind w:left="100" w:leftChars="2500"/>
    </w:pPr>
  </w:style>
  <w:style w:type="paragraph" w:styleId="19">
    <w:name w:val="Balloon Text"/>
    <w:basedOn w:val="1"/>
    <w:link w:val="49"/>
    <w:unhideWhenUsed/>
    <w:qFormat/>
    <w:uiPriority w:val="99"/>
    <w:rPr>
      <w:sz w:val="18"/>
      <w:szCs w:val="18"/>
    </w:rPr>
  </w:style>
  <w:style w:type="paragraph" w:styleId="20">
    <w:name w:val="footer"/>
    <w:basedOn w:val="1"/>
    <w:link w:val="51"/>
    <w:unhideWhenUsed/>
    <w:qFormat/>
    <w:uiPriority w:val="99"/>
    <w:pPr>
      <w:tabs>
        <w:tab w:val="center" w:pos="4153"/>
        <w:tab w:val="right" w:pos="8306"/>
      </w:tabs>
      <w:snapToGrid w:val="0"/>
      <w:jc w:val="left"/>
    </w:pPr>
    <w:rPr>
      <w:sz w:val="18"/>
      <w:szCs w:val="18"/>
    </w:rPr>
  </w:style>
  <w:style w:type="paragraph" w:styleId="21">
    <w:name w:val="header"/>
    <w:basedOn w:val="1"/>
    <w:link w:val="50"/>
    <w:unhideWhenUsed/>
    <w:qFormat/>
    <w:uiPriority w:val="99"/>
    <w:pPr>
      <w:pBdr>
        <w:bottom w:val="single" w:color="auto" w:sz="6" w:space="1"/>
      </w:pBdr>
      <w:tabs>
        <w:tab w:val="center" w:pos="4153"/>
        <w:tab w:val="right" w:pos="8306"/>
      </w:tabs>
      <w:snapToGrid w:val="0"/>
      <w:jc w:val="center"/>
    </w:pPr>
    <w:rPr>
      <w:sz w:val="18"/>
      <w:szCs w:val="18"/>
    </w:rPr>
  </w:style>
  <w:style w:type="paragraph" w:styleId="22">
    <w:name w:val="toc 1"/>
    <w:basedOn w:val="1"/>
    <w:next w:val="1"/>
    <w:unhideWhenUsed/>
    <w:qFormat/>
    <w:uiPriority w:val="39"/>
    <w:pPr>
      <w:widowControl/>
      <w:tabs>
        <w:tab w:val="left" w:pos="440"/>
        <w:tab w:val="right" w:leader="dot" w:pos="8296"/>
      </w:tabs>
      <w:spacing w:after="100" w:line="259" w:lineRule="auto"/>
      <w:ind w:firstLine="1100" w:firstLineChars="500"/>
      <w:jc w:val="left"/>
    </w:pPr>
    <w:rPr>
      <w:rFonts w:cs="Times New Roman"/>
      <w:kern w:val="0"/>
      <w:sz w:val="22"/>
    </w:rPr>
  </w:style>
  <w:style w:type="paragraph" w:styleId="23">
    <w:name w:val="toc 4"/>
    <w:basedOn w:val="1"/>
    <w:next w:val="1"/>
    <w:qFormat/>
    <w:uiPriority w:val="0"/>
    <w:pPr>
      <w:ind w:left="1260" w:leftChars="600"/>
    </w:pPr>
    <w:rPr>
      <w:rFonts w:ascii="Times New Roman" w:hAnsi="Times New Roman" w:eastAsia="宋体" w:cs="Times New Roman"/>
      <w:szCs w:val="20"/>
    </w:rPr>
  </w:style>
  <w:style w:type="paragraph" w:styleId="24">
    <w:name w:val="toc 6"/>
    <w:basedOn w:val="1"/>
    <w:next w:val="1"/>
    <w:qFormat/>
    <w:uiPriority w:val="0"/>
    <w:pPr>
      <w:ind w:left="2100" w:leftChars="1000"/>
    </w:pPr>
    <w:rPr>
      <w:rFonts w:ascii="Times New Roman" w:hAnsi="Times New Roman" w:eastAsia="宋体" w:cs="Times New Roman"/>
      <w:szCs w:val="20"/>
    </w:rPr>
  </w:style>
  <w:style w:type="paragraph" w:styleId="25">
    <w:name w:val="table of figures"/>
    <w:basedOn w:val="1"/>
    <w:next w:val="1"/>
    <w:unhideWhenUsed/>
    <w:qFormat/>
    <w:uiPriority w:val="99"/>
    <w:pPr>
      <w:ind w:left="200" w:leftChars="200" w:hanging="200" w:hangingChars="200"/>
    </w:pPr>
    <w:rPr>
      <w:rFonts w:ascii="Calibri" w:hAnsi="Calibri" w:eastAsia="宋体" w:cs="Calibri"/>
      <w:szCs w:val="21"/>
    </w:rPr>
  </w:style>
  <w:style w:type="paragraph" w:styleId="26">
    <w:name w:val="toc 2"/>
    <w:basedOn w:val="1"/>
    <w:next w:val="1"/>
    <w:unhideWhenUsed/>
    <w:qFormat/>
    <w:uiPriority w:val="39"/>
    <w:pPr>
      <w:widowControl/>
      <w:spacing w:after="100" w:line="259" w:lineRule="auto"/>
      <w:ind w:left="220"/>
      <w:jc w:val="left"/>
    </w:pPr>
    <w:rPr>
      <w:rFonts w:cs="Times New Roman"/>
      <w:kern w:val="0"/>
      <w:sz w:val="22"/>
    </w:rPr>
  </w:style>
  <w:style w:type="paragraph" w:styleId="27">
    <w:name w:val="toc 9"/>
    <w:basedOn w:val="1"/>
    <w:next w:val="1"/>
    <w:qFormat/>
    <w:uiPriority w:val="0"/>
    <w:pPr>
      <w:ind w:left="3360" w:leftChars="1600"/>
    </w:pPr>
    <w:rPr>
      <w:rFonts w:ascii="Times New Roman" w:hAnsi="Times New Roman" w:eastAsia="宋体" w:cs="Times New Roman"/>
      <w:szCs w:val="20"/>
    </w:rPr>
  </w:style>
  <w:style w:type="paragraph" w:styleId="28">
    <w:name w:val="HTML Preformatted"/>
    <w:basedOn w:val="1"/>
    <w:link w:val="72"/>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eastAsia="｣ﾍ｣ﾓ ﾃｯ" w:cs="Courier New"/>
      <w:kern w:val="0"/>
      <w:sz w:val="20"/>
      <w:szCs w:val="20"/>
      <w:lang w:val="en-GB"/>
    </w:rPr>
  </w:style>
  <w:style w:type="paragraph" w:styleId="29">
    <w:name w:val="Normal (Web)"/>
    <w:basedOn w:val="1"/>
    <w:qFormat/>
    <w:uiPriority w:val="0"/>
    <w:pPr>
      <w:widowControl/>
      <w:spacing w:before="100" w:beforeAutospacing="1" w:after="100" w:afterAutospacing="1"/>
      <w:jc w:val="left"/>
    </w:pPr>
    <w:rPr>
      <w:rFonts w:ascii="宋体" w:hAnsi="宋体" w:eastAsia="宋体" w:cs="Times New Roman"/>
      <w:kern w:val="0"/>
      <w:sz w:val="24"/>
      <w:szCs w:val="24"/>
    </w:rPr>
  </w:style>
  <w:style w:type="paragraph" w:styleId="30">
    <w:name w:val="Title"/>
    <w:basedOn w:val="1"/>
    <w:next w:val="1"/>
    <w:link w:val="78"/>
    <w:qFormat/>
    <w:uiPriority w:val="10"/>
    <w:pPr>
      <w:spacing w:before="240" w:after="60"/>
      <w:jc w:val="center"/>
      <w:outlineLvl w:val="0"/>
    </w:pPr>
    <w:rPr>
      <w:rFonts w:asciiTheme="majorHAnsi" w:hAnsiTheme="majorHAnsi" w:eastAsiaTheme="majorEastAsia" w:cstheme="majorBidi"/>
      <w:b/>
      <w:bCs/>
      <w:sz w:val="32"/>
      <w:szCs w:val="32"/>
    </w:rPr>
  </w:style>
  <w:style w:type="paragraph" w:styleId="31">
    <w:name w:val="annotation subject"/>
    <w:basedOn w:val="10"/>
    <w:next w:val="10"/>
    <w:link w:val="48"/>
    <w:semiHidden/>
    <w:unhideWhenUsed/>
    <w:qFormat/>
    <w:uiPriority w:val="99"/>
    <w:rPr>
      <w:b/>
      <w:bCs/>
    </w:rPr>
  </w:style>
  <w:style w:type="table" w:styleId="33">
    <w:name w:val="Table Grid"/>
    <w:basedOn w:val="32"/>
    <w:qFormat/>
    <w:uiPriority w:val="39"/>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5">
    <w:name w:val="Strong"/>
    <w:qFormat/>
    <w:uiPriority w:val="99"/>
    <w:rPr>
      <w:rFonts w:cs="Times New Roman"/>
      <w:b/>
    </w:rPr>
  </w:style>
  <w:style w:type="character" w:styleId="36">
    <w:name w:val="page number"/>
    <w:qFormat/>
    <w:uiPriority w:val="99"/>
    <w:rPr>
      <w:rFonts w:cs="Times New Roman"/>
    </w:rPr>
  </w:style>
  <w:style w:type="character" w:styleId="37">
    <w:name w:val="FollowedHyperlink"/>
    <w:basedOn w:val="34"/>
    <w:unhideWhenUsed/>
    <w:qFormat/>
    <w:uiPriority w:val="99"/>
    <w:rPr>
      <w:color w:val="338DE6"/>
      <w:u w:val="none"/>
    </w:rPr>
  </w:style>
  <w:style w:type="character" w:styleId="38">
    <w:name w:val="Emphasis"/>
    <w:basedOn w:val="34"/>
    <w:qFormat/>
    <w:uiPriority w:val="0"/>
  </w:style>
  <w:style w:type="character" w:styleId="39">
    <w:name w:val="HTML Definition"/>
    <w:basedOn w:val="34"/>
    <w:unhideWhenUsed/>
    <w:qFormat/>
    <w:uiPriority w:val="99"/>
  </w:style>
  <w:style w:type="character" w:styleId="40">
    <w:name w:val="HTML Variable"/>
    <w:basedOn w:val="34"/>
    <w:unhideWhenUsed/>
    <w:qFormat/>
    <w:uiPriority w:val="99"/>
  </w:style>
  <w:style w:type="character" w:styleId="41">
    <w:name w:val="Hyperlink"/>
    <w:basedOn w:val="34"/>
    <w:unhideWhenUsed/>
    <w:qFormat/>
    <w:uiPriority w:val="99"/>
    <w:rPr>
      <w:color w:val="0000FF" w:themeColor="hyperlink"/>
      <w:u w:val="single"/>
      <w14:textFill>
        <w14:solidFill>
          <w14:schemeClr w14:val="hlink"/>
        </w14:solidFill>
      </w14:textFill>
    </w:rPr>
  </w:style>
  <w:style w:type="character" w:styleId="42">
    <w:name w:val="HTML Code"/>
    <w:basedOn w:val="34"/>
    <w:unhideWhenUsed/>
    <w:qFormat/>
    <w:uiPriority w:val="99"/>
    <w:rPr>
      <w:rFonts w:hint="default" w:ascii="monospace" w:hAnsi="monospace" w:eastAsia="monospace" w:cs="monospace"/>
      <w:sz w:val="21"/>
      <w:szCs w:val="21"/>
    </w:rPr>
  </w:style>
  <w:style w:type="character" w:styleId="43">
    <w:name w:val="annotation reference"/>
    <w:basedOn w:val="34"/>
    <w:unhideWhenUsed/>
    <w:qFormat/>
    <w:uiPriority w:val="99"/>
    <w:rPr>
      <w:sz w:val="21"/>
      <w:szCs w:val="21"/>
    </w:rPr>
  </w:style>
  <w:style w:type="character" w:styleId="44">
    <w:name w:val="HTML Cite"/>
    <w:basedOn w:val="34"/>
    <w:unhideWhenUsed/>
    <w:qFormat/>
    <w:uiPriority w:val="99"/>
  </w:style>
  <w:style w:type="character" w:styleId="45">
    <w:name w:val="HTML Keyboard"/>
    <w:basedOn w:val="34"/>
    <w:unhideWhenUsed/>
    <w:qFormat/>
    <w:uiPriority w:val="99"/>
    <w:rPr>
      <w:rFonts w:hint="default" w:ascii="monospace" w:hAnsi="monospace" w:eastAsia="monospace" w:cs="monospace"/>
      <w:sz w:val="21"/>
      <w:szCs w:val="21"/>
    </w:rPr>
  </w:style>
  <w:style w:type="character" w:styleId="46">
    <w:name w:val="HTML Sample"/>
    <w:basedOn w:val="34"/>
    <w:unhideWhenUsed/>
    <w:qFormat/>
    <w:uiPriority w:val="99"/>
    <w:rPr>
      <w:rFonts w:ascii="monospace" w:hAnsi="monospace" w:eastAsia="monospace" w:cs="monospace"/>
      <w:sz w:val="21"/>
      <w:szCs w:val="21"/>
    </w:rPr>
  </w:style>
  <w:style w:type="character" w:customStyle="1" w:styleId="47">
    <w:name w:val="批注文字 字符"/>
    <w:basedOn w:val="34"/>
    <w:link w:val="10"/>
    <w:qFormat/>
    <w:uiPriority w:val="99"/>
  </w:style>
  <w:style w:type="character" w:customStyle="1" w:styleId="48">
    <w:name w:val="批注主题 字符"/>
    <w:basedOn w:val="47"/>
    <w:link w:val="31"/>
    <w:semiHidden/>
    <w:qFormat/>
    <w:uiPriority w:val="99"/>
    <w:rPr>
      <w:b/>
      <w:bCs/>
    </w:rPr>
  </w:style>
  <w:style w:type="character" w:customStyle="1" w:styleId="49">
    <w:name w:val="批注框文本 字符"/>
    <w:basedOn w:val="34"/>
    <w:link w:val="19"/>
    <w:qFormat/>
    <w:uiPriority w:val="99"/>
    <w:rPr>
      <w:sz w:val="18"/>
      <w:szCs w:val="18"/>
    </w:rPr>
  </w:style>
  <w:style w:type="character" w:customStyle="1" w:styleId="50">
    <w:name w:val="页眉 字符"/>
    <w:basedOn w:val="34"/>
    <w:link w:val="21"/>
    <w:qFormat/>
    <w:uiPriority w:val="99"/>
    <w:rPr>
      <w:sz w:val="18"/>
      <w:szCs w:val="18"/>
    </w:rPr>
  </w:style>
  <w:style w:type="character" w:customStyle="1" w:styleId="51">
    <w:name w:val="页脚 字符"/>
    <w:basedOn w:val="34"/>
    <w:link w:val="20"/>
    <w:qFormat/>
    <w:uiPriority w:val="99"/>
    <w:rPr>
      <w:sz w:val="18"/>
      <w:szCs w:val="18"/>
    </w:rPr>
  </w:style>
  <w:style w:type="character" w:customStyle="1" w:styleId="52">
    <w:name w:val="标题 1 字符"/>
    <w:basedOn w:val="34"/>
    <w:link w:val="2"/>
    <w:qFormat/>
    <w:uiPriority w:val="9"/>
    <w:rPr>
      <w:b/>
      <w:bCs/>
      <w:kern w:val="44"/>
      <w:sz w:val="44"/>
      <w:szCs w:val="44"/>
    </w:rPr>
  </w:style>
  <w:style w:type="character" w:customStyle="1" w:styleId="53">
    <w:name w:val="标题 2 字符"/>
    <w:basedOn w:val="34"/>
    <w:link w:val="3"/>
    <w:qFormat/>
    <w:uiPriority w:val="9"/>
    <w:rPr>
      <w:rFonts w:asciiTheme="majorHAnsi" w:hAnsiTheme="majorHAnsi" w:eastAsiaTheme="majorEastAsia" w:cstheme="majorBidi"/>
      <w:b/>
      <w:bCs/>
      <w:sz w:val="32"/>
      <w:szCs w:val="32"/>
    </w:rPr>
  </w:style>
  <w:style w:type="character" w:customStyle="1" w:styleId="54">
    <w:name w:val="标题 3 字符"/>
    <w:basedOn w:val="34"/>
    <w:link w:val="4"/>
    <w:qFormat/>
    <w:uiPriority w:val="9"/>
    <w:rPr>
      <w:rFonts w:ascii="宋体" w:hAnsi="宋体" w:eastAsia="宋体" w:cs="宋体"/>
      <w:kern w:val="0"/>
      <w:sz w:val="27"/>
      <w:szCs w:val="27"/>
    </w:rPr>
  </w:style>
  <w:style w:type="character" w:customStyle="1" w:styleId="55">
    <w:name w:val="标题 4 字符"/>
    <w:basedOn w:val="34"/>
    <w:link w:val="5"/>
    <w:qFormat/>
    <w:uiPriority w:val="9"/>
    <w:rPr>
      <w:rFonts w:ascii="宋体" w:hAnsi="宋体" w:eastAsia="宋体" w:cs="宋体"/>
      <w:kern w:val="0"/>
      <w:sz w:val="24"/>
      <w:szCs w:val="24"/>
    </w:rPr>
  </w:style>
  <w:style w:type="character" w:customStyle="1" w:styleId="56">
    <w:name w:val="标题 5 字符"/>
    <w:basedOn w:val="34"/>
    <w:link w:val="6"/>
    <w:qFormat/>
    <w:uiPriority w:val="9"/>
    <w:rPr>
      <w:rFonts w:ascii="宋体" w:hAnsi="宋体" w:eastAsia="宋体" w:cs="宋体"/>
      <w:kern w:val="0"/>
      <w:sz w:val="20"/>
      <w:szCs w:val="20"/>
    </w:rPr>
  </w:style>
  <w:style w:type="character" w:customStyle="1" w:styleId="57">
    <w:name w:val="标题 6 字符"/>
    <w:basedOn w:val="34"/>
    <w:link w:val="7"/>
    <w:qFormat/>
    <w:uiPriority w:val="9"/>
    <w:rPr>
      <w:rFonts w:ascii="宋体" w:hAnsi="宋体" w:eastAsia="宋体" w:cs="宋体"/>
      <w:kern w:val="0"/>
      <w:sz w:val="15"/>
      <w:szCs w:val="15"/>
    </w:rPr>
  </w:style>
  <w:style w:type="paragraph" w:styleId="58">
    <w:name w:val="List Paragraph"/>
    <w:basedOn w:val="1"/>
    <w:qFormat/>
    <w:uiPriority w:val="34"/>
    <w:pPr>
      <w:ind w:firstLine="420" w:firstLineChars="200"/>
    </w:pPr>
  </w:style>
  <w:style w:type="character" w:customStyle="1" w:styleId="59">
    <w:name w:val="日期 字符"/>
    <w:basedOn w:val="34"/>
    <w:link w:val="18"/>
    <w:qFormat/>
    <w:uiPriority w:val="0"/>
  </w:style>
  <w:style w:type="paragraph" w:customStyle="1" w:styleId="60">
    <w:name w:val="TOC Heading"/>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376092" w:themeColor="accent1" w:themeShade="BF"/>
      <w:kern w:val="0"/>
      <w:sz w:val="32"/>
      <w:szCs w:val="32"/>
    </w:rPr>
  </w:style>
  <w:style w:type="character" w:customStyle="1" w:styleId="61">
    <w:name w:val="font41"/>
    <w:basedOn w:val="34"/>
    <w:qFormat/>
    <w:uiPriority w:val="0"/>
    <w:rPr>
      <w:rFonts w:hint="eastAsia" w:ascii="宋体" w:hAnsi="宋体" w:eastAsia="宋体" w:cs="宋体"/>
      <w:color w:val="000000"/>
      <w:sz w:val="24"/>
      <w:szCs w:val="24"/>
      <w:u w:val="none"/>
    </w:rPr>
  </w:style>
  <w:style w:type="character" w:customStyle="1" w:styleId="62">
    <w:name w:val="font11"/>
    <w:basedOn w:val="34"/>
    <w:qFormat/>
    <w:uiPriority w:val="0"/>
    <w:rPr>
      <w:rFonts w:ascii="Arial" w:hAnsi="Arial" w:cs="Arial"/>
      <w:color w:val="000000"/>
      <w:sz w:val="24"/>
      <w:szCs w:val="24"/>
      <w:u w:val="none"/>
    </w:rPr>
  </w:style>
  <w:style w:type="character" w:customStyle="1" w:styleId="63">
    <w:name w:val="font21"/>
    <w:basedOn w:val="34"/>
    <w:qFormat/>
    <w:uiPriority w:val="0"/>
    <w:rPr>
      <w:rFonts w:hint="eastAsia" w:ascii="宋体" w:hAnsi="宋体" w:eastAsia="宋体" w:cs="宋体"/>
      <w:color w:val="FF0000"/>
      <w:sz w:val="24"/>
      <w:szCs w:val="24"/>
      <w:u w:val="none"/>
    </w:rPr>
  </w:style>
  <w:style w:type="character" w:customStyle="1" w:styleId="64">
    <w:name w:val="font01"/>
    <w:basedOn w:val="34"/>
    <w:qFormat/>
    <w:uiPriority w:val="0"/>
    <w:rPr>
      <w:rFonts w:hint="default" w:ascii="Arial" w:hAnsi="Arial" w:cs="Arial"/>
      <w:color w:val="FF0000"/>
      <w:sz w:val="24"/>
      <w:szCs w:val="24"/>
      <w:u w:val="none"/>
    </w:rPr>
  </w:style>
  <w:style w:type="character" w:customStyle="1" w:styleId="65">
    <w:name w:val="正文文本 Char"/>
    <w:basedOn w:val="34"/>
    <w:qFormat/>
    <w:uiPriority w:val="0"/>
  </w:style>
  <w:style w:type="character" w:customStyle="1" w:styleId="66">
    <w:name w:val="正文文本 字符"/>
    <w:basedOn w:val="34"/>
    <w:link w:val="67"/>
    <w:qFormat/>
    <w:uiPriority w:val="99"/>
  </w:style>
  <w:style w:type="paragraph" w:customStyle="1" w:styleId="67">
    <w:name w:val="正文文本1"/>
    <w:basedOn w:val="1"/>
    <w:next w:val="12"/>
    <w:link w:val="66"/>
    <w:qFormat/>
    <w:uiPriority w:val="99"/>
    <w:pPr>
      <w:jc w:val="center"/>
    </w:pPr>
  </w:style>
  <w:style w:type="character" w:customStyle="1" w:styleId="68">
    <w:name w:val="正文文本 字符1"/>
    <w:basedOn w:val="34"/>
    <w:link w:val="12"/>
    <w:qFormat/>
    <w:uiPriority w:val="99"/>
  </w:style>
  <w:style w:type="character" w:customStyle="1" w:styleId="69">
    <w:name w:val="正文文本缩进 字符"/>
    <w:basedOn w:val="34"/>
    <w:link w:val="13"/>
    <w:qFormat/>
    <w:uiPriority w:val="0"/>
    <w:rPr>
      <w:rFonts w:ascii="Times New Roman" w:hAnsi="Times New Roman" w:eastAsia="黑体" w:cs="Times New Roman"/>
      <w:b/>
      <w:bCs/>
      <w:sz w:val="24"/>
      <w:szCs w:val="20"/>
    </w:rPr>
  </w:style>
  <w:style w:type="character" w:customStyle="1" w:styleId="70">
    <w:name w:val="批注主题 Char1"/>
    <w:basedOn w:val="47"/>
    <w:semiHidden/>
    <w:qFormat/>
    <w:uiPriority w:val="99"/>
    <w:rPr>
      <w:b/>
      <w:bCs/>
    </w:rPr>
  </w:style>
  <w:style w:type="character" w:customStyle="1" w:styleId="71">
    <w:name w:val="批注主题 字符1"/>
    <w:basedOn w:val="47"/>
    <w:semiHidden/>
    <w:qFormat/>
    <w:uiPriority w:val="0"/>
    <w:rPr>
      <w:b/>
      <w:bCs/>
    </w:rPr>
  </w:style>
  <w:style w:type="character" w:customStyle="1" w:styleId="72">
    <w:name w:val="HTML 预设格式 字符"/>
    <w:basedOn w:val="34"/>
    <w:link w:val="28"/>
    <w:semiHidden/>
    <w:qFormat/>
    <w:uiPriority w:val="99"/>
    <w:rPr>
      <w:rFonts w:ascii="Courier New" w:hAnsi="Courier New" w:eastAsia="｣ﾍ｣ﾓ ﾃｯ" w:cs="Courier New"/>
      <w:kern w:val="0"/>
      <w:sz w:val="20"/>
      <w:szCs w:val="20"/>
      <w:lang w:val="en-GB"/>
    </w:rPr>
  </w:style>
  <w:style w:type="character" w:customStyle="1" w:styleId="73">
    <w:name w:val="HTML 预设格式 Char1"/>
    <w:basedOn w:val="34"/>
    <w:semiHidden/>
    <w:uiPriority w:val="99"/>
    <w:rPr>
      <w:rFonts w:ascii="Courier New" w:hAnsi="Courier New" w:cs="Courier New"/>
      <w:sz w:val="20"/>
      <w:szCs w:val="20"/>
    </w:rPr>
  </w:style>
  <w:style w:type="character" w:customStyle="1" w:styleId="74">
    <w:name w:val="HTML 预设格式 字符1"/>
    <w:basedOn w:val="34"/>
    <w:semiHidden/>
    <w:qFormat/>
    <w:uiPriority w:val="99"/>
    <w:rPr>
      <w:rFonts w:ascii="Courier New" w:hAnsi="Courier New" w:cs="Courier New"/>
      <w:sz w:val="20"/>
      <w:szCs w:val="20"/>
    </w:rPr>
  </w:style>
  <w:style w:type="character" w:customStyle="1" w:styleId="75">
    <w:name w:val="纯文本 Char"/>
    <w:basedOn w:val="34"/>
    <w:uiPriority w:val="0"/>
    <w:rPr>
      <w:rFonts w:ascii="宋体" w:hAnsi="Courier New" w:eastAsia="宋体" w:cs="Courier New"/>
      <w:szCs w:val="21"/>
    </w:rPr>
  </w:style>
  <w:style w:type="character" w:customStyle="1" w:styleId="76">
    <w:name w:val="纯文本 字符"/>
    <w:basedOn w:val="34"/>
    <w:link w:val="16"/>
    <w:qFormat/>
    <w:uiPriority w:val="99"/>
    <w:rPr>
      <w:rFonts w:ascii="宋体" w:hAnsi="Courier New" w:eastAsia="宋体" w:cs="Times New Roman"/>
      <w:kern w:val="0"/>
      <w:sz w:val="20"/>
      <w:szCs w:val="20"/>
    </w:rPr>
  </w:style>
  <w:style w:type="character" w:customStyle="1" w:styleId="77">
    <w:name w:val="称呼 字符"/>
    <w:basedOn w:val="34"/>
    <w:link w:val="11"/>
    <w:qFormat/>
    <w:uiPriority w:val="0"/>
    <w:rPr>
      <w:rFonts w:ascii="宋体" w:hAnsi="Times New Roman" w:eastAsia="宋体" w:cs="Times New Roman"/>
      <w:sz w:val="24"/>
      <w:szCs w:val="20"/>
    </w:rPr>
  </w:style>
  <w:style w:type="character" w:customStyle="1" w:styleId="78">
    <w:name w:val="标题 字符"/>
    <w:basedOn w:val="34"/>
    <w:link w:val="30"/>
    <w:qFormat/>
    <w:uiPriority w:val="10"/>
    <w:rPr>
      <w:rFonts w:asciiTheme="majorHAnsi" w:hAnsiTheme="majorHAnsi" w:eastAsiaTheme="majorEastAsia" w:cstheme="majorBidi"/>
      <w:b/>
      <w:bCs/>
      <w:sz w:val="32"/>
      <w:szCs w:val="32"/>
    </w:rPr>
  </w:style>
  <w:style w:type="paragraph" w:customStyle="1" w:styleId="79">
    <w:name w:val="教育部3"/>
    <w:basedOn w:val="1"/>
    <w:qFormat/>
    <w:uiPriority w:val="0"/>
    <w:pPr>
      <w:widowControl/>
      <w:spacing w:line="440" w:lineRule="exact"/>
      <w:jc w:val="center"/>
    </w:pPr>
    <w:rPr>
      <w:rFonts w:ascii="方正小标宋_GBK" w:hAnsi="Times New Roman" w:eastAsia="方正小标宋_GBK" w:cs="Times New Roman"/>
      <w:bCs/>
      <w:kern w:val="0"/>
      <w:sz w:val="32"/>
      <w:szCs w:val="21"/>
    </w:rPr>
  </w:style>
  <w:style w:type="character" w:customStyle="1" w:styleId="80">
    <w:name w:val="Comment Text Char"/>
    <w:basedOn w:val="34"/>
    <w:qFormat/>
    <w:locked/>
    <w:uiPriority w:val="99"/>
    <w:rPr>
      <w:rFonts w:cs="Times New Roman"/>
      <w:kern w:val="2"/>
      <w:sz w:val="21"/>
    </w:rPr>
  </w:style>
  <w:style w:type="character" w:customStyle="1" w:styleId="81">
    <w:name w:val="Body Text Char"/>
    <w:basedOn w:val="34"/>
    <w:qFormat/>
    <w:locked/>
    <w:uiPriority w:val="99"/>
    <w:rPr>
      <w:rFonts w:cs="Times New Roman"/>
      <w:kern w:val="2"/>
      <w:sz w:val="15"/>
    </w:rPr>
  </w:style>
  <w:style w:type="character" w:customStyle="1" w:styleId="82">
    <w:name w:val="Body Text Indent Char"/>
    <w:basedOn w:val="34"/>
    <w:qFormat/>
    <w:locked/>
    <w:uiPriority w:val="99"/>
    <w:rPr>
      <w:rFonts w:eastAsia="黑体" w:cs="Times New Roman"/>
      <w:b/>
      <w:kern w:val="2"/>
      <w:sz w:val="24"/>
    </w:rPr>
  </w:style>
  <w:style w:type="character" w:customStyle="1" w:styleId="83">
    <w:name w:val="Footer Char"/>
    <w:basedOn w:val="34"/>
    <w:qFormat/>
    <w:locked/>
    <w:uiPriority w:val="99"/>
    <w:rPr>
      <w:rFonts w:cs="Times New Roman"/>
      <w:kern w:val="2"/>
      <w:sz w:val="18"/>
    </w:rPr>
  </w:style>
  <w:style w:type="character" w:customStyle="1" w:styleId="84">
    <w:name w:val="Header Char"/>
    <w:basedOn w:val="34"/>
    <w:qFormat/>
    <w:locked/>
    <w:uiPriority w:val="99"/>
    <w:rPr>
      <w:rFonts w:cs="Times New Roman"/>
      <w:kern w:val="2"/>
      <w:sz w:val="18"/>
    </w:rPr>
  </w:style>
  <w:style w:type="paragraph" w:customStyle="1" w:styleId="85">
    <w:name w:val="Char"/>
    <w:basedOn w:val="1"/>
    <w:qFormat/>
    <w:uiPriority w:val="99"/>
    <w:pPr>
      <w:tabs>
        <w:tab w:val="left" w:pos="432"/>
      </w:tabs>
      <w:spacing w:beforeLines="50" w:afterLines="50"/>
      <w:ind w:left="432" w:hanging="432"/>
    </w:pPr>
    <w:rPr>
      <w:rFonts w:ascii="Times New Roman" w:hAnsi="Times New Roman" w:eastAsia="宋体" w:cs="Times New Roman"/>
      <w:sz w:val="24"/>
      <w:szCs w:val="24"/>
    </w:rPr>
  </w:style>
  <w:style w:type="paragraph" w:customStyle="1" w:styleId="86">
    <w:name w:val="一二三四五"/>
    <w:basedOn w:val="1"/>
    <w:qFormat/>
    <w:uiPriority w:val="0"/>
    <w:pPr>
      <w:spacing w:line="360" w:lineRule="auto"/>
      <w:ind w:firstLine="640" w:firstLineChars="200"/>
    </w:pPr>
    <w:rPr>
      <w:rFonts w:ascii="Times New Roman" w:hAnsi="Times New Roman" w:eastAsia="黑体" w:cs="Times New Roman"/>
      <w:sz w:val="24"/>
      <w:szCs w:val="20"/>
    </w:rPr>
  </w:style>
  <w:style w:type="paragraph" w:customStyle="1" w:styleId="87">
    <w:name w:val="大标"/>
    <w:basedOn w:val="1"/>
    <w:qFormat/>
    <w:uiPriority w:val="99"/>
    <w:pPr>
      <w:spacing w:after="120"/>
      <w:jc w:val="center"/>
    </w:pPr>
    <w:rPr>
      <w:rFonts w:ascii="Times New Roman" w:hAnsi="Times New Roman" w:eastAsia="黑体" w:cs="Times New Roman"/>
      <w:sz w:val="30"/>
      <w:szCs w:val="20"/>
    </w:rPr>
  </w:style>
  <w:style w:type="paragraph" w:customStyle="1" w:styleId="88">
    <w:name w:val="内容1"/>
    <w:basedOn w:val="1"/>
    <w:qFormat/>
    <w:uiPriority w:val="0"/>
    <w:pPr>
      <w:spacing w:line="360" w:lineRule="auto"/>
      <w:ind w:firstLine="640" w:firstLineChars="200"/>
    </w:pPr>
    <w:rPr>
      <w:rFonts w:ascii="Times New Roman" w:hAnsi="Times New Roman" w:eastAsia="汉仪书宋二简" w:cs="Times New Roman"/>
      <w:szCs w:val="20"/>
    </w:rPr>
  </w:style>
  <w:style w:type="paragraph" w:customStyle="1" w:styleId="89">
    <w:name w:val="List Paragraph1"/>
    <w:basedOn w:val="1"/>
    <w:qFormat/>
    <w:uiPriority w:val="99"/>
    <w:pPr>
      <w:ind w:firstLine="420" w:firstLineChars="200"/>
    </w:pPr>
    <w:rPr>
      <w:rFonts w:ascii="Times New Roman" w:hAnsi="Times New Roman" w:eastAsia="宋体" w:cs="Times New Roman"/>
      <w:szCs w:val="21"/>
    </w:rPr>
  </w:style>
  <w:style w:type="paragraph" w:customStyle="1" w:styleId="90">
    <w:name w:val="Colorful List1"/>
    <w:basedOn w:val="1"/>
    <w:qFormat/>
    <w:uiPriority w:val="99"/>
    <w:pPr>
      <w:ind w:firstLine="420" w:firstLineChars="200"/>
    </w:pPr>
    <w:rPr>
      <w:rFonts w:ascii="Times New Roman" w:hAnsi="Times New Roman" w:eastAsia="宋体" w:cs="Times New Roman"/>
      <w:szCs w:val="21"/>
    </w:rPr>
  </w:style>
  <w:style w:type="paragraph" w:customStyle="1" w:styleId="91">
    <w:name w:val="reader-word-layer reader-word-s1-7"/>
    <w:basedOn w:val="1"/>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92">
    <w:name w:val="reader-word-layer reader-word-s1-12"/>
    <w:basedOn w:val="1"/>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93">
    <w:name w:val="列出段落1"/>
    <w:basedOn w:val="1"/>
    <w:qFormat/>
    <w:uiPriority w:val="99"/>
    <w:pPr>
      <w:ind w:firstLine="420" w:firstLineChars="200"/>
    </w:pPr>
    <w:rPr>
      <w:rFonts w:ascii="Times New Roman" w:hAnsi="Times New Roman" w:eastAsia="宋体" w:cs="Times New Roman"/>
      <w:szCs w:val="21"/>
    </w:rPr>
  </w:style>
  <w:style w:type="paragraph" w:customStyle="1" w:styleId="94">
    <w:name w:val="彩色列表1"/>
    <w:basedOn w:val="1"/>
    <w:qFormat/>
    <w:uiPriority w:val="99"/>
    <w:pPr>
      <w:ind w:firstLine="420" w:firstLineChars="200"/>
    </w:pPr>
    <w:rPr>
      <w:rFonts w:ascii="Times New Roman" w:hAnsi="Times New Roman" w:eastAsia="宋体" w:cs="Times New Roman"/>
      <w:szCs w:val="21"/>
    </w:rPr>
  </w:style>
  <w:style w:type="character" w:customStyle="1" w:styleId="95">
    <w:name w:val="fontstrikethrough"/>
    <w:basedOn w:val="34"/>
    <w:qFormat/>
    <w:uiPriority w:val="0"/>
    <w:rPr>
      <w:strike/>
    </w:rPr>
  </w:style>
  <w:style w:type="character" w:customStyle="1" w:styleId="96">
    <w:name w:val="fontborder"/>
    <w:basedOn w:val="34"/>
    <w:qFormat/>
    <w:uiPriority w:val="0"/>
    <w:rPr>
      <w:bdr w:val="single" w:color="000000" w:sz="6" w:space="0"/>
    </w:rPr>
  </w:style>
  <w:style w:type="character" w:customStyle="1" w:styleId="97">
    <w:name w:val="正文文本 Char1"/>
    <w:qFormat/>
    <w:uiPriority w:val="99"/>
    <w:rPr>
      <w:rFonts w:cs="Times New Roman"/>
      <w:kern w:val="2"/>
      <w:sz w:val="24"/>
      <w:szCs w:val="24"/>
    </w:rPr>
  </w:style>
  <w:style w:type="paragraph" w:customStyle="1" w:styleId="98">
    <w:name w:val="Colorful List - Accent 11"/>
    <w:basedOn w:val="1"/>
    <w:qFormat/>
    <w:uiPriority w:val="34"/>
    <w:pPr>
      <w:ind w:firstLine="420" w:firstLineChars="200"/>
    </w:pPr>
    <w:rPr>
      <w:rFonts w:ascii="Calibri" w:hAnsi="Calibri" w:eastAsia="宋体" w:cs="Times New Roman"/>
    </w:rPr>
  </w:style>
  <w:style w:type="paragraph" w:customStyle="1" w:styleId="99">
    <w:name w:val="msonormal"/>
    <w:basedOn w:val="1"/>
    <w:qFormat/>
    <w:uiPriority w:val="0"/>
    <w:pPr>
      <w:widowControl/>
      <w:spacing w:before="100" w:beforeAutospacing="1" w:after="100" w:afterAutospacing="1"/>
      <w:jc w:val="left"/>
    </w:pPr>
    <w:rPr>
      <w:rFonts w:ascii="宋体" w:hAnsi="宋体" w:eastAsia="宋体" w:cs="Times New Roman"/>
      <w:kern w:val="0"/>
      <w:sz w:val="24"/>
      <w:szCs w:val="24"/>
    </w:rPr>
  </w:style>
  <w:style w:type="paragraph" w:customStyle="1" w:styleId="100">
    <w:name w:val="content"/>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01">
    <w:name w:val="high-light-bg4"/>
    <w:basedOn w:val="34"/>
    <w:qFormat/>
    <w:uiPriority w:val="99"/>
    <w:rPr>
      <w:rFonts w:hint="default" w:ascii="Times New Roman" w:hAnsi="Times New Roman" w:eastAsia="宋体" w:cs="Times New Roman"/>
    </w:rPr>
  </w:style>
  <w:style w:type="character" w:customStyle="1" w:styleId="102">
    <w:name w:val="op_dict_text22"/>
    <w:basedOn w:val="34"/>
    <w:qFormat/>
    <w:uiPriority w:val="99"/>
    <w:rPr>
      <w:rFonts w:hint="default" w:ascii="Times New Roman" w:hAnsi="Times New Roman" w:eastAsia="宋体" w:cs="Times New Roman"/>
    </w:rPr>
  </w:style>
  <w:style w:type="character" w:customStyle="1" w:styleId="103">
    <w:name w:val="apple-converted-space"/>
    <w:basedOn w:val="34"/>
    <w:qFormat/>
    <w:uiPriority w:val="0"/>
    <w:rPr>
      <w:rFonts w:hint="default" w:ascii="Times New Roman" w:hAnsi="Times New Roman" w:eastAsia="宋体" w:cs="Times New Roman"/>
    </w:rPr>
  </w:style>
  <w:style w:type="character" w:customStyle="1" w:styleId="104">
    <w:name w:val="页眉 字符1"/>
    <w:qFormat/>
    <w:locked/>
    <w:uiPriority w:val="0"/>
    <w:rPr>
      <w:rFonts w:ascii="Times New Roman" w:hAnsi="Times New Roman" w:eastAsia="宋体" w:cs="Times New Roman"/>
      <w:sz w:val="18"/>
      <w:szCs w:val="18"/>
    </w:rPr>
  </w:style>
  <w:style w:type="character" w:customStyle="1" w:styleId="105">
    <w:name w:val="页脚 字符1"/>
    <w:qFormat/>
    <w:locked/>
    <w:uiPriority w:val="0"/>
    <w:rPr>
      <w:rFonts w:ascii="Times New Roman" w:hAnsi="Times New Roman" w:eastAsia="宋体" w:cs="Times New Roman"/>
      <w:sz w:val="18"/>
      <w:szCs w:val="18"/>
    </w:rPr>
  </w:style>
  <w:style w:type="paragraph" w:customStyle="1" w:styleId="106">
    <w:name w:val="TOC 标题1"/>
    <w:basedOn w:val="2"/>
    <w:next w:val="1"/>
    <w:unhideWhenUsed/>
    <w:qFormat/>
    <w:uiPriority w:val="39"/>
    <w:pPr>
      <w:outlineLvl w:val="9"/>
    </w:pPr>
  </w:style>
  <w:style w:type="paragraph" w:customStyle="1" w:styleId="107">
    <w:name w:val="Default"/>
    <w:qFormat/>
    <w:uiPriority w:val="0"/>
    <w:pPr>
      <w:widowControl w:val="0"/>
      <w:autoSpaceDE w:val="0"/>
      <w:autoSpaceDN w:val="0"/>
      <w:adjustRightInd w:val="0"/>
    </w:pPr>
    <w:rPr>
      <w:rFonts w:ascii="Calibri" w:hAnsi="Calibri" w:eastAsia="宋体" w:cs="Calibri"/>
      <w:color w:val="000000"/>
      <w:kern w:val="0"/>
      <w:sz w:val="24"/>
      <w:szCs w:val="24"/>
      <w:lang w:val="en-US" w:eastAsia="zh-CN" w:bidi="ar-SA"/>
    </w:rPr>
  </w:style>
  <w:style w:type="character" w:customStyle="1" w:styleId="108">
    <w:name w:val="a-size-large1"/>
    <w:qFormat/>
    <w:uiPriority w:val="0"/>
    <w:rPr>
      <w:rFonts w:hint="default" w:ascii="Arial" w:hAnsi="Arial" w:cs="Arial"/>
    </w:rPr>
  </w:style>
  <w:style w:type="character" w:customStyle="1" w:styleId="109">
    <w:name w:val="article_title"/>
    <w:basedOn w:val="34"/>
    <w:qFormat/>
    <w:uiPriority w:val="0"/>
  </w:style>
  <w:style w:type="character" w:customStyle="1" w:styleId="110">
    <w:name w:val="15"/>
    <w:basedOn w:val="34"/>
    <w:qFormat/>
    <w:uiPriority w:val="0"/>
  </w:style>
  <w:style w:type="character" w:customStyle="1" w:styleId="111">
    <w:name w:val="article_publishdate"/>
    <w:basedOn w:val="34"/>
    <w:qFormat/>
    <w:uiPriority w:val="0"/>
  </w:style>
  <w:style w:type="paragraph" w:customStyle="1" w:styleId="112">
    <w:name w:val="wp_visitcount"/>
    <w:basedOn w:val="1"/>
    <w:qFormat/>
    <w:uiPriority w:val="0"/>
    <w:pPr>
      <w:widowControl/>
      <w:jc w:val="left"/>
    </w:pPr>
    <w:rPr>
      <w:rFonts w:ascii="宋体" w:hAnsi="宋体" w:eastAsia="宋体" w:cs="宋体"/>
      <w:vanish/>
      <w:kern w:val="0"/>
      <w:sz w:val="24"/>
      <w:szCs w:val="24"/>
    </w:rPr>
  </w:style>
  <w:style w:type="paragraph" w:customStyle="1" w:styleId="113">
    <w:name w:val="wp_pdf_player"/>
    <w:basedOn w:val="1"/>
    <w:qFormat/>
    <w:uiPriority w:val="0"/>
    <w:pPr>
      <w:widowControl/>
      <w:pBdr>
        <w:top w:val="single" w:color="DDDDDD" w:sz="6" w:space="0"/>
        <w:left w:val="single" w:color="DDDDDD" w:sz="6" w:space="0"/>
        <w:bottom w:val="single" w:color="DDDDDD" w:sz="6" w:space="0"/>
        <w:right w:val="single" w:color="DDDDDD" w:sz="6" w:space="0"/>
      </w:pBdr>
      <w:jc w:val="left"/>
    </w:pPr>
    <w:rPr>
      <w:rFonts w:ascii="宋体" w:hAnsi="宋体" w:eastAsia="宋体" w:cs="宋体"/>
      <w:kern w:val="0"/>
      <w:sz w:val="24"/>
      <w:szCs w:val="24"/>
    </w:rPr>
  </w:style>
  <w:style w:type="paragraph" w:customStyle="1" w:styleId="114">
    <w:name w:val="wp_editor_art_table"/>
    <w:basedOn w:val="1"/>
    <w:qFormat/>
    <w:uiPriority w:val="0"/>
    <w:pPr>
      <w:widowControl/>
      <w:spacing w:after="136"/>
      <w:jc w:val="left"/>
    </w:pPr>
    <w:rPr>
      <w:rFonts w:ascii="宋体" w:hAnsi="宋体" w:eastAsia="宋体" w:cs="宋体"/>
      <w:kern w:val="0"/>
      <w:sz w:val="24"/>
      <w:szCs w:val="24"/>
    </w:rPr>
  </w:style>
  <w:style w:type="paragraph" w:customStyle="1" w:styleId="115">
    <w:name w:val="wp_editor_tpl_table"/>
    <w:basedOn w:val="1"/>
    <w:qFormat/>
    <w:uiPriority w:val="0"/>
    <w:pPr>
      <w:widowControl/>
      <w:spacing w:after="136"/>
      <w:jc w:val="left"/>
    </w:pPr>
    <w:rPr>
      <w:rFonts w:ascii="宋体" w:hAnsi="宋体" w:eastAsia="宋体" w:cs="宋体"/>
      <w:kern w:val="0"/>
      <w:sz w:val="24"/>
      <w:szCs w:val="24"/>
    </w:rPr>
  </w:style>
  <w:style w:type="paragraph" w:customStyle="1" w:styleId="116">
    <w:name w:val="wp_editor_art_excel_table"/>
    <w:basedOn w:val="1"/>
    <w:qFormat/>
    <w:uiPriority w:val="0"/>
    <w:pPr>
      <w:widowControl/>
      <w:spacing w:after="136"/>
      <w:jc w:val="left"/>
    </w:pPr>
    <w:rPr>
      <w:rFonts w:ascii="宋体" w:hAnsi="宋体" w:eastAsia="宋体" w:cs="宋体"/>
      <w:kern w:val="0"/>
      <w:sz w:val="24"/>
      <w:szCs w:val="24"/>
    </w:rPr>
  </w:style>
  <w:style w:type="paragraph" w:customStyle="1" w:styleId="117">
    <w:name w:val="wp_editor_art_paste_table"/>
    <w:basedOn w:val="1"/>
    <w:qFormat/>
    <w:uiPriority w:val="0"/>
    <w:pPr>
      <w:widowControl/>
      <w:spacing w:after="136"/>
      <w:jc w:val="left"/>
    </w:pPr>
    <w:rPr>
      <w:rFonts w:ascii="宋体" w:hAnsi="宋体" w:eastAsia="宋体" w:cs="宋体"/>
      <w:kern w:val="0"/>
      <w:sz w:val="24"/>
      <w:szCs w:val="24"/>
    </w:rPr>
  </w:style>
  <w:style w:type="paragraph" w:customStyle="1" w:styleId="118">
    <w:name w:val="wp_editor_art_img_wrapper"/>
    <w:basedOn w:val="1"/>
    <w:qFormat/>
    <w:uiPriority w:val="0"/>
    <w:pPr>
      <w:widowControl/>
      <w:spacing w:before="408"/>
      <w:jc w:val="center"/>
    </w:pPr>
    <w:rPr>
      <w:rFonts w:ascii="宋体" w:hAnsi="宋体" w:eastAsia="宋体" w:cs="宋体"/>
      <w:kern w:val="0"/>
      <w:sz w:val="24"/>
      <w:szCs w:val="24"/>
    </w:rPr>
  </w:style>
  <w:style w:type="paragraph" w:customStyle="1" w:styleId="119">
    <w:name w:val="wp_editor_art_paste_p"/>
    <w:basedOn w:val="1"/>
    <w:qFormat/>
    <w:uiPriority w:val="0"/>
    <w:pPr>
      <w:widowControl/>
      <w:jc w:val="left"/>
    </w:pPr>
    <w:rPr>
      <w:rFonts w:ascii="宋体" w:hAnsi="宋体" w:eastAsia="宋体" w:cs="宋体"/>
      <w:kern w:val="0"/>
      <w:sz w:val="24"/>
      <w:szCs w:val="24"/>
    </w:rPr>
  </w:style>
  <w:style w:type="paragraph" w:customStyle="1" w:styleId="120">
    <w:name w:val="wp_editor_art_paste_p_textindent_2"/>
    <w:basedOn w:val="1"/>
    <w:qFormat/>
    <w:uiPriority w:val="0"/>
    <w:pPr>
      <w:widowControl/>
      <w:ind w:firstLine="480"/>
      <w:jc w:val="left"/>
    </w:pPr>
    <w:rPr>
      <w:rFonts w:ascii="宋体" w:hAnsi="宋体" w:eastAsia="宋体" w:cs="宋体"/>
      <w:kern w:val="0"/>
      <w:sz w:val="24"/>
      <w:szCs w:val="24"/>
    </w:rPr>
  </w:style>
  <w:style w:type="paragraph" w:customStyle="1" w:styleId="121">
    <w:name w:val="wp_editor_art_paste_pimg"/>
    <w:basedOn w:val="1"/>
    <w:qFormat/>
    <w:uiPriority w:val="0"/>
    <w:pPr>
      <w:widowControl/>
      <w:jc w:val="center"/>
    </w:pPr>
    <w:rPr>
      <w:rFonts w:ascii="宋体" w:hAnsi="宋体" w:eastAsia="宋体" w:cs="宋体"/>
      <w:kern w:val="0"/>
      <w:sz w:val="24"/>
      <w:szCs w:val="24"/>
    </w:rPr>
  </w:style>
  <w:style w:type="paragraph" w:customStyle="1" w:styleId="122">
    <w:name w:val="sudy-mgc"/>
    <w:basedOn w:val="1"/>
    <w:qFormat/>
    <w:uiPriority w:val="0"/>
    <w:pPr>
      <w:widowControl/>
      <w:jc w:val="left"/>
    </w:pPr>
    <w:rPr>
      <w:rFonts w:ascii="宋体" w:hAnsi="宋体" w:eastAsia="宋体" w:cs="宋体"/>
      <w:color w:val="F100C1"/>
      <w:kern w:val="0"/>
      <w:sz w:val="24"/>
      <w:szCs w:val="24"/>
      <w:u w:val="single"/>
    </w:rPr>
  </w:style>
  <w:style w:type="paragraph" w:customStyle="1" w:styleId="123">
    <w:name w:val="wp_nav"/>
    <w:basedOn w:val="1"/>
    <w:qFormat/>
    <w:uiPriority w:val="0"/>
    <w:pPr>
      <w:widowControl/>
      <w:jc w:val="left"/>
    </w:pPr>
    <w:rPr>
      <w:rFonts w:ascii="宋体" w:hAnsi="宋体" w:eastAsia="宋体" w:cs="宋体"/>
      <w:kern w:val="0"/>
      <w:sz w:val="24"/>
      <w:szCs w:val="24"/>
    </w:rPr>
  </w:style>
  <w:style w:type="paragraph" w:customStyle="1" w:styleId="124">
    <w:name w:val="clr"/>
    <w:basedOn w:val="1"/>
    <w:qFormat/>
    <w:uiPriority w:val="0"/>
    <w:pPr>
      <w:widowControl/>
      <w:jc w:val="left"/>
    </w:pPr>
    <w:rPr>
      <w:rFonts w:ascii="宋体" w:hAnsi="宋体" w:eastAsia="宋体" w:cs="宋体"/>
      <w:kern w:val="0"/>
      <w:sz w:val="24"/>
      <w:szCs w:val="24"/>
    </w:rPr>
  </w:style>
  <w:style w:type="paragraph" w:customStyle="1" w:styleId="125">
    <w:name w:val="wrapper"/>
    <w:basedOn w:val="1"/>
    <w:qFormat/>
    <w:uiPriority w:val="0"/>
    <w:pPr>
      <w:widowControl/>
      <w:jc w:val="left"/>
    </w:pPr>
    <w:rPr>
      <w:rFonts w:ascii="宋体" w:hAnsi="宋体" w:eastAsia="宋体" w:cs="宋体"/>
      <w:kern w:val="0"/>
      <w:sz w:val="24"/>
      <w:szCs w:val="24"/>
    </w:rPr>
  </w:style>
  <w:style w:type="paragraph" w:customStyle="1" w:styleId="126">
    <w:name w:val="maincontent1010"/>
    <w:basedOn w:val="1"/>
    <w:qFormat/>
    <w:uiPriority w:val="0"/>
    <w:pPr>
      <w:widowControl/>
      <w:jc w:val="left"/>
    </w:pPr>
    <w:rPr>
      <w:rFonts w:ascii="宋体" w:hAnsi="宋体" w:eastAsia="宋体" w:cs="宋体"/>
      <w:kern w:val="0"/>
      <w:sz w:val="24"/>
      <w:szCs w:val="24"/>
    </w:rPr>
  </w:style>
  <w:style w:type="paragraph" w:customStyle="1" w:styleId="127">
    <w:name w:val="topbar"/>
    <w:basedOn w:val="1"/>
    <w:qFormat/>
    <w:uiPriority w:val="0"/>
    <w:pPr>
      <w:widowControl/>
      <w:jc w:val="left"/>
    </w:pPr>
    <w:rPr>
      <w:rFonts w:ascii="宋体" w:hAnsi="宋体" w:eastAsia="宋体" w:cs="宋体"/>
      <w:kern w:val="0"/>
      <w:sz w:val="24"/>
      <w:szCs w:val="24"/>
    </w:rPr>
  </w:style>
  <w:style w:type="paragraph" w:customStyle="1" w:styleId="128">
    <w:name w:val="header103"/>
    <w:basedOn w:val="1"/>
    <w:qFormat/>
    <w:uiPriority w:val="0"/>
    <w:pPr>
      <w:widowControl/>
      <w:jc w:val="left"/>
    </w:pPr>
    <w:rPr>
      <w:rFonts w:ascii="宋体" w:hAnsi="宋体" w:eastAsia="宋体" w:cs="宋体"/>
      <w:kern w:val="0"/>
      <w:sz w:val="24"/>
      <w:szCs w:val="24"/>
    </w:rPr>
  </w:style>
  <w:style w:type="paragraph" w:customStyle="1" w:styleId="129">
    <w:name w:val="banner256"/>
    <w:basedOn w:val="1"/>
    <w:uiPriority w:val="0"/>
    <w:pPr>
      <w:widowControl/>
      <w:jc w:val="left"/>
    </w:pPr>
    <w:rPr>
      <w:rFonts w:ascii="宋体" w:hAnsi="宋体" w:eastAsia="宋体" w:cs="宋体"/>
      <w:kern w:val="0"/>
      <w:sz w:val="24"/>
      <w:szCs w:val="24"/>
    </w:rPr>
  </w:style>
  <w:style w:type="paragraph" w:customStyle="1" w:styleId="130">
    <w:name w:val="maincontent982"/>
    <w:basedOn w:val="1"/>
    <w:qFormat/>
    <w:uiPriority w:val="0"/>
    <w:pPr>
      <w:widowControl/>
      <w:jc w:val="left"/>
    </w:pPr>
    <w:rPr>
      <w:rFonts w:ascii="宋体" w:hAnsi="宋体" w:eastAsia="宋体" w:cs="宋体"/>
      <w:kern w:val="0"/>
      <w:sz w:val="24"/>
      <w:szCs w:val="24"/>
    </w:rPr>
  </w:style>
  <w:style w:type="paragraph" w:customStyle="1" w:styleId="131">
    <w:name w:val="title1"/>
    <w:basedOn w:val="1"/>
    <w:qFormat/>
    <w:uiPriority w:val="0"/>
    <w:pPr>
      <w:widowControl/>
      <w:spacing w:line="598" w:lineRule="atLeast"/>
      <w:jc w:val="left"/>
    </w:pPr>
    <w:rPr>
      <w:rFonts w:ascii="宋体" w:hAnsi="宋体" w:eastAsia="宋体" w:cs="宋体"/>
      <w:color w:val="333333"/>
      <w:kern w:val="0"/>
      <w:sz w:val="25"/>
      <w:szCs w:val="25"/>
    </w:rPr>
  </w:style>
  <w:style w:type="paragraph" w:customStyle="1" w:styleId="132">
    <w:name w:val="more1"/>
    <w:basedOn w:val="1"/>
    <w:qFormat/>
    <w:uiPriority w:val="0"/>
    <w:pPr>
      <w:widowControl/>
      <w:spacing w:before="272"/>
      <w:ind w:right="68"/>
      <w:jc w:val="left"/>
    </w:pPr>
    <w:rPr>
      <w:rFonts w:ascii="宋体" w:hAnsi="宋体" w:eastAsia="宋体" w:cs="宋体"/>
      <w:kern w:val="0"/>
      <w:sz w:val="24"/>
      <w:szCs w:val="24"/>
    </w:rPr>
  </w:style>
  <w:style w:type="paragraph" w:customStyle="1" w:styleId="133">
    <w:name w:val="mbox480"/>
    <w:basedOn w:val="1"/>
    <w:uiPriority w:val="0"/>
    <w:pPr>
      <w:widowControl/>
      <w:jc w:val="left"/>
    </w:pPr>
    <w:rPr>
      <w:rFonts w:ascii="宋体" w:hAnsi="宋体" w:eastAsia="宋体" w:cs="宋体"/>
      <w:kern w:val="0"/>
      <w:sz w:val="24"/>
      <w:szCs w:val="24"/>
    </w:rPr>
  </w:style>
  <w:style w:type="paragraph" w:customStyle="1" w:styleId="134">
    <w:name w:val="mbox330"/>
    <w:basedOn w:val="1"/>
    <w:qFormat/>
    <w:uiPriority w:val="0"/>
    <w:pPr>
      <w:widowControl/>
      <w:jc w:val="left"/>
    </w:pPr>
    <w:rPr>
      <w:rFonts w:ascii="宋体" w:hAnsi="宋体" w:eastAsia="宋体" w:cs="宋体"/>
      <w:kern w:val="0"/>
      <w:sz w:val="24"/>
      <w:szCs w:val="24"/>
    </w:rPr>
  </w:style>
  <w:style w:type="paragraph" w:customStyle="1" w:styleId="135">
    <w:name w:val="mbox270"/>
    <w:basedOn w:val="1"/>
    <w:qFormat/>
    <w:uiPriority w:val="0"/>
    <w:pPr>
      <w:widowControl/>
      <w:jc w:val="left"/>
    </w:pPr>
    <w:rPr>
      <w:rFonts w:ascii="宋体" w:hAnsi="宋体" w:eastAsia="宋体" w:cs="宋体"/>
      <w:kern w:val="0"/>
      <w:sz w:val="24"/>
      <w:szCs w:val="24"/>
    </w:rPr>
  </w:style>
  <w:style w:type="paragraph" w:customStyle="1" w:styleId="136">
    <w:name w:val="listnews1"/>
    <w:basedOn w:val="1"/>
    <w:qFormat/>
    <w:uiPriority w:val="0"/>
    <w:pPr>
      <w:widowControl/>
      <w:spacing w:line="340" w:lineRule="atLeast"/>
      <w:jc w:val="left"/>
    </w:pPr>
    <w:rPr>
      <w:rFonts w:ascii="宋体" w:hAnsi="宋体" w:eastAsia="宋体" w:cs="宋体"/>
      <w:kern w:val="0"/>
      <w:sz w:val="18"/>
      <w:szCs w:val="18"/>
    </w:rPr>
  </w:style>
  <w:style w:type="paragraph" w:customStyle="1" w:styleId="137">
    <w:name w:val="date1"/>
    <w:basedOn w:val="1"/>
    <w:qFormat/>
    <w:uiPriority w:val="0"/>
    <w:pPr>
      <w:widowControl/>
      <w:jc w:val="left"/>
    </w:pPr>
    <w:rPr>
      <w:rFonts w:ascii="宋体" w:hAnsi="宋体" w:eastAsia="宋体" w:cs="宋体"/>
      <w:color w:val="999999"/>
      <w:kern w:val="0"/>
      <w:sz w:val="16"/>
      <w:szCs w:val="16"/>
    </w:rPr>
  </w:style>
  <w:style w:type="paragraph" w:customStyle="1" w:styleId="138">
    <w:name w:val="link980"/>
    <w:basedOn w:val="1"/>
    <w:qFormat/>
    <w:uiPriority w:val="0"/>
    <w:pPr>
      <w:widowControl/>
      <w:pBdr>
        <w:top w:val="single" w:color="999999" w:sz="6" w:space="0"/>
        <w:left w:val="single" w:color="999999" w:sz="6" w:space="31"/>
        <w:bottom w:val="single" w:color="999999" w:sz="6" w:space="0"/>
        <w:right w:val="single" w:color="999999" w:sz="6" w:space="7"/>
      </w:pBdr>
      <w:spacing w:line="543" w:lineRule="atLeast"/>
      <w:jc w:val="left"/>
    </w:pPr>
    <w:rPr>
      <w:rFonts w:ascii="宋体" w:hAnsi="宋体" w:eastAsia="宋体" w:cs="宋体"/>
      <w:kern w:val="0"/>
      <w:sz w:val="22"/>
    </w:rPr>
  </w:style>
  <w:style w:type="paragraph" w:customStyle="1" w:styleId="139">
    <w:name w:val="页脚1"/>
    <w:basedOn w:val="1"/>
    <w:qFormat/>
    <w:uiPriority w:val="0"/>
    <w:pPr>
      <w:widowControl/>
      <w:shd w:val="clear" w:color="auto" w:fill="9F9D9E"/>
      <w:jc w:val="left"/>
    </w:pPr>
    <w:rPr>
      <w:rFonts w:ascii="宋体" w:hAnsi="宋体" w:eastAsia="宋体" w:cs="宋体"/>
      <w:kern w:val="0"/>
      <w:sz w:val="24"/>
      <w:szCs w:val="24"/>
    </w:rPr>
  </w:style>
  <w:style w:type="paragraph" w:customStyle="1" w:styleId="140">
    <w:name w:val="col_menu"/>
    <w:basedOn w:val="1"/>
    <w:qFormat/>
    <w:uiPriority w:val="0"/>
    <w:pPr>
      <w:widowControl/>
      <w:jc w:val="left"/>
    </w:pPr>
    <w:rPr>
      <w:rFonts w:ascii="宋体" w:hAnsi="宋体" w:eastAsia="宋体" w:cs="宋体"/>
      <w:kern w:val="0"/>
      <w:sz w:val="24"/>
      <w:szCs w:val="24"/>
    </w:rPr>
  </w:style>
  <w:style w:type="paragraph" w:customStyle="1" w:styleId="141">
    <w:name w:val="col_list"/>
    <w:basedOn w:val="1"/>
    <w:uiPriority w:val="0"/>
    <w:pPr>
      <w:widowControl/>
      <w:jc w:val="left"/>
    </w:pPr>
    <w:rPr>
      <w:rFonts w:ascii="宋体" w:hAnsi="宋体" w:eastAsia="宋体" w:cs="宋体"/>
      <w:kern w:val="0"/>
      <w:sz w:val="24"/>
      <w:szCs w:val="24"/>
    </w:rPr>
  </w:style>
  <w:style w:type="paragraph" w:customStyle="1" w:styleId="142">
    <w:name w:val="listnews_ariticlelistarrow"/>
    <w:basedOn w:val="1"/>
    <w:qFormat/>
    <w:uiPriority w:val="0"/>
    <w:pPr>
      <w:widowControl/>
      <w:jc w:val="left"/>
    </w:pPr>
    <w:rPr>
      <w:rFonts w:ascii="宋体" w:hAnsi="宋体" w:eastAsia="宋体" w:cs="宋体"/>
      <w:kern w:val="0"/>
      <w:sz w:val="24"/>
      <w:szCs w:val="24"/>
    </w:rPr>
  </w:style>
  <w:style w:type="paragraph" w:customStyle="1" w:styleId="143">
    <w:name w:val="listnews_ariticlelist"/>
    <w:basedOn w:val="1"/>
    <w:uiPriority w:val="0"/>
    <w:pPr>
      <w:widowControl/>
      <w:spacing w:line="272" w:lineRule="atLeast"/>
      <w:jc w:val="left"/>
    </w:pPr>
    <w:rPr>
      <w:rFonts w:ascii="宋体" w:hAnsi="宋体" w:eastAsia="宋体" w:cs="宋体"/>
      <w:kern w:val="0"/>
      <w:sz w:val="22"/>
    </w:rPr>
  </w:style>
  <w:style w:type="paragraph" w:customStyle="1" w:styleId="144">
    <w:name w:val="wp_editor_art_img_descr"/>
    <w:basedOn w:val="1"/>
    <w:qFormat/>
    <w:uiPriority w:val="0"/>
    <w:pPr>
      <w:widowControl/>
      <w:jc w:val="left"/>
    </w:pPr>
    <w:rPr>
      <w:rFonts w:ascii="宋体" w:hAnsi="宋体" w:eastAsia="宋体" w:cs="宋体"/>
      <w:kern w:val="0"/>
      <w:sz w:val="24"/>
      <w:szCs w:val="24"/>
    </w:rPr>
  </w:style>
  <w:style w:type="paragraph" w:customStyle="1" w:styleId="145">
    <w:name w:val="p_text_indent_2"/>
    <w:basedOn w:val="1"/>
    <w:qFormat/>
    <w:uiPriority w:val="0"/>
    <w:pPr>
      <w:widowControl/>
      <w:jc w:val="left"/>
    </w:pPr>
    <w:rPr>
      <w:rFonts w:ascii="宋体" w:hAnsi="宋体" w:eastAsia="宋体" w:cs="宋体"/>
      <w:kern w:val="0"/>
      <w:sz w:val="24"/>
      <w:szCs w:val="24"/>
    </w:rPr>
  </w:style>
  <w:style w:type="paragraph" w:customStyle="1" w:styleId="146">
    <w:name w:val="p_text_indent_4"/>
    <w:basedOn w:val="1"/>
    <w:uiPriority w:val="0"/>
    <w:pPr>
      <w:widowControl/>
      <w:jc w:val="left"/>
    </w:pPr>
    <w:rPr>
      <w:rFonts w:ascii="宋体" w:hAnsi="宋体" w:eastAsia="宋体" w:cs="宋体"/>
      <w:kern w:val="0"/>
      <w:sz w:val="24"/>
      <w:szCs w:val="24"/>
    </w:rPr>
  </w:style>
  <w:style w:type="paragraph" w:customStyle="1" w:styleId="147">
    <w:name w:val="p_text_indent_6"/>
    <w:basedOn w:val="1"/>
    <w:qFormat/>
    <w:uiPriority w:val="0"/>
    <w:pPr>
      <w:widowControl/>
      <w:jc w:val="left"/>
    </w:pPr>
    <w:rPr>
      <w:rFonts w:ascii="宋体" w:hAnsi="宋体" w:eastAsia="宋体" w:cs="宋体"/>
      <w:kern w:val="0"/>
      <w:sz w:val="24"/>
      <w:szCs w:val="24"/>
    </w:rPr>
  </w:style>
  <w:style w:type="paragraph" w:customStyle="1" w:styleId="148">
    <w:name w:val="p_text_indent_8"/>
    <w:basedOn w:val="1"/>
    <w:uiPriority w:val="0"/>
    <w:pPr>
      <w:widowControl/>
      <w:jc w:val="left"/>
    </w:pPr>
    <w:rPr>
      <w:rFonts w:ascii="宋体" w:hAnsi="宋体" w:eastAsia="宋体" w:cs="宋体"/>
      <w:kern w:val="0"/>
      <w:sz w:val="24"/>
      <w:szCs w:val="24"/>
    </w:rPr>
  </w:style>
  <w:style w:type="paragraph" w:customStyle="1" w:styleId="149">
    <w:name w:val="p_text_indent_10"/>
    <w:basedOn w:val="1"/>
    <w:qFormat/>
    <w:uiPriority w:val="0"/>
    <w:pPr>
      <w:widowControl/>
      <w:jc w:val="left"/>
    </w:pPr>
    <w:rPr>
      <w:rFonts w:ascii="宋体" w:hAnsi="宋体" w:eastAsia="宋体" w:cs="宋体"/>
      <w:kern w:val="0"/>
      <w:sz w:val="24"/>
      <w:szCs w:val="24"/>
    </w:rPr>
  </w:style>
  <w:style w:type="paragraph" w:customStyle="1" w:styleId="150">
    <w:name w:val="p_text_indent_12"/>
    <w:basedOn w:val="1"/>
    <w:uiPriority w:val="0"/>
    <w:pPr>
      <w:widowControl/>
      <w:jc w:val="left"/>
    </w:pPr>
    <w:rPr>
      <w:rFonts w:ascii="宋体" w:hAnsi="宋体" w:eastAsia="宋体" w:cs="宋体"/>
      <w:kern w:val="0"/>
      <w:sz w:val="24"/>
      <w:szCs w:val="24"/>
    </w:rPr>
  </w:style>
  <w:style w:type="paragraph" w:customStyle="1" w:styleId="151">
    <w:name w:val="p_text_indent_14"/>
    <w:basedOn w:val="1"/>
    <w:qFormat/>
    <w:uiPriority w:val="0"/>
    <w:pPr>
      <w:widowControl/>
      <w:jc w:val="left"/>
    </w:pPr>
    <w:rPr>
      <w:rFonts w:ascii="宋体" w:hAnsi="宋体" w:eastAsia="宋体" w:cs="宋体"/>
      <w:kern w:val="0"/>
      <w:sz w:val="24"/>
      <w:szCs w:val="24"/>
    </w:rPr>
  </w:style>
  <w:style w:type="paragraph" w:customStyle="1" w:styleId="152">
    <w:name w:val="p_text_indent_16"/>
    <w:basedOn w:val="1"/>
    <w:uiPriority w:val="0"/>
    <w:pPr>
      <w:widowControl/>
      <w:jc w:val="left"/>
    </w:pPr>
    <w:rPr>
      <w:rFonts w:ascii="宋体" w:hAnsi="宋体" w:eastAsia="宋体" w:cs="宋体"/>
      <w:kern w:val="0"/>
      <w:sz w:val="24"/>
      <w:szCs w:val="24"/>
    </w:rPr>
  </w:style>
  <w:style w:type="paragraph" w:customStyle="1" w:styleId="153">
    <w:name w:val="p_text_indent_18"/>
    <w:basedOn w:val="1"/>
    <w:qFormat/>
    <w:uiPriority w:val="0"/>
    <w:pPr>
      <w:widowControl/>
      <w:jc w:val="left"/>
    </w:pPr>
    <w:rPr>
      <w:rFonts w:ascii="宋体" w:hAnsi="宋体" w:eastAsia="宋体" w:cs="宋体"/>
      <w:kern w:val="0"/>
      <w:sz w:val="24"/>
      <w:szCs w:val="24"/>
    </w:rPr>
  </w:style>
  <w:style w:type="paragraph" w:customStyle="1" w:styleId="154">
    <w:name w:val="p_text_indent_20"/>
    <w:basedOn w:val="1"/>
    <w:uiPriority w:val="0"/>
    <w:pPr>
      <w:widowControl/>
      <w:jc w:val="left"/>
    </w:pPr>
    <w:rPr>
      <w:rFonts w:ascii="宋体" w:hAnsi="宋体" w:eastAsia="宋体" w:cs="宋体"/>
      <w:kern w:val="0"/>
      <w:sz w:val="24"/>
      <w:szCs w:val="24"/>
    </w:rPr>
  </w:style>
  <w:style w:type="paragraph" w:customStyle="1" w:styleId="155">
    <w:name w:val="p_text_indent_22"/>
    <w:basedOn w:val="1"/>
    <w:qFormat/>
    <w:uiPriority w:val="0"/>
    <w:pPr>
      <w:widowControl/>
      <w:jc w:val="left"/>
    </w:pPr>
    <w:rPr>
      <w:rFonts w:ascii="宋体" w:hAnsi="宋体" w:eastAsia="宋体" w:cs="宋体"/>
      <w:kern w:val="0"/>
      <w:sz w:val="24"/>
      <w:szCs w:val="24"/>
    </w:rPr>
  </w:style>
  <w:style w:type="paragraph" w:customStyle="1" w:styleId="156">
    <w:name w:val="p_text_indent_24"/>
    <w:basedOn w:val="1"/>
    <w:qFormat/>
    <w:uiPriority w:val="0"/>
    <w:pPr>
      <w:widowControl/>
      <w:jc w:val="left"/>
    </w:pPr>
    <w:rPr>
      <w:rFonts w:ascii="宋体" w:hAnsi="宋体" w:eastAsia="宋体" w:cs="宋体"/>
      <w:kern w:val="0"/>
      <w:sz w:val="24"/>
      <w:szCs w:val="24"/>
    </w:rPr>
  </w:style>
  <w:style w:type="paragraph" w:customStyle="1" w:styleId="157">
    <w:name w:val="p_text_indent_26"/>
    <w:basedOn w:val="1"/>
    <w:qFormat/>
    <w:uiPriority w:val="0"/>
    <w:pPr>
      <w:widowControl/>
      <w:jc w:val="left"/>
    </w:pPr>
    <w:rPr>
      <w:rFonts w:ascii="宋体" w:hAnsi="宋体" w:eastAsia="宋体" w:cs="宋体"/>
      <w:kern w:val="0"/>
      <w:sz w:val="24"/>
      <w:szCs w:val="24"/>
    </w:rPr>
  </w:style>
  <w:style w:type="paragraph" w:customStyle="1" w:styleId="158">
    <w:name w:val="p_text_indent_28"/>
    <w:basedOn w:val="1"/>
    <w:qFormat/>
    <w:uiPriority w:val="0"/>
    <w:pPr>
      <w:widowControl/>
      <w:jc w:val="left"/>
    </w:pPr>
    <w:rPr>
      <w:rFonts w:ascii="宋体" w:hAnsi="宋体" w:eastAsia="宋体" w:cs="宋体"/>
      <w:kern w:val="0"/>
      <w:sz w:val="24"/>
      <w:szCs w:val="24"/>
    </w:rPr>
  </w:style>
  <w:style w:type="paragraph" w:customStyle="1" w:styleId="159">
    <w:name w:val="p_text_indent_30"/>
    <w:basedOn w:val="1"/>
    <w:qFormat/>
    <w:uiPriority w:val="0"/>
    <w:pPr>
      <w:widowControl/>
      <w:jc w:val="left"/>
    </w:pPr>
    <w:rPr>
      <w:rFonts w:ascii="宋体" w:hAnsi="宋体" w:eastAsia="宋体" w:cs="宋体"/>
      <w:kern w:val="0"/>
      <w:sz w:val="24"/>
      <w:szCs w:val="24"/>
    </w:rPr>
  </w:style>
  <w:style w:type="paragraph" w:customStyle="1" w:styleId="160">
    <w:name w:val="p_text_indent_32"/>
    <w:basedOn w:val="1"/>
    <w:qFormat/>
    <w:uiPriority w:val="0"/>
    <w:pPr>
      <w:widowControl/>
      <w:jc w:val="left"/>
    </w:pPr>
    <w:rPr>
      <w:rFonts w:ascii="宋体" w:hAnsi="宋体" w:eastAsia="宋体" w:cs="宋体"/>
      <w:kern w:val="0"/>
      <w:sz w:val="24"/>
      <w:szCs w:val="24"/>
    </w:rPr>
  </w:style>
  <w:style w:type="paragraph" w:customStyle="1" w:styleId="161">
    <w:name w:val="list-paddingleft-1"/>
    <w:basedOn w:val="1"/>
    <w:qFormat/>
    <w:uiPriority w:val="0"/>
    <w:pPr>
      <w:widowControl/>
      <w:jc w:val="left"/>
    </w:pPr>
    <w:rPr>
      <w:rFonts w:ascii="宋体" w:hAnsi="宋体" w:eastAsia="宋体" w:cs="宋体"/>
      <w:kern w:val="0"/>
      <w:sz w:val="24"/>
      <w:szCs w:val="24"/>
    </w:rPr>
  </w:style>
  <w:style w:type="paragraph" w:customStyle="1" w:styleId="162">
    <w:name w:val="list-paddingleft-2"/>
    <w:basedOn w:val="1"/>
    <w:qFormat/>
    <w:uiPriority w:val="0"/>
    <w:pPr>
      <w:widowControl/>
      <w:jc w:val="left"/>
    </w:pPr>
    <w:rPr>
      <w:rFonts w:ascii="宋体" w:hAnsi="宋体" w:eastAsia="宋体" w:cs="宋体"/>
      <w:kern w:val="0"/>
      <w:sz w:val="24"/>
      <w:szCs w:val="24"/>
    </w:rPr>
  </w:style>
  <w:style w:type="paragraph" w:customStyle="1" w:styleId="163">
    <w:name w:val="list-paddingleft-3"/>
    <w:basedOn w:val="1"/>
    <w:qFormat/>
    <w:uiPriority w:val="0"/>
    <w:pPr>
      <w:widowControl/>
      <w:jc w:val="left"/>
    </w:pPr>
    <w:rPr>
      <w:rFonts w:ascii="宋体" w:hAnsi="宋体" w:eastAsia="宋体" w:cs="宋体"/>
      <w:kern w:val="0"/>
      <w:sz w:val="24"/>
      <w:szCs w:val="24"/>
    </w:rPr>
  </w:style>
  <w:style w:type="paragraph" w:customStyle="1" w:styleId="164">
    <w:name w:val="nav-item"/>
    <w:basedOn w:val="1"/>
    <w:qFormat/>
    <w:uiPriority w:val="0"/>
    <w:pPr>
      <w:widowControl/>
      <w:jc w:val="left"/>
    </w:pPr>
    <w:rPr>
      <w:rFonts w:ascii="宋体" w:hAnsi="宋体" w:eastAsia="宋体" w:cs="宋体"/>
      <w:kern w:val="0"/>
      <w:sz w:val="24"/>
      <w:szCs w:val="24"/>
    </w:rPr>
  </w:style>
  <w:style w:type="paragraph" w:customStyle="1" w:styleId="165">
    <w:name w:val="sub-nav"/>
    <w:basedOn w:val="1"/>
    <w:qFormat/>
    <w:uiPriority w:val="0"/>
    <w:pPr>
      <w:widowControl/>
      <w:jc w:val="left"/>
    </w:pPr>
    <w:rPr>
      <w:rFonts w:ascii="宋体" w:hAnsi="宋体" w:eastAsia="宋体" w:cs="宋体"/>
      <w:kern w:val="0"/>
      <w:sz w:val="24"/>
      <w:szCs w:val="24"/>
    </w:rPr>
  </w:style>
  <w:style w:type="paragraph" w:customStyle="1" w:styleId="166">
    <w:name w:val="logo"/>
    <w:basedOn w:val="1"/>
    <w:qFormat/>
    <w:uiPriority w:val="0"/>
    <w:pPr>
      <w:widowControl/>
      <w:jc w:val="left"/>
    </w:pPr>
    <w:rPr>
      <w:rFonts w:ascii="宋体" w:hAnsi="宋体" w:eastAsia="宋体" w:cs="宋体"/>
      <w:kern w:val="0"/>
      <w:sz w:val="24"/>
      <w:szCs w:val="24"/>
    </w:rPr>
  </w:style>
  <w:style w:type="paragraph" w:customStyle="1" w:styleId="167">
    <w:name w:val="mark"/>
    <w:basedOn w:val="1"/>
    <w:qFormat/>
    <w:uiPriority w:val="0"/>
    <w:pPr>
      <w:widowControl/>
      <w:jc w:val="left"/>
    </w:pPr>
    <w:rPr>
      <w:rFonts w:ascii="宋体" w:hAnsi="宋体" w:eastAsia="宋体" w:cs="宋体"/>
      <w:kern w:val="0"/>
      <w:sz w:val="24"/>
      <w:szCs w:val="24"/>
    </w:rPr>
  </w:style>
  <w:style w:type="character" w:customStyle="1" w:styleId="168">
    <w:name w:val="item-name"/>
    <w:basedOn w:val="34"/>
    <w:qFormat/>
    <w:uiPriority w:val="0"/>
  </w:style>
  <w:style w:type="paragraph" w:customStyle="1" w:styleId="169">
    <w:name w:val="wp_editor_art_img_descr1"/>
    <w:basedOn w:val="1"/>
    <w:qFormat/>
    <w:uiPriority w:val="0"/>
    <w:pPr>
      <w:widowControl/>
      <w:spacing w:before="68" w:after="68" w:line="272" w:lineRule="atLeast"/>
      <w:jc w:val="left"/>
    </w:pPr>
    <w:rPr>
      <w:rFonts w:ascii="宋体" w:hAnsi="宋体" w:eastAsia="宋体" w:cs="宋体"/>
      <w:color w:val="666666"/>
      <w:kern w:val="0"/>
      <w:sz w:val="19"/>
      <w:szCs w:val="19"/>
    </w:rPr>
  </w:style>
  <w:style w:type="paragraph" w:customStyle="1" w:styleId="170">
    <w:name w:val="p_text_indent_21"/>
    <w:basedOn w:val="1"/>
    <w:qFormat/>
    <w:uiPriority w:val="0"/>
    <w:pPr>
      <w:widowControl/>
      <w:ind w:firstLine="480"/>
      <w:jc w:val="left"/>
    </w:pPr>
    <w:rPr>
      <w:rFonts w:ascii="宋体" w:hAnsi="宋体" w:eastAsia="宋体" w:cs="宋体"/>
      <w:kern w:val="0"/>
      <w:sz w:val="24"/>
      <w:szCs w:val="24"/>
    </w:rPr>
  </w:style>
  <w:style w:type="paragraph" w:customStyle="1" w:styleId="171">
    <w:name w:val="p_text_indent_41"/>
    <w:basedOn w:val="1"/>
    <w:qFormat/>
    <w:uiPriority w:val="0"/>
    <w:pPr>
      <w:widowControl/>
      <w:ind w:firstLine="960"/>
      <w:jc w:val="left"/>
    </w:pPr>
    <w:rPr>
      <w:rFonts w:ascii="宋体" w:hAnsi="宋体" w:eastAsia="宋体" w:cs="宋体"/>
      <w:kern w:val="0"/>
      <w:sz w:val="24"/>
      <w:szCs w:val="24"/>
    </w:rPr>
  </w:style>
  <w:style w:type="paragraph" w:customStyle="1" w:styleId="172">
    <w:name w:val="p_text_indent_61"/>
    <w:basedOn w:val="1"/>
    <w:uiPriority w:val="0"/>
    <w:pPr>
      <w:widowControl/>
      <w:ind w:firstLine="1440"/>
      <w:jc w:val="left"/>
    </w:pPr>
    <w:rPr>
      <w:rFonts w:ascii="宋体" w:hAnsi="宋体" w:eastAsia="宋体" w:cs="宋体"/>
      <w:kern w:val="0"/>
      <w:sz w:val="24"/>
      <w:szCs w:val="24"/>
    </w:rPr>
  </w:style>
  <w:style w:type="paragraph" w:customStyle="1" w:styleId="173">
    <w:name w:val="p_text_indent_81"/>
    <w:basedOn w:val="1"/>
    <w:qFormat/>
    <w:uiPriority w:val="0"/>
    <w:pPr>
      <w:widowControl/>
      <w:ind w:firstLine="1920"/>
      <w:jc w:val="left"/>
    </w:pPr>
    <w:rPr>
      <w:rFonts w:ascii="宋体" w:hAnsi="宋体" w:eastAsia="宋体" w:cs="宋体"/>
      <w:kern w:val="0"/>
      <w:sz w:val="24"/>
      <w:szCs w:val="24"/>
    </w:rPr>
  </w:style>
  <w:style w:type="paragraph" w:customStyle="1" w:styleId="174">
    <w:name w:val="p_text_indent_101"/>
    <w:basedOn w:val="1"/>
    <w:qFormat/>
    <w:uiPriority w:val="0"/>
    <w:pPr>
      <w:widowControl/>
      <w:ind w:firstLine="2400"/>
      <w:jc w:val="left"/>
    </w:pPr>
    <w:rPr>
      <w:rFonts w:ascii="宋体" w:hAnsi="宋体" w:eastAsia="宋体" w:cs="宋体"/>
      <w:kern w:val="0"/>
      <w:sz w:val="24"/>
      <w:szCs w:val="24"/>
    </w:rPr>
  </w:style>
  <w:style w:type="paragraph" w:customStyle="1" w:styleId="175">
    <w:name w:val="p_text_indent_121"/>
    <w:basedOn w:val="1"/>
    <w:qFormat/>
    <w:uiPriority w:val="0"/>
    <w:pPr>
      <w:widowControl/>
      <w:ind w:firstLine="2880"/>
      <w:jc w:val="left"/>
    </w:pPr>
    <w:rPr>
      <w:rFonts w:ascii="宋体" w:hAnsi="宋体" w:eastAsia="宋体" w:cs="宋体"/>
      <w:kern w:val="0"/>
      <w:sz w:val="24"/>
      <w:szCs w:val="24"/>
    </w:rPr>
  </w:style>
  <w:style w:type="paragraph" w:customStyle="1" w:styleId="176">
    <w:name w:val="p_text_indent_141"/>
    <w:basedOn w:val="1"/>
    <w:qFormat/>
    <w:uiPriority w:val="0"/>
    <w:pPr>
      <w:widowControl/>
      <w:ind w:firstLine="3360"/>
      <w:jc w:val="left"/>
    </w:pPr>
    <w:rPr>
      <w:rFonts w:ascii="宋体" w:hAnsi="宋体" w:eastAsia="宋体" w:cs="宋体"/>
      <w:kern w:val="0"/>
      <w:sz w:val="24"/>
      <w:szCs w:val="24"/>
    </w:rPr>
  </w:style>
  <w:style w:type="paragraph" w:customStyle="1" w:styleId="177">
    <w:name w:val="p_text_indent_161"/>
    <w:basedOn w:val="1"/>
    <w:qFormat/>
    <w:uiPriority w:val="0"/>
    <w:pPr>
      <w:widowControl/>
      <w:ind w:firstLine="3840"/>
      <w:jc w:val="left"/>
    </w:pPr>
    <w:rPr>
      <w:rFonts w:ascii="宋体" w:hAnsi="宋体" w:eastAsia="宋体" w:cs="宋体"/>
      <w:kern w:val="0"/>
      <w:sz w:val="24"/>
      <w:szCs w:val="24"/>
    </w:rPr>
  </w:style>
  <w:style w:type="paragraph" w:customStyle="1" w:styleId="178">
    <w:name w:val="p_text_indent_181"/>
    <w:basedOn w:val="1"/>
    <w:uiPriority w:val="0"/>
    <w:pPr>
      <w:widowControl/>
      <w:ind w:firstLine="4320"/>
      <w:jc w:val="left"/>
    </w:pPr>
    <w:rPr>
      <w:rFonts w:ascii="宋体" w:hAnsi="宋体" w:eastAsia="宋体" w:cs="宋体"/>
      <w:kern w:val="0"/>
      <w:sz w:val="24"/>
      <w:szCs w:val="24"/>
    </w:rPr>
  </w:style>
  <w:style w:type="paragraph" w:customStyle="1" w:styleId="179">
    <w:name w:val="p_text_indent_201"/>
    <w:basedOn w:val="1"/>
    <w:qFormat/>
    <w:uiPriority w:val="0"/>
    <w:pPr>
      <w:widowControl/>
      <w:ind w:firstLine="4800"/>
      <w:jc w:val="left"/>
    </w:pPr>
    <w:rPr>
      <w:rFonts w:ascii="宋体" w:hAnsi="宋体" w:eastAsia="宋体" w:cs="宋体"/>
      <w:kern w:val="0"/>
      <w:sz w:val="24"/>
      <w:szCs w:val="24"/>
    </w:rPr>
  </w:style>
  <w:style w:type="paragraph" w:customStyle="1" w:styleId="180">
    <w:name w:val="p_text_indent_221"/>
    <w:basedOn w:val="1"/>
    <w:qFormat/>
    <w:uiPriority w:val="0"/>
    <w:pPr>
      <w:widowControl/>
      <w:ind w:firstLine="5280"/>
      <w:jc w:val="left"/>
    </w:pPr>
    <w:rPr>
      <w:rFonts w:ascii="宋体" w:hAnsi="宋体" w:eastAsia="宋体" w:cs="宋体"/>
      <w:kern w:val="0"/>
      <w:sz w:val="24"/>
      <w:szCs w:val="24"/>
    </w:rPr>
  </w:style>
  <w:style w:type="paragraph" w:customStyle="1" w:styleId="181">
    <w:name w:val="p_text_indent_241"/>
    <w:basedOn w:val="1"/>
    <w:uiPriority w:val="0"/>
    <w:pPr>
      <w:widowControl/>
      <w:ind w:firstLine="5760"/>
      <w:jc w:val="left"/>
    </w:pPr>
    <w:rPr>
      <w:rFonts w:ascii="宋体" w:hAnsi="宋体" w:eastAsia="宋体" w:cs="宋体"/>
      <w:kern w:val="0"/>
      <w:sz w:val="24"/>
      <w:szCs w:val="24"/>
    </w:rPr>
  </w:style>
  <w:style w:type="paragraph" w:customStyle="1" w:styleId="182">
    <w:name w:val="p_text_indent_261"/>
    <w:basedOn w:val="1"/>
    <w:qFormat/>
    <w:uiPriority w:val="0"/>
    <w:pPr>
      <w:widowControl/>
      <w:ind w:firstLine="6240"/>
      <w:jc w:val="left"/>
    </w:pPr>
    <w:rPr>
      <w:rFonts w:ascii="宋体" w:hAnsi="宋体" w:eastAsia="宋体" w:cs="宋体"/>
      <w:kern w:val="0"/>
      <w:sz w:val="24"/>
      <w:szCs w:val="24"/>
    </w:rPr>
  </w:style>
  <w:style w:type="paragraph" w:customStyle="1" w:styleId="183">
    <w:name w:val="p_text_indent_281"/>
    <w:basedOn w:val="1"/>
    <w:qFormat/>
    <w:uiPriority w:val="0"/>
    <w:pPr>
      <w:widowControl/>
      <w:ind w:firstLine="6720"/>
      <w:jc w:val="left"/>
    </w:pPr>
    <w:rPr>
      <w:rFonts w:ascii="宋体" w:hAnsi="宋体" w:eastAsia="宋体" w:cs="宋体"/>
      <w:kern w:val="0"/>
      <w:sz w:val="24"/>
      <w:szCs w:val="24"/>
    </w:rPr>
  </w:style>
  <w:style w:type="paragraph" w:customStyle="1" w:styleId="184">
    <w:name w:val="p_text_indent_301"/>
    <w:basedOn w:val="1"/>
    <w:qFormat/>
    <w:uiPriority w:val="0"/>
    <w:pPr>
      <w:widowControl/>
      <w:ind w:firstLine="7200"/>
      <w:jc w:val="left"/>
    </w:pPr>
    <w:rPr>
      <w:rFonts w:ascii="宋体" w:hAnsi="宋体" w:eastAsia="宋体" w:cs="宋体"/>
      <w:kern w:val="0"/>
      <w:sz w:val="24"/>
      <w:szCs w:val="24"/>
    </w:rPr>
  </w:style>
  <w:style w:type="paragraph" w:customStyle="1" w:styleId="185">
    <w:name w:val="p_text_indent_321"/>
    <w:basedOn w:val="1"/>
    <w:qFormat/>
    <w:uiPriority w:val="0"/>
    <w:pPr>
      <w:widowControl/>
      <w:ind w:firstLine="7680"/>
      <w:jc w:val="left"/>
    </w:pPr>
    <w:rPr>
      <w:rFonts w:ascii="宋体" w:hAnsi="宋体" w:eastAsia="宋体" w:cs="宋体"/>
      <w:kern w:val="0"/>
      <w:sz w:val="24"/>
      <w:szCs w:val="24"/>
    </w:rPr>
  </w:style>
  <w:style w:type="paragraph" w:customStyle="1" w:styleId="186">
    <w:name w:val="list-paddingleft-11"/>
    <w:basedOn w:val="1"/>
    <w:qFormat/>
    <w:uiPriority w:val="0"/>
    <w:pPr>
      <w:widowControl/>
      <w:jc w:val="left"/>
    </w:pPr>
    <w:rPr>
      <w:rFonts w:ascii="宋体" w:hAnsi="宋体" w:eastAsia="宋体" w:cs="宋体"/>
      <w:kern w:val="0"/>
      <w:sz w:val="24"/>
      <w:szCs w:val="24"/>
    </w:rPr>
  </w:style>
  <w:style w:type="paragraph" w:customStyle="1" w:styleId="187">
    <w:name w:val="list-paddingleft-21"/>
    <w:basedOn w:val="1"/>
    <w:qFormat/>
    <w:uiPriority w:val="0"/>
    <w:pPr>
      <w:widowControl/>
      <w:jc w:val="left"/>
    </w:pPr>
    <w:rPr>
      <w:rFonts w:ascii="宋体" w:hAnsi="宋体" w:eastAsia="宋体" w:cs="宋体"/>
      <w:kern w:val="0"/>
      <w:sz w:val="24"/>
      <w:szCs w:val="24"/>
    </w:rPr>
  </w:style>
  <w:style w:type="paragraph" w:customStyle="1" w:styleId="188">
    <w:name w:val="list-paddingleft-31"/>
    <w:basedOn w:val="1"/>
    <w:qFormat/>
    <w:uiPriority w:val="0"/>
    <w:pPr>
      <w:widowControl/>
      <w:jc w:val="left"/>
    </w:pPr>
    <w:rPr>
      <w:rFonts w:ascii="宋体" w:hAnsi="宋体" w:eastAsia="宋体" w:cs="宋体"/>
      <w:kern w:val="0"/>
      <w:sz w:val="24"/>
      <w:szCs w:val="24"/>
    </w:rPr>
  </w:style>
  <w:style w:type="paragraph" w:customStyle="1" w:styleId="189">
    <w:name w:val="nav-item1"/>
    <w:basedOn w:val="1"/>
    <w:qFormat/>
    <w:uiPriority w:val="0"/>
    <w:pPr>
      <w:widowControl/>
      <w:jc w:val="left"/>
      <w:textAlignment w:val="bottom"/>
    </w:pPr>
    <w:rPr>
      <w:rFonts w:ascii="宋体" w:hAnsi="宋体" w:eastAsia="宋体" w:cs="宋体"/>
      <w:kern w:val="0"/>
      <w:sz w:val="24"/>
      <w:szCs w:val="24"/>
    </w:rPr>
  </w:style>
  <w:style w:type="paragraph" w:customStyle="1" w:styleId="190">
    <w:name w:val="mark1"/>
    <w:basedOn w:val="1"/>
    <w:qFormat/>
    <w:uiPriority w:val="0"/>
    <w:pPr>
      <w:widowControl/>
      <w:jc w:val="left"/>
    </w:pPr>
    <w:rPr>
      <w:rFonts w:ascii="宋体" w:hAnsi="宋体" w:eastAsia="宋体" w:cs="宋体"/>
      <w:kern w:val="0"/>
      <w:sz w:val="24"/>
      <w:szCs w:val="24"/>
    </w:rPr>
  </w:style>
  <w:style w:type="character" w:customStyle="1" w:styleId="191">
    <w:name w:val="item-name1"/>
    <w:basedOn w:val="34"/>
    <w:qFormat/>
    <w:uiPriority w:val="0"/>
  </w:style>
  <w:style w:type="paragraph" w:customStyle="1" w:styleId="192">
    <w:name w:val="sub-nav1"/>
    <w:basedOn w:val="1"/>
    <w:qFormat/>
    <w:uiPriority w:val="0"/>
    <w:pPr>
      <w:widowControl/>
      <w:pBdr>
        <w:left w:val="single" w:color="CCCCCC" w:sz="6" w:space="0"/>
        <w:bottom w:val="single" w:color="CCCCCC" w:sz="6" w:space="0"/>
        <w:right w:val="single" w:color="CCCCCC" w:sz="6" w:space="0"/>
      </w:pBdr>
      <w:jc w:val="left"/>
    </w:pPr>
    <w:rPr>
      <w:rFonts w:ascii="宋体" w:hAnsi="宋体" w:eastAsia="宋体" w:cs="宋体"/>
      <w:kern w:val="0"/>
      <w:sz w:val="24"/>
      <w:szCs w:val="24"/>
    </w:rPr>
  </w:style>
  <w:style w:type="paragraph" w:customStyle="1" w:styleId="193">
    <w:name w:val="nav-item2"/>
    <w:basedOn w:val="1"/>
    <w:qFormat/>
    <w:uiPriority w:val="0"/>
    <w:pPr>
      <w:widowControl/>
      <w:jc w:val="left"/>
      <w:textAlignment w:val="bottom"/>
    </w:pPr>
    <w:rPr>
      <w:rFonts w:ascii="宋体" w:hAnsi="宋体" w:eastAsia="宋体" w:cs="宋体"/>
      <w:kern w:val="0"/>
      <w:sz w:val="24"/>
      <w:szCs w:val="24"/>
    </w:rPr>
  </w:style>
  <w:style w:type="paragraph" w:customStyle="1" w:styleId="194">
    <w:name w:val="mark2"/>
    <w:basedOn w:val="1"/>
    <w:qFormat/>
    <w:uiPriority w:val="0"/>
    <w:pPr>
      <w:widowControl/>
      <w:shd w:val="clear" w:color="auto" w:fill="FFFFFF"/>
      <w:jc w:val="left"/>
    </w:pPr>
    <w:rPr>
      <w:rFonts w:ascii="宋体" w:hAnsi="宋体" w:eastAsia="宋体" w:cs="宋体"/>
      <w:kern w:val="0"/>
      <w:sz w:val="24"/>
      <w:szCs w:val="24"/>
    </w:rPr>
  </w:style>
  <w:style w:type="character" w:customStyle="1" w:styleId="195">
    <w:name w:val="item-name2"/>
    <w:basedOn w:val="34"/>
    <w:qFormat/>
    <w:uiPriority w:val="0"/>
  </w:style>
  <w:style w:type="paragraph" w:customStyle="1" w:styleId="196">
    <w:name w:val="logo1"/>
    <w:basedOn w:val="1"/>
    <w:qFormat/>
    <w:uiPriority w:val="0"/>
    <w:pPr>
      <w:widowControl/>
      <w:jc w:val="left"/>
    </w:pPr>
    <w:rPr>
      <w:rFonts w:ascii="宋体" w:hAnsi="宋体" w:eastAsia="宋体" w:cs="宋体"/>
      <w:kern w:val="0"/>
      <w:sz w:val="24"/>
      <w:szCs w:val="24"/>
    </w:rPr>
  </w:style>
  <w:style w:type="character" w:customStyle="1" w:styleId="197">
    <w:name w:val="批注文字 字符1"/>
    <w:qFormat/>
    <w:uiPriority w:val="0"/>
    <w:rPr>
      <w:rFonts w:ascii="Times New Roman" w:hAnsi="Times New Roman" w:eastAsia="宋体" w:cs="Times New Roman"/>
      <w:kern w:val="2"/>
      <w:lang w:val="en-US" w:eastAsia="zh-CN" w:bidi="ar-SA"/>
    </w:rPr>
  </w:style>
  <w:style w:type="character" w:customStyle="1" w:styleId="198">
    <w:name w:val="正文文本缩进 字符1"/>
    <w:qFormat/>
    <w:uiPriority w:val="0"/>
    <w:rPr>
      <w:rFonts w:ascii="Times New Roman" w:hAnsi="Times New Roman" w:eastAsia="黑体" w:cs="Times New Roman"/>
      <w:b/>
      <w:bCs/>
      <w:kern w:val="2"/>
      <w:sz w:val="24"/>
      <w:lang w:val="en-US" w:eastAsia="zh-CN" w:bidi="ar-SA"/>
    </w:rPr>
  </w:style>
  <w:style w:type="character" w:customStyle="1" w:styleId="199">
    <w:name w:val="批注框文本 字符1"/>
    <w:semiHidden/>
    <w:qFormat/>
    <w:uiPriority w:val="0"/>
    <w:rPr>
      <w:rFonts w:ascii="Lucida Grande" w:hAnsi="Lucida Grande" w:eastAsia="宋体" w:cs="Times New Roman"/>
      <w:kern w:val="2"/>
      <w:sz w:val="18"/>
      <w:szCs w:val="18"/>
      <w:lang w:val="en-US" w:eastAsia="zh-CN" w:bidi="ar-SA"/>
    </w:rPr>
  </w:style>
  <w:style w:type="character" w:customStyle="1" w:styleId="200">
    <w:name w:val="Balloon Text Char"/>
    <w:basedOn w:val="34"/>
    <w:semiHidden/>
    <w:qFormat/>
    <w:locked/>
    <w:uiPriority w:val="99"/>
    <w:rPr>
      <w:rFonts w:ascii="Times New Roman" w:hAnsi="Times New Roman" w:eastAsia="宋体" w:cs="Times New Roman"/>
      <w:kern w:val="2"/>
      <w:sz w:val="18"/>
    </w:rPr>
  </w:style>
  <w:style w:type="character" w:customStyle="1" w:styleId="201">
    <w:name w:val="批注文字 Char1"/>
    <w:basedOn w:val="34"/>
    <w:semiHidden/>
    <w:qFormat/>
    <w:locked/>
    <w:uiPriority w:val="99"/>
    <w:rPr>
      <w:rFonts w:ascii="Times New Roman" w:hAnsi="Times New Roman" w:eastAsia="宋体" w:cs="Times New Roman"/>
      <w:sz w:val="20"/>
      <w:szCs w:val="20"/>
    </w:rPr>
  </w:style>
  <w:style w:type="character" w:customStyle="1" w:styleId="202">
    <w:name w:val="批注框文本 Char1"/>
    <w:basedOn w:val="34"/>
    <w:semiHidden/>
    <w:qFormat/>
    <w:locked/>
    <w:uiPriority w:val="99"/>
    <w:rPr>
      <w:rFonts w:ascii="Times New Roman" w:hAnsi="Times New Roman" w:eastAsia="宋体" w:cs="Times New Roman"/>
      <w:sz w:val="18"/>
      <w:szCs w:val="18"/>
    </w:rPr>
  </w:style>
  <w:style w:type="character" w:customStyle="1" w:styleId="203">
    <w:name w:val="页脚 Char1"/>
    <w:basedOn w:val="34"/>
    <w:semiHidden/>
    <w:qFormat/>
    <w:locked/>
    <w:uiPriority w:val="99"/>
    <w:rPr>
      <w:rFonts w:ascii="Times New Roman" w:hAnsi="Times New Roman" w:eastAsia="宋体" w:cs="Times New Roman"/>
      <w:sz w:val="18"/>
      <w:szCs w:val="18"/>
    </w:rPr>
  </w:style>
  <w:style w:type="character" w:customStyle="1" w:styleId="204">
    <w:name w:val="正文文本缩进 Char1"/>
    <w:basedOn w:val="34"/>
    <w:semiHidden/>
    <w:qFormat/>
    <w:locked/>
    <w:uiPriority w:val="99"/>
    <w:rPr>
      <w:rFonts w:ascii="Times New Roman" w:hAnsi="Times New Roman" w:eastAsia="宋体" w:cs="Times New Roman"/>
      <w:sz w:val="20"/>
      <w:szCs w:val="20"/>
    </w:rPr>
  </w:style>
  <w:style w:type="character" w:customStyle="1" w:styleId="205">
    <w:name w:val="页眉 Char1"/>
    <w:basedOn w:val="34"/>
    <w:semiHidden/>
    <w:qFormat/>
    <w:locked/>
    <w:uiPriority w:val="99"/>
    <w:rPr>
      <w:rFonts w:ascii="Times New Roman" w:hAnsi="Times New Roman" w:eastAsia="宋体" w:cs="Times New Roman"/>
      <w:sz w:val="18"/>
      <w:szCs w:val="18"/>
    </w:rPr>
  </w:style>
  <w:style w:type="character" w:customStyle="1" w:styleId="206">
    <w:name w:val="Body Text Char1"/>
    <w:semiHidden/>
    <w:qFormat/>
    <w:uiPriority w:val="99"/>
    <w:rPr>
      <w:rFonts w:ascii="Times New Roman" w:hAnsi="Times New Roman" w:eastAsia="宋体" w:cs="Times New Roman"/>
      <w:kern w:val="2"/>
      <w:sz w:val="21"/>
      <w:lang w:eastAsia="zh-CN"/>
    </w:rPr>
  </w:style>
  <w:style w:type="paragraph" w:customStyle="1" w:styleId="207">
    <w:name w:val="Colorful Shading - Accent 11"/>
    <w:hidden/>
    <w:semiHidden/>
    <w:qFormat/>
    <w:uiPriority w:val="99"/>
    <w:rPr>
      <w:rFonts w:ascii="Times New Roman" w:hAnsi="Times New Roman" w:eastAsia="宋体" w:cs="Times New Roman"/>
      <w:kern w:val="2"/>
      <w:sz w:val="21"/>
      <w:szCs w:val="24"/>
      <w:lang w:val="en-US" w:eastAsia="zh-CN" w:bidi="ar-SA"/>
    </w:rPr>
  </w:style>
  <w:style w:type="paragraph" w:customStyle="1" w:styleId="208">
    <w:name w:val="Medium List 2 - Accent 21"/>
    <w:hidden/>
    <w:semiHidden/>
    <w:qFormat/>
    <w:uiPriority w:val="99"/>
    <w:rPr>
      <w:rFonts w:ascii="Times New Roman" w:hAnsi="Times New Roman" w:eastAsia="宋体" w:cs="Times New Roman"/>
      <w:kern w:val="2"/>
      <w:sz w:val="21"/>
      <w:szCs w:val="24"/>
      <w:lang w:val="en-US" w:eastAsia="zh-CN" w:bidi="ar-SA"/>
    </w:rPr>
  </w:style>
  <w:style w:type="paragraph" w:customStyle="1" w:styleId="209">
    <w:name w:val="修订1"/>
    <w:hidden/>
    <w:semiHidden/>
    <w:qFormat/>
    <w:uiPriority w:val="71"/>
    <w:rPr>
      <w:rFonts w:ascii="Times New Roman" w:hAnsi="Times New Roman" w:eastAsia="宋体" w:cs="Times New Roman"/>
      <w:kern w:val="2"/>
      <w:sz w:val="21"/>
      <w:szCs w:val="24"/>
      <w:lang w:val="en-US" w:eastAsia="zh-CN" w:bidi="ar-SA"/>
    </w:rPr>
  </w:style>
  <w:style w:type="paragraph" w:customStyle="1" w:styleId="210">
    <w:name w:val="font5"/>
    <w:basedOn w:val="1"/>
    <w:qFormat/>
    <w:uiPriority w:val="0"/>
    <w:pPr>
      <w:widowControl/>
      <w:spacing w:before="100" w:beforeAutospacing="1" w:after="100" w:afterAutospacing="1"/>
      <w:jc w:val="left"/>
    </w:pPr>
    <w:rPr>
      <w:rFonts w:ascii="宋体" w:hAnsi="宋体" w:eastAsia="宋体" w:cs="宋体"/>
      <w:kern w:val="0"/>
      <w:sz w:val="18"/>
      <w:szCs w:val="18"/>
    </w:rPr>
  </w:style>
  <w:style w:type="paragraph" w:customStyle="1" w:styleId="211">
    <w:name w:val="font6"/>
    <w:basedOn w:val="1"/>
    <w:qFormat/>
    <w:uiPriority w:val="0"/>
    <w:pPr>
      <w:widowControl/>
      <w:spacing w:before="100" w:beforeAutospacing="1" w:after="100" w:afterAutospacing="1"/>
      <w:jc w:val="left"/>
    </w:pPr>
    <w:rPr>
      <w:rFonts w:ascii="宋体" w:hAnsi="宋体" w:eastAsia="宋体" w:cs="宋体"/>
      <w:b/>
      <w:bCs/>
      <w:color w:val="000000"/>
      <w:kern w:val="0"/>
      <w:sz w:val="18"/>
      <w:szCs w:val="18"/>
    </w:rPr>
  </w:style>
  <w:style w:type="paragraph" w:customStyle="1" w:styleId="212">
    <w:name w:val="font7"/>
    <w:basedOn w:val="1"/>
    <w:qFormat/>
    <w:uiPriority w:val="0"/>
    <w:pPr>
      <w:widowControl/>
      <w:spacing w:before="100" w:beforeAutospacing="1" w:after="100" w:afterAutospacing="1"/>
      <w:jc w:val="left"/>
    </w:pPr>
    <w:rPr>
      <w:rFonts w:ascii="宋体" w:hAnsi="宋体" w:eastAsia="宋体" w:cs="宋体"/>
      <w:b/>
      <w:bCs/>
      <w:color w:val="000000"/>
      <w:kern w:val="0"/>
      <w:sz w:val="24"/>
      <w:szCs w:val="24"/>
    </w:rPr>
  </w:style>
  <w:style w:type="paragraph" w:customStyle="1" w:styleId="213">
    <w:name w:val="xl63"/>
    <w:basedOn w:val="1"/>
    <w:qFormat/>
    <w:uiPriority w:val="0"/>
    <w:pPr>
      <w:widowControl/>
      <w:spacing w:before="100" w:beforeAutospacing="1" w:after="100" w:afterAutospacing="1"/>
      <w:jc w:val="left"/>
    </w:pPr>
    <w:rPr>
      <w:rFonts w:ascii="宋体" w:hAnsi="宋体" w:eastAsia="宋体" w:cs="宋体"/>
      <w:kern w:val="0"/>
      <w:sz w:val="18"/>
      <w:szCs w:val="18"/>
    </w:rPr>
  </w:style>
  <w:style w:type="paragraph" w:customStyle="1" w:styleId="214">
    <w:name w:val="xl64"/>
    <w:basedOn w:val="1"/>
    <w:qFormat/>
    <w:uiPriority w:val="0"/>
    <w:pPr>
      <w:widowControl/>
      <w:spacing w:before="100" w:beforeAutospacing="1" w:after="100" w:afterAutospacing="1"/>
      <w:jc w:val="left"/>
    </w:pPr>
    <w:rPr>
      <w:rFonts w:ascii="宋体" w:hAnsi="宋体" w:eastAsia="宋体" w:cs="宋体"/>
      <w:color w:val="000000"/>
      <w:kern w:val="0"/>
      <w:sz w:val="18"/>
      <w:szCs w:val="18"/>
    </w:rPr>
  </w:style>
  <w:style w:type="paragraph" w:customStyle="1" w:styleId="215">
    <w:name w:val="xl65"/>
    <w:basedOn w:val="1"/>
    <w:qFormat/>
    <w:uiPriority w:val="0"/>
    <w:pPr>
      <w:widowControl/>
      <w:spacing w:before="100" w:beforeAutospacing="1" w:after="100" w:afterAutospacing="1"/>
      <w:jc w:val="center"/>
    </w:pPr>
    <w:rPr>
      <w:rFonts w:ascii="宋体" w:hAnsi="宋体" w:eastAsia="宋体" w:cs="宋体"/>
      <w:b/>
      <w:bCs/>
      <w:kern w:val="0"/>
      <w:sz w:val="18"/>
      <w:szCs w:val="18"/>
    </w:rPr>
  </w:style>
  <w:style w:type="paragraph" w:customStyle="1" w:styleId="216">
    <w:name w:val="xl66"/>
    <w:basedOn w:val="1"/>
    <w:qFormat/>
    <w:uiPriority w:val="0"/>
    <w:pPr>
      <w:widowControl/>
      <w:spacing w:before="100" w:beforeAutospacing="1" w:after="100" w:afterAutospacing="1"/>
      <w:jc w:val="center"/>
    </w:pPr>
    <w:rPr>
      <w:rFonts w:ascii="宋体" w:hAnsi="宋体" w:eastAsia="宋体" w:cs="宋体"/>
      <w:b/>
      <w:bCs/>
      <w:kern w:val="0"/>
      <w:sz w:val="24"/>
      <w:szCs w:val="24"/>
    </w:rPr>
  </w:style>
  <w:style w:type="paragraph" w:customStyle="1" w:styleId="217">
    <w:name w:val="xl67"/>
    <w:basedOn w:val="1"/>
    <w:qFormat/>
    <w:uiPriority w:val="0"/>
    <w:pPr>
      <w:widowControl/>
      <w:spacing w:before="100" w:beforeAutospacing="1" w:after="100" w:afterAutospacing="1"/>
      <w:jc w:val="left"/>
    </w:pPr>
    <w:rPr>
      <w:rFonts w:ascii="宋体" w:hAnsi="宋体" w:eastAsia="宋体" w:cs="宋体"/>
      <w:b/>
      <w:bCs/>
      <w:kern w:val="0"/>
      <w:sz w:val="24"/>
      <w:szCs w:val="24"/>
    </w:rPr>
  </w:style>
  <w:style w:type="table" w:customStyle="1" w:styleId="218">
    <w:name w:val="网格型6"/>
    <w:basedOn w:val="32"/>
    <w:qFormat/>
    <w:uiPriority w:val="39"/>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219">
    <w:name w:val="Revision"/>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220">
    <w:name w:val="图"/>
    <w:basedOn w:val="1"/>
    <w:qFormat/>
    <w:uiPriority w:val="0"/>
    <w:pPr>
      <w:spacing w:before="100" w:afterLines="50" w:line="400" w:lineRule="exact"/>
      <w:jc w:val="center"/>
    </w:pPr>
    <w:rPr>
      <w:rFonts w:ascii="Times New Roman" w:hAnsi="Times New Roman" w:eastAsia="宋体" w:cs="Times New Roman"/>
      <w:b/>
    </w:rPr>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89DA45A-5CF6-4BAD-AF7F-3278FC9B5B9C}">
  <ds:schemaRefs/>
</ds:datastoreItem>
</file>

<file path=docProps/app.xml><?xml version="1.0" encoding="utf-8"?>
<Properties xmlns="http://schemas.openxmlformats.org/officeDocument/2006/extended-properties" xmlns:vt="http://schemas.openxmlformats.org/officeDocument/2006/docPropsVTypes">
  <Template>Normal</Template>
  <Pages>36</Pages>
  <Words>20257</Words>
  <Characters>25272</Characters>
  <Lines>214</Lines>
  <Paragraphs>60</Paragraphs>
  <TotalTime>7</TotalTime>
  <ScaleCrop>false</ScaleCrop>
  <LinksUpToDate>false</LinksUpToDate>
  <CharactersWithSpaces>26386</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2022-10-04T07:20:00Z</dcterms:created>
  <dc:creator>xbany</dc:creator>
  <cp:lastModifiedBy>嘎嘎</cp:lastModifiedBy>
  <cp:lastPrinted>2022-10-07T14:50:00Z</cp:lastPrinted>
  <dcterms:modified xsi:type="dcterms:W3CDTF">2023-11-17T06:23:46Z</dcterms:modified>
  <cp:revision>164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9FA2D3C0ED0E4CCFB2A75BCEF2655D2E_12</vt:lpwstr>
  </property>
</Properties>
</file>